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4568955" w14:textId="211568A3" w:rsidR="00776004" w:rsidRPr="00F55AD7" w:rsidRDefault="00816606" w:rsidP="0014597C">
      <w:pPr>
        <w:pStyle w:val="Documentname"/>
      </w:pPr>
      <w:del w:id="0" w:author="Minsu Jeon" w:date="2024-03-05T12:34:00Z">
        <w:r w:rsidDel="00221073">
          <w:delText>[</w:delText>
        </w:r>
      </w:del>
      <w:del w:id="1" w:author="Minsu Jeon" w:date="2024-03-06T14:24:00Z">
        <w:r w:rsidDel="00AD5E46">
          <w:delText xml:space="preserve">iala guideline on </w:delText>
        </w:r>
      </w:del>
      <w:r>
        <w:t>developments and implications of maritime autonomous surface ships</w:t>
      </w:r>
      <w:ins w:id="2" w:author="Minsu Jeon" w:date="2024-03-06T14:24:00Z">
        <w:r w:rsidR="00AD5E46">
          <w:t xml:space="preserve"> (MASS)</w:t>
        </w:r>
      </w:ins>
      <w:r>
        <w:t xml:space="preserve"> for coastal authorities</w:t>
      </w:r>
      <w:del w:id="3" w:author="Minsu Jeon" w:date="2024-03-05T12:34:00Z">
        <w:r w:rsidDel="00221073">
          <w:delText>]</w:delText>
        </w:r>
      </w:del>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Default="004E0BBB" w:rsidP="00CB1D11">
      <w:pPr>
        <w:suppressAutoHyphens/>
        <w:rPr>
          <w:ins w:id="4" w:author="Minsu Jeon" w:date="2024-03-05T12:34:00Z"/>
        </w:rPr>
      </w:pPr>
    </w:p>
    <w:p w14:paraId="05A63E37" w14:textId="77777777" w:rsidR="00221073" w:rsidRDefault="00221073" w:rsidP="00CB1D11">
      <w:pPr>
        <w:suppressAutoHyphens/>
        <w:rPr>
          <w:ins w:id="5" w:author="Minsu Jeon" w:date="2024-03-05T12:34:00Z"/>
        </w:rPr>
      </w:pPr>
    </w:p>
    <w:p w14:paraId="7780E798" w14:textId="77777777" w:rsidR="00221073" w:rsidRDefault="00221073" w:rsidP="00CB1D11">
      <w:pPr>
        <w:suppressAutoHyphens/>
        <w:rPr>
          <w:ins w:id="6" w:author="Minsu Jeon" w:date="2024-03-05T12:34:00Z"/>
        </w:rPr>
      </w:pPr>
    </w:p>
    <w:p w14:paraId="0E653A2A" w14:textId="77777777" w:rsidR="00221073" w:rsidRDefault="00221073" w:rsidP="00CB1D11">
      <w:pPr>
        <w:suppressAutoHyphens/>
        <w:rPr>
          <w:ins w:id="7" w:author="Minsu Jeon" w:date="2024-03-05T12:34:00Z"/>
        </w:rPr>
      </w:pPr>
    </w:p>
    <w:p w14:paraId="279C7B58" w14:textId="77777777" w:rsidR="00221073" w:rsidRDefault="00221073" w:rsidP="00CB1D11">
      <w:pPr>
        <w:suppressAutoHyphens/>
        <w:rPr>
          <w:ins w:id="8" w:author="Minsu Jeon" w:date="2024-03-05T12:34:00Z"/>
        </w:rPr>
      </w:pPr>
    </w:p>
    <w:p w14:paraId="43286847" w14:textId="77777777" w:rsidR="00221073" w:rsidRDefault="00221073" w:rsidP="00CB1D11">
      <w:pPr>
        <w:suppressAutoHyphens/>
        <w:rPr>
          <w:ins w:id="9" w:author="Minsu Jeon" w:date="2024-03-05T12:34:00Z"/>
        </w:rPr>
      </w:pPr>
    </w:p>
    <w:p w14:paraId="61C75FA1" w14:textId="77777777" w:rsidR="00221073" w:rsidRDefault="00221073" w:rsidP="00CB1D11">
      <w:pPr>
        <w:suppressAutoHyphens/>
        <w:rPr>
          <w:ins w:id="10" w:author="Minsu Jeon" w:date="2024-03-05T12:34:00Z"/>
        </w:rPr>
      </w:pPr>
    </w:p>
    <w:p w14:paraId="694EDA59" w14:textId="77777777" w:rsidR="00221073" w:rsidRPr="00F55AD7" w:rsidRDefault="00221073" w:rsidP="00CB1D11">
      <w:pPr>
        <w:suppressAutoHyphens/>
      </w:pPr>
    </w:p>
    <w:p w14:paraId="5803F4E2" w14:textId="77777777" w:rsidR="004E0BBB" w:rsidRPr="00F55AD7" w:rsidRDefault="004E0BBB" w:rsidP="00CB1D11">
      <w:pPr>
        <w:suppressAutoHyphens/>
      </w:pPr>
    </w:p>
    <w:p w14:paraId="2AD66588" w14:textId="74D348DD" w:rsidR="004E0BBB" w:rsidRPr="00F55AD7" w:rsidDel="006F1EBE" w:rsidRDefault="00425189" w:rsidP="00201579">
      <w:pPr>
        <w:pStyle w:val="BodyText"/>
        <w:rPr>
          <w:del w:id="11" w:author="Minsu Jeon" w:date="2024-03-05T11:30:00Z"/>
        </w:rPr>
      </w:pPr>
      <w:del w:id="12" w:author="Minsu Jeon" w:date="2024-03-05T11:30:00Z">
        <w:r w:rsidRPr="00425189" w:rsidDel="006F1EBE">
          <w:rPr>
            <w:highlight w:val="yellow"/>
          </w:rPr>
          <w:delText>Revised format – as per IALA MASS Task Force Meeting 5</w:delText>
        </w:r>
      </w:del>
    </w:p>
    <w:p w14:paraId="70D23EFB" w14:textId="02897140" w:rsidR="004912FD" w:rsidDel="006F1EBE" w:rsidRDefault="004912FD" w:rsidP="004912FD">
      <w:pPr>
        <w:pStyle w:val="BodyText"/>
        <w:rPr>
          <w:ins w:id="13" w:author="Jillian Carson-Jackson" w:date="2023-04-13T18:06:00Z"/>
          <w:del w:id="14" w:author="Minsu Jeon" w:date="2024-03-05T11:30:00Z"/>
        </w:rPr>
      </w:pPr>
      <w:ins w:id="15" w:author="Jillian Carson-Jackson" w:date="2023-04-13T18:06:00Z">
        <w:del w:id="16" w:author="Minsu Jeon" w:date="2024-03-05T11:30:00Z">
          <w:r w:rsidDel="006F1EBE">
            <w:delText>To be reviewed at ITG-02  13 April 2023 in conjunction with the work from ENAV EM1 (ENAV-31)</w:delText>
          </w:r>
        </w:del>
      </w:ins>
    </w:p>
    <w:p w14:paraId="4CC703EA" w14:textId="04E51FA6" w:rsidR="004912FD" w:rsidDel="006F1EBE" w:rsidRDefault="004912FD" w:rsidP="004912FD">
      <w:pPr>
        <w:pStyle w:val="BodyText"/>
        <w:rPr>
          <w:ins w:id="17" w:author="Jillian Carson-Jackson" w:date="2023-04-13T18:06:00Z"/>
          <w:del w:id="18" w:author="Minsu Jeon" w:date="2024-03-05T11:30:00Z"/>
        </w:rPr>
      </w:pPr>
      <w:ins w:id="19" w:author="Jillian Carson-Jackson" w:date="2023-04-13T18:06:00Z">
        <w:del w:id="20" w:author="Minsu Jeon" w:date="2024-03-05T11:30:00Z">
          <w:r w:rsidDel="006F1EBE">
            <w:delText>Identify what content to take from the existing document into the ToC</w:delText>
          </w:r>
        </w:del>
      </w:ins>
    </w:p>
    <w:p w14:paraId="0DA99266" w14:textId="2AB69BFD" w:rsidR="004912FD" w:rsidDel="006F1EBE" w:rsidRDefault="004912FD" w:rsidP="004912FD">
      <w:pPr>
        <w:pStyle w:val="BodyText"/>
        <w:rPr>
          <w:ins w:id="21" w:author="Jillian Carson-Jackson" w:date="2023-04-13T18:06:00Z"/>
          <w:del w:id="22" w:author="Minsu Jeon" w:date="2024-03-05T11:30:00Z"/>
        </w:rPr>
      </w:pPr>
      <w:ins w:id="23" w:author="Jillian Carson-Jackson" w:date="2023-04-13T18:06:00Z">
        <w:del w:id="24" w:author="Minsu Jeon" w:date="2024-03-05T11:30:00Z">
          <w:r w:rsidDel="006F1EBE">
            <w:delText>continue the population of the new ToC</w:delText>
          </w:r>
        </w:del>
      </w:ins>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 xml:space="preserve">Edition </w:t>
      </w:r>
      <w:proofErr w:type="spellStart"/>
      <w:r>
        <w:t>x.x</w:t>
      </w:r>
      <w:proofErr w:type="spellEnd"/>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564CCD">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568B486E" w:rsidR="00914E26" w:rsidRPr="00CB7D0F" w:rsidRDefault="00914E26" w:rsidP="00CB1D11">
            <w:pPr>
              <w:pStyle w:val="Tabletext"/>
              <w:suppressAutoHyphens/>
            </w:pPr>
          </w:p>
        </w:tc>
        <w:tc>
          <w:tcPr>
            <w:tcW w:w="6025" w:type="dxa"/>
            <w:vAlign w:val="center"/>
          </w:tcPr>
          <w:p w14:paraId="1DF8FB2B" w14:textId="725F002E" w:rsidR="00914E26" w:rsidRPr="00CB7D0F" w:rsidRDefault="00845503" w:rsidP="00CB1D11">
            <w:pPr>
              <w:pStyle w:val="Tabletext"/>
              <w:suppressAutoHyphens/>
            </w:pPr>
            <w:ins w:id="29" w:author="Minsu Jeon" w:date="2024-03-06T14:24:00Z">
              <w:r>
                <w:t>First issue</w:t>
              </w:r>
            </w:ins>
          </w:p>
        </w:tc>
        <w:tc>
          <w:tcPr>
            <w:tcW w:w="2552" w:type="dxa"/>
            <w:vAlign w:val="center"/>
          </w:tcPr>
          <w:p w14:paraId="73C856CB" w14:textId="023CD0F2" w:rsidR="00914E26" w:rsidRPr="00CB7D0F" w:rsidRDefault="00845503" w:rsidP="00CB1D11">
            <w:pPr>
              <w:pStyle w:val="Tabletext"/>
              <w:suppressAutoHyphens/>
            </w:pPr>
            <w:ins w:id="30" w:author="Minsu Jeon" w:date="2024-03-06T14:25:00Z">
              <w:r>
                <w:t>Council NN</w:t>
              </w:r>
            </w:ins>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564CCD">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3BDA8F3" w14:textId="7B9C4502" w:rsidR="0045382A" w:rsidRDefault="000C2857">
      <w:pPr>
        <w:pStyle w:val="TOC1"/>
        <w:rPr>
          <w:rFonts w:eastAsiaTheme="minorEastAsia"/>
          <w:b w:val="0"/>
          <w:caps w:val="0"/>
          <w:color w:val="auto"/>
          <w:kern w:val="2"/>
          <w:lang w:val="en-US"/>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45382A" w:rsidRPr="00633329">
        <w:t>1.</w:t>
      </w:r>
      <w:r w:rsidR="0045382A">
        <w:rPr>
          <w:rFonts w:eastAsiaTheme="minorEastAsia"/>
          <w:b w:val="0"/>
          <w:caps w:val="0"/>
          <w:color w:val="auto"/>
          <w:kern w:val="2"/>
          <w:lang w:val="en-US"/>
          <w14:ligatures w14:val="standardContextual"/>
        </w:rPr>
        <w:tab/>
      </w:r>
      <w:r w:rsidR="0045382A">
        <w:t>Introduction</w:t>
      </w:r>
      <w:r w:rsidR="0045382A">
        <w:tab/>
      </w:r>
      <w:r w:rsidR="0045382A">
        <w:fldChar w:fldCharType="begin"/>
      </w:r>
      <w:r w:rsidR="0045382A">
        <w:instrText xml:space="preserve"> PAGEREF _Toc137143694 \h </w:instrText>
      </w:r>
      <w:r w:rsidR="0045382A">
        <w:fldChar w:fldCharType="separate"/>
      </w:r>
      <w:ins w:id="31" w:author="Minsu Jeon" w:date="2024-03-05T12:38:00Z">
        <w:r w:rsidR="00DC0E5D">
          <w:t>5</w:t>
        </w:r>
      </w:ins>
      <w:del w:id="32" w:author="Minsu Jeon" w:date="2024-03-05T12:38:00Z">
        <w:r w:rsidR="00DC0E5D" w:rsidDel="00DC0E5D">
          <w:delText>6</w:delText>
        </w:r>
      </w:del>
      <w:r w:rsidR="0045382A">
        <w:fldChar w:fldCharType="end"/>
      </w:r>
    </w:p>
    <w:p w14:paraId="4E07649F" w14:textId="35105922" w:rsidR="0045382A" w:rsidRDefault="0045382A">
      <w:pPr>
        <w:pStyle w:val="TOC1"/>
        <w:rPr>
          <w:rFonts w:eastAsiaTheme="minorEastAsia"/>
          <w:b w:val="0"/>
          <w:caps w:val="0"/>
          <w:color w:val="auto"/>
          <w:kern w:val="2"/>
          <w:lang w:val="en-US"/>
          <w14:ligatures w14:val="standardContextual"/>
        </w:rPr>
      </w:pPr>
      <w:r w:rsidRPr="00633329">
        <w:t>2.</w:t>
      </w:r>
      <w:r>
        <w:rPr>
          <w:rFonts w:eastAsiaTheme="minorEastAsia"/>
          <w:b w:val="0"/>
          <w:caps w:val="0"/>
          <w:color w:val="auto"/>
          <w:kern w:val="2"/>
          <w:lang w:val="en-US"/>
          <w14:ligatures w14:val="standardContextual"/>
        </w:rPr>
        <w:tab/>
      </w:r>
      <w:r>
        <w:t>Aims and Objectives</w:t>
      </w:r>
      <w:r>
        <w:tab/>
      </w:r>
      <w:r>
        <w:fldChar w:fldCharType="begin"/>
      </w:r>
      <w:r>
        <w:instrText xml:space="preserve"> PAGEREF _Toc137143695 \h </w:instrText>
      </w:r>
      <w:r>
        <w:fldChar w:fldCharType="separate"/>
      </w:r>
      <w:ins w:id="33" w:author="Minsu Jeon" w:date="2024-03-05T12:38:00Z">
        <w:r w:rsidR="00DC0E5D">
          <w:t>5</w:t>
        </w:r>
      </w:ins>
      <w:del w:id="34" w:author="Minsu Jeon" w:date="2024-03-05T12:38:00Z">
        <w:r w:rsidR="00DC0E5D" w:rsidDel="00DC0E5D">
          <w:delText>6</w:delText>
        </w:r>
      </w:del>
      <w:r>
        <w:fldChar w:fldCharType="end"/>
      </w:r>
    </w:p>
    <w:p w14:paraId="0CABF95D" w14:textId="3E01699C" w:rsidR="0045382A" w:rsidRDefault="0045382A">
      <w:pPr>
        <w:pStyle w:val="TOC1"/>
        <w:rPr>
          <w:rFonts w:eastAsiaTheme="minorEastAsia"/>
          <w:b w:val="0"/>
          <w:caps w:val="0"/>
          <w:color w:val="auto"/>
          <w:kern w:val="2"/>
          <w:lang w:val="en-US"/>
          <w14:ligatures w14:val="standardContextual"/>
        </w:rPr>
      </w:pPr>
      <w:r w:rsidRPr="00633329">
        <w:t>3.</w:t>
      </w:r>
      <w:r>
        <w:rPr>
          <w:rFonts w:eastAsiaTheme="minorEastAsia"/>
          <w:b w:val="0"/>
          <w:caps w:val="0"/>
          <w:color w:val="auto"/>
          <w:kern w:val="2"/>
          <w:lang w:val="en-US"/>
          <w14:ligatures w14:val="standardContextual"/>
        </w:rPr>
        <w:tab/>
      </w:r>
      <w:r>
        <w:t>IMO’s Regulatory Framework for MASS</w:t>
      </w:r>
      <w:r>
        <w:tab/>
      </w:r>
      <w:r>
        <w:fldChar w:fldCharType="begin"/>
      </w:r>
      <w:r>
        <w:instrText xml:space="preserve"> PAGEREF _Toc137143696 \h </w:instrText>
      </w:r>
      <w:r>
        <w:fldChar w:fldCharType="separate"/>
      </w:r>
      <w:ins w:id="35" w:author="Minsu Jeon" w:date="2024-03-05T12:38:00Z">
        <w:r w:rsidR="00DC0E5D">
          <w:t>6</w:t>
        </w:r>
      </w:ins>
      <w:del w:id="36" w:author="Minsu Jeon" w:date="2024-03-05T12:37:00Z">
        <w:r w:rsidDel="00D87474">
          <w:delText>6</w:delText>
        </w:r>
      </w:del>
      <w:r>
        <w:fldChar w:fldCharType="end"/>
      </w:r>
    </w:p>
    <w:p w14:paraId="3C8A10D8" w14:textId="68523896" w:rsidR="0045382A" w:rsidRDefault="0045382A">
      <w:pPr>
        <w:pStyle w:val="TOC2"/>
        <w:rPr>
          <w:rFonts w:eastAsiaTheme="minorEastAsia"/>
          <w:color w:val="auto"/>
          <w:kern w:val="2"/>
          <w:lang w:val="en-US"/>
          <w14:ligatures w14:val="standardContextual"/>
        </w:rPr>
      </w:pPr>
      <w:r w:rsidRPr="00633329">
        <w:t>3.1.</w:t>
      </w:r>
      <w:r>
        <w:rPr>
          <w:rFonts w:eastAsiaTheme="minorEastAsia"/>
          <w:color w:val="auto"/>
          <w:kern w:val="2"/>
          <w:lang w:val="en-US"/>
          <w14:ligatures w14:val="standardContextual"/>
        </w:rPr>
        <w:tab/>
      </w:r>
      <w:r>
        <w:t>Purpose, Principles and Objectives</w:t>
      </w:r>
      <w:r>
        <w:tab/>
      </w:r>
      <w:r>
        <w:fldChar w:fldCharType="begin"/>
      </w:r>
      <w:r>
        <w:instrText xml:space="preserve"> PAGEREF _Toc137143697 \h </w:instrText>
      </w:r>
      <w:r>
        <w:fldChar w:fldCharType="separate"/>
      </w:r>
      <w:ins w:id="37" w:author="Minsu Jeon" w:date="2024-03-05T12:38:00Z">
        <w:r w:rsidR="00DC0E5D">
          <w:t>6</w:t>
        </w:r>
      </w:ins>
      <w:del w:id="38" w:author="Minsu Jeon" w:date="2024-03-05T12:37:00Z">
        <w:r w:rsidDel="00D87474">
          <w:delText>6</w:delText>
        </w:r>
      </w:del>
      <w:r>
        <w:fldChar w:fldCharType="end"/>
      </w:r>
    </w:p>
    <w:p w14:paraId="17B500D1" w14:textId="1E99CD83" w:rsidR="0045382A" w:rsidRDefault="0045382A">
      <w:pPr>
        <w:pStyle w:val="TOC2"/>
        <w:rPr>
          <w:rFonts w:eastAsiaTheme="minorEastAsia"/>
          <w:color w:val="auto"/>
          <w:kern w:val="2"/>
          <w:lang w:val="en-US"/>
          <w14:ligatures w14:val="standardContextual"/>
        </w:rPr>
      </w:pPr>
      <w:r w:rsidRPr="00633329">
        <w:t>3.2.</w:t>
      </w:r>
      <w:r>
        <w:rPr>
          <w:rFonts w:eastAsiaTheme="minorEastAsia"/>
          <w:color w:val="auto"/>
          <w:kern w:val="2"/>
          <w:lang w:val="en-US"/>
          <w14:ligatures w14:val="standardContextual"/>
        </w:rPr>
        <w:tab/>
      </w:r>
      <w:r>
        <w:t>[IMO’s MASS] Code structure and relation to IMO Instruments</w:t>
      </w:r>
      <w:r>
        <w:tab/>
      </w:r>
      <w:r>
        <w:fldChar w:fldCharType="begin"/>
      </w:r>
      <w:r>
        <w:instrText xml:space="preserve"> PAGEREF _Toc137143698 \h </w:instrText>
      </w:r>
      <w:r>
        <w:fldChar w:fldCharType="separate"/>
      </w:r>
      <w:ins w:id="39" w:author="Minsu Jeon" w:date="2024-03-05T12:38:00Z">
        <w:r w:rsidR="00DC0E5D">
          <w:t>8</w:t>
        </w:r>
      </w:ins>
      <w:del w:id="40" w:author="Minsu Jeon" w:date="2024-03-05T12:37:00Z">
        <w:r w:rsidDel="00D87474">
          <w:delText>7</w:delText>
        </w:r>
      </w:del>
      <w:r>
        <w:fldChar w:fldCharType="end"/>
      </w:r>
    </w:p>
    <w:p w14:paraId="15ED1D4E" w14:textId="4A2AE0F7" w:rsidR="0045382A" w:rsidRDefault="0045382A">
      <w:pPr>
        <w:pStyle w:val="TOC2"/>
        <w:rPr>
          <w:rFonts w:eastAsiaTheme="minorEastAsia"/>
          <w:color w:val="auto"/>
          <w:kern w:val="2"/>
          <w:lang w:val="en-US"/>
          <w14:ligatures w14:val="standardContextual"/>
        </w:rPr>
      </w:pPr>
      <w:r w:rsidRPr="00633329">
        <w:t>3.3.</w:t>
      </w:r>
      <w:r>
        <w:rPr>
          <w:rFonts w:eastAsiaTheme="minorEastAsia"/>
          <w:color w:val="auto"/>
          <w:kern w:val="2"/>
          <w:lang w:val="en-US"/>
          <w14:ligatures w14:val="standardContextual"/>
        </w:rPr>
        <w:tab/>
      </w:r>
      <w:r>
        <w:t>Terminology and Defintions</w:t>
      </w:r>
      <w:r>
        <w:tab/>
      </w:r>
      <w:r>
        <w:fldChar w:fldCharType="begin"/>
      </w:r>
      <w:r>
        <w:instrText xml:space="preserve"> PAGEREF _Toc137143699 \h </w:instrText>
      </w:r>
      <w:r>
        <w:fldChar w:fldCharType="separate"/>
      </w:r>
      <w:ins w:id="41" w:author="Minsu Jeon" w:date="2024-03-05T12:38:00Z">
        <w:r w:rsidR="00DC0E5D">
          <w:t>8</w:t>
        </w:r>
      </w:ins>
      <w:del w:id="42" w:author="Minsu Jeon" w:date="2024-03-05T12:37:00Z">
        <w:r w:rsidDel="00D87474">
          <w:delText>7</w:delText>
        </w:r>
      </w:del>
      <w:r>
        <w:fldChar w:fldCharType="end"/>
      </w:r>
    </w:p>
    <w:p w14:paraId="448A08D6" w14:textId="67D84789" w:rsidR="0045382A" w:rsidRDefault="0045382A">
      <w:pPr>
        <w:pStyle w:val="TOC1"/>
        <w:rPr>
          <w:rFonts w:eastAsiaTheme="minorEastAsia"/>
          <w:b w:val="0"/>
          <w:caps w:val="0"/>
          <w:color w:val="auto"/>
          <w:kern w:val="2"/>
          <w:lang w:val="en-US"/>
          <w14:ligatures w14:val="standardContextual"/>
        </w:rPr>
      </w:pPr>
      <w:r w:rsidRPr="00633329">
        <w:rPr>
          <w:caps w:val="0"/>
        </w:rPr>
        <w:t>4.</w:t>
      </w:r>
      <w:r>
        <w:rPr>
          <w:rFonts w:eastAsiaTheme="minorEastAsia"/>
          <w:b w:val="0"/>
          <w:caps w:val="0"/>
          <w:color w:val="auto"/>
          <w:kern w:val="2"/>
          <w:lang w:val="en-US"/>
          <w14:ligatures w14:val="standardContextual"/>
        </w:rPr>
        <w:tab/>
      </w:r>
      <w:r w:rsidRPr="00633329">
        <w:rPr>
          <w:caps w:val="0"/>
        </w:rPr>
        <w:t>[IALA and MASS]</w:t>
      </w:r>
      <w:r>
        <w:tab/>
      </w:r>
      <w:r>
        <w:fldChar w:fldCharType="begin"/>
      </w:r>
      <w:r>
        <w:instrText xml:space="preserve"> PAGEREF _Toc137143700 \h </w:instrText>
      </w:r>
      <w:r>
        <w:fldChar w:fldCharType="separate"/>
      </w:r>
      <w:ins w:id="43" w:author="Minsu Jeon" w:date="2024-03-05T12:38:00Z">
        <w:r w:rsidR="00DC0E5D">
          <w:t>8</w:t>
        </w:r>
      </w:ins>
      <w:del w:id="44" w:author="Minsu Jeon" w:date="2024-03-05T12:37:00Z">
        <w:r w:rsidDel="00D87474">
          <w:delText>7</w:delText>
        </w:r>
      </w:del>
      <w:r>
        <w:fldChar w:fldCharType="end"/>
      </w:r>
    </w:p>
    <w:p w14:paraId="7E81C8DD" w14:textId="1A385F16" w:rsidR="0045382A" w:rsidRDefault="0045382A">
      <w:pPr>
        <w:pStyle w:val="TOC2"/>
        <w:rPr>
          <w:rFonts w:eastAsiaTheme="minorEastAsia"/>
          <w:color w:val="auto"/>
          <w:kern w:val="2"/>
          <w:lang w:val="en-US"/>
          <w14:ligatures w14:val="standardContextual"/>
        </w:rPr>
      </w:pPr>
      <w:r w:rsidRPr="00633329">
        <w:t>4.1.</w:t>
      </w:r>
      <w:r>
        <w:rPr>
          <w:rFonts w:eastAsiaTheme="minorEastAsia"/>
          <w:color w:val="auto"/>
          <w:kern w:val="2"/>
          <w:lang w:val="en-US"/>
          <w14:ligatures w14:val="standardContextual"/>
        </w:rPr>
        <w:tab/>
      </w:r>
      <w:r w:rsidRPr="00633329">
        <w:t>Implications of MASS for Coastal Authorities</w:t>
      </w:r>
      <w:r>
        <w:tab/>
      </w:r>
      <w:r>
        <w:fldChar w:fldCharType="begin"/>
      </w:r>
      <w:r>
        <w:instrText xml:space="preserve"> PAGEREF _Toc137143701 \h </w:instrText>
      </w:r>
      <w:r>
        <w:fldChar w:fldCharType="separate"/>
      </w:r>
      <w:ins w:id="45" w:author="Minsu Jeon" w:date="2024-03-05T12:38:00Z">
        <w:r w:rsidR="00DC0E5D">
          <w:t>10</w:t>
        </w:r>
      </w:ins>
      <w:del w:id="46" w:author="Minsu Jeon" w:date="2024-03-05T12:37:00Z">
        <w:r w:rsidDel="00D87474">
          <w:delText>7</w:delText>
        </w:r>
      </w:del>
      <w:r>
        <w:fldChar w:fldCharType="end"/>
      </w:r>
    </w:p>
    <w:p w14:paraId="5403BF4B" w14:textId="66F9F292" w:rsidR="0045382A" w:rsidRDefault="0045382A">
      <w:pPr>
        <w:pStyle w:val="TOC3"/>
        <w:tabs>
          <w:tab w:val="left" w:pos="1134"/>
        </w:tabs>
        <w:rPr>
          <w:rFonts w:eastAsiaTheme="minorEastAsia"/>
          <w:noProof/>
          <w:color w:val="auto"/>
          <w:kern w:val="2"/>
          <w:sz w:val="22"/>
          <w:lang w:val="en-US"/>
          <w14:ligatures w14:val="standardContextual"/>
        </w:rPr>
      </w:pPr>
      <w:r w:rsidRPr="00633329">
        <w:rPr>
          <w:noProof/>
        </w:rPr>
        <w:t>4.1.1.</w:t>
      </w:r>
      <w:r>
        <w:rPr>
          <w:rFonts w:eastAsiaTheme="minorEastAsia"/>
          <w:noProof/>
          <w:color w:val="auto"/>
          <w:kern w:val="2"/>
          <w:sz w:val="22"/>
          <w:lang w:val="en-US"/>
          <w14:ligatures w14:val="standardContextual"/>
        </w:rPr>
        <w:tab/>
      </w:r>
      <w:r>
        <w:rPr>
          <w:noProof/>
        </w:rPr>
        <w:t>MASS systems and capabilities</w:t>
      </w:r>
      <w:r>
        <w:rPr>
          <w:noProof/>
        </w:rPr>
        <w:tab/>
      </w:r>
      <w:r>
        <w:rPr>
          <w:noProof/>
        </w:rPr>
        <w:fldChar w:fldCharType="begin"/>
      </w:r>
      <w:r>
        <w:rPr>
          <w:noProof/>
        </w:rPr>
        <w:instrText xml:space="preserve"> PAGEREF _Toc137143702 \h </w:instrText>
      </w:r>
      <w:r>
        <w:rPr>
          <w:noProof/>
        </w:rPr>
      </w:r>
      <w:r>
        <w:rPr>
          <w:noProof/>
        </w:rPr>
        <w:fldChar w:fldCharType="separate"/>
      </w:r>
      <w:ins w:id="47" w:author="Minsu Jeon" w:date="2024-03-05T12:38:00Z">
        <w:r w:rsidR="00DC0E5D">
          <w:rPr>
            <w:noProof/>
          </w:rPr>
          <w:t>10</w:t>
        </w:r>
      </w:ins>
      <w:del w:id="48" w:author="Minsu Jeon" w:date="2024-03-05T12:37:00Z">
        <w:r w:rsidDel="00D87474">
          <w:rPr>
            <w:noProof/>
          </w:rPr>
          <w:delText>7</w:delText>
        </w:r>
      </w:del>
      <w:r>
        <w:rPr>
          <w:noProof/>
        </w:rPr>
        <w:fldChar w:fldCharType="end"/>
      </w:r>
    </w:p>
    <w:p w14:paraId="2ECE8793" w14:textId="12F16822" w:rsidR="0045382A" w:rsidRDefault="0045382A">
      <w:pPr>
        <w:pStyle w:val="TOC3"/>
        <w:tabs>
          <w:tab w:val="left" w:pos="1134"/>
        </w:tabs>
        <w:rPr>
          <w:rFonts w:eastAsiaTheme="minorEastAsia"/>
          <w:noProof/>
          <w:color w:val="auto"/>
          <w:kern w:val="2"/>
          <w:sz w:val="22"/>
          <w:lang w:val="en-US"/>
          <w14:ligatures w14:val="standardContextual"/>
        </w:rPr>
      </w:pPr>
      <w:r w:rsidRPr="00633329">
        <w:rPr>
          <w:noProof/>
        </w:rPr>
        <w:t>4.1.2.</w:t>
      </w:r>
      <w:r>
        <w:rPr>
          <w:rFonts w:eastAsiaTheme="minorEastAsia"/>
          <w:noProof/>
          <w:color w:val="auto"/>
          <w:kern w:val="2"/>
          <w:sz w:val="22"/>
          <w:lang w:val="en-US"/>
          <w14:ligatures w14:val="standardContextual"/>
        </w:rPr>
        <w:tab/>
      </w:r>
      <w:r>
        <w:rPr>
          <w:noProof/>
        </w:rPr>
        <w:t>Operational context for MASS</w:t>
      </w:r>
      <w:r>
        <w:rPr>
          <w:noProof/>
        </w:rPr>
        <w:tab/>
      </w:r>
      <w:r>
        <w:rPr>
          <w:noProof/>
        </w:rPr>
        <w:fldChar w:fldCharType="begin"/>
      </w:r>
      <w:r>
        <w:rPr>
          <w:noProof/>
        </w:rPr>
        <w:instrText xml:space="preserve"> PAGEREF _Toc137143703 \h </w:instrText>
      </w:r>
      <w:r>
        <w:rPr>
          <w:noProof/>
        </w:rPr>
      </w:r>
      <w:r>
        <w:rPr>
          <w:noProof/>
        </w:rPr>
        <w:fldChar w:fldCharType="separate"/>
      </w:r>
      <w:ins w:id="49" w:author="Minsu Jeon" w:date="2024-03-05T12:38:00Z">
        <w:r w:rsidR="00DC0E5D">
          <w:rPr>
            <w:noProof/>
          </w:rPr>
          <w:t>10</w:t>
        </w:r>
      </w:ins>
      <w:del w:id="50" w:author="Minsu Jeon" w:date="2024-03-05T12:37:00Z">
        <w:r w:rsidDel="00D87474">
          <w:rPr>
            <w:noProof/>
          </w:rPr>
          <w:delText>7</w:delText>
        </w:r>
      </w:del>
      <w:r>
        <w:rPr>
          <w:noProof/>
        </w:rPr>
        <w:fldChar w:fldCharType="end"/>
      </w:r>
    </w:p>
    <w:p w14:paraId="4433D863" w14:textId="448B4F89" w:rsidR="0045382A" w:rsidRDefault="0045382A">
      <w:pPr>
        <w:pStyle w:val="TOC3"/>
        <w:tabs>
          <w:tab w:val="left" w:pos="1134"/>
        </w:tabs>
        <w:rPr>
          <w:rFonts w:eastAsiaTheme="minorEastAsia"/>
          <w:noProof/>
          <w:color w:val="auto"/>
          <w:kern w:val="2"/>
          <w:sz w:val="22"/>
          <w:lang w:val="en-US"/>
          <w14:ligatures w14:val="standardContextual"/>
        </w:rPr>
      </w:pPr>
      <w:r w:rsidRPr="00633329">
        <w:rPr>
          <w:noProof/>
        </w:rPr>
        <w:t>4.1.3.</w:t>
      </w:r>
      <w:r>
        <w:rPr>
          <w:rFonts w:eastAsiaTheme="minorEastAsia"/>
          <w:noProof/>
          <w:color w:val="auto"/>
          <w:kern w:val="2"/>
          <w:sz w:val="22"/>
          <w:lang w:val="en-US"/>
          <w14:ligatures w14:val="standardContextual"/>
        </w:rPr>
        <w:tab/>
      </w:r>
      <w:r>
        <w:rPr>
          <w:noProof/>
        </w:rPr>
        <w:t>Testing, certification and classification</w:t>
      </w:r>
      <w:r>
        <w:rPr>
          <w:noProof/>
        </w:rPr>
        <w:tab/>
      </w:r>
      <w:r>
        <w:rPr>
          <w:noProof/>
        </w:rPr>
        <w:fldChar w:fldCharType="begin"/>
      </w:r>
      <w:r>
        <w:rPr>
          <w:noProof/>
        </w:rPr>
        <w:instrText xml:space="preserve"> PAGEREF _Toc137143704 \h </w:instrText>
      </w:r>
      <w:r>
        <w:rPr>
          <w:noProof/>
        </w:rPr>
      </w:r>
      <w:r>
        <w:rPr>
          <w:noProof/>
        </w:rPr>
        <w:fldChar w:fldCharType="separate"/>
      </w:r>
      <w:ins w:id="51" w:author="Minsu Jeon" w:date="2024-03-05T12:38:00Z">
        <w:r w:rsidR="00DC0E5D">
          <w:rPr>
            <w:noProof/>
          </w:rPr>
          <w:t>10</w:t>
        </w:r>
      </w:ins>
      <w:del w:id="52" w:author="Minsu Jeon" w:date="2024-03-05T12:37:00Z">
        <w:r w:rsidDel="00D87474">
          <w:rPr>
            <w:noProof/>
          </w:rPr>
          <w:delText>7</w:delText>
        </w:r>
      </w:del>
      <w:r>
        <w:rPr>
          <w:noProof/>
        </w:rPr>
        <w:fldChar w:fldCharType="end"/>
      </w:r>
    </w:p>
    <w:p w14:paraId="14011A78" w14:textId="054A82C3" w:rsidR="0045382A" w:rsidRDefault="0045382A">
      <w:pPr>
        <w:pStyle w:val="TOC3"/>
        <w:tabs>
          <w:tab w:val="left" w:pos="1134"/>
        </w:tabs>
        <w:rPr>
          <w:rFonts w:eastAsiaTheme="minorEastAsia"/>
          <w:noProof/>
          <w:color w:val="auto"/>
          <w:kern w:val="2"/>
          <w:sz w:val="22"/>
          <w:lang w:val="en-US"/>
          <w14:ligatures w14:val="standardContextual"/>
        </w:rPr>
      </w:pPr>
      <w:r w:rsidRPr="00633329">
        <w:rPr>
          <w:noProof/>
        </w:rPr>
        <w:t>4.1.4.</w:t>
      </w:r>
      <w:r>
        <w:rPr>
          <w:rFonts w:eastAsiaTheme="minorEastAsia"/>
          <w:noProof/>
          <w:color w:val="auto"/>
          <w:kern w:val="2"/>
          <w:sz w:val="22"/>
          <w:lang w:val="en-US"/>
          <w14:ligatures w14:val="standardContextual"/>
        </w:rPr>
        <w:tab/>
      </w:r>
      <w:r>
        <w:rPr>
          <w:noProof/>
        </w:rPr>
        <w:t>Risk assessment</w:t>
      </w:r>
      <w:r>
        <w:rPr>
          <w:noProof/>
        </w:rPr>
        <w:tab/>
      </w:r>
      <w:r>
        <w:rPr>
          <w:noProof/>
        </w:rPr>
        <w:fldChar w:fldCharType="begin"/>
      </w:r>
      <w:r>
        <w:rPr>
          <w:noProof/>
        </w:rPr>
        <w:instrText xml:space="preserve"> PAGEREF _Toc137143705 \h </w:instrText>
      </w:r>
      <w:r>
        <w:rPr>
          <w:noProof/>
        </w:rPr>
      </w:r>
      <w:r>
        <w:rPr>
          <w:noProof/>
        </w:rPr>
        <w:fldChar w:fldCharType="separate"/>
      </w:r>
      <w:ins w:id="53" w:author="Minsu Jeon" w:date="2024-03-05T12:38:00Z">
        <w:r w:rsidR="00DC0E5D">
          <w:rPr>
            <w:noProof/>
          </w:rPr>
          <w:t>10</w:t>
        </w:r>
      </w:ins>
      <w:del w:id="54" w:author="Minsu Jeon" w:date="2024-03-05T12:37:00Z">
        <w:r w:rsidDel="00D87474">
          <w:rPr>
            <w:noProof/>
          </w:rPr>
          <w:delText>7</w:delText>
        </w:r>
      </w:del>
      <w:r>
        <w:rPr>
          <w:noProof/>
        </w:rPr>
        <w:fldChar w:fldCharType="end"/>
      </w:r>
    </w:p>
    <w:p w14:paraId="09613288" w14:textId="5B906F2E" w:rsidR="0045382A" w:rsidRDefault="0045382A">
      <w:pPr>
        <w:pStyle w:val="TOC2"/>
        <w:rPr>
          <w:rFonts w:eastAsiaTheme="minorEastAsia"/>
          <w:color w:val="auto"/>
          <w:kern w:val="2"/>
          <w:lang w:val="en-US"/>
          <w14:ligatures w14:val="standardContextual"/>
        </w:rPr>
      </w:pPr>
      <w:r w:rsidRPr="00633329">
        <w:t>4.2.</w:t>
      </w:r>
      <w:r>
        <w:rPr>
          <w:rFonts w:eastAsiaTheme="minorEastAsia"/>
          <w:color w:val="auto"/>
          <w:kern w:val="2"/>
          <w:lang w:val="en-US"/>
          <w14:ligatures w14:val="standardContextual"/>
        </w:rPr>
        <w:tab/>
      </w:r>
      <w:r>
        <w:t xml:space="preserve">Implications for </w:t>
      </w:r>
      <w:r w:rsidRPr="00633329">
        <w:t>PORTt</w:t>
      </w:r>
      <w:r>
        <w:t xml:space="preserve"> and Waterways Governance</w:t>
      </w:r>
      <w:r>
        <w:tab/>
      </w:r>
      <w:r>
        <w:fldChar w:fldCharType="begin"/>
      </w:r>
      <w:r>
        <w:instrText xml:space="preserve"> PAGEREF _Toc137143706 \h </w:instrText>
      </w:r>
      <w:r>
        <w:fldChar w:fldCharType="separate"/>
      </w:r>
      <w:ins w:id="55" w:author="Minsu Jeon" w:date="2024-03-05T12:38:00Z">
        <w:r w:rsidR="00DC0E5D">
          <w:t>13</w:t>
        </w:r>
      </w:ins>
      <w:del w:id="56" w:author="Minsu Jeon" w:date="2024-03-05T12:37:00Z">
        <w:r w:rsidDel="00D87474">
          <w:delText>7</w:delText>
        </w:r>
      </w:del>
      <w:r>
        <w:fldChar w:fldCharType="end"/>
      </w:r>
    </w:p>
    <w:p w14:paraId="70DC4313" w14:textId="396B8269" w:rsidR="0045382A" w:rsidRDefault="0045382A">
      <w:pPr>
        <w:pStyle w:val="TOC3"/>
        <w:tabs>
          <w:tab w:val="left" w:pos="1134"/>
        </w:tabs>
        <w:rPr>
          <w:rFonts w:eastAsiaTheme="minorEastAsia"/>
          <w:noProof/>
          <w:color w:val="auto"/>
          <w:kern w:val="2"/>
          <w:sz w:val="22"/>
          <w:lang w:val="en-US"/>
          <w14:ligatures w14:val="standardContextual"/>
        </w:rPr>
      </w:pPr>
      <w:r w:rsidRPr="00633329">
        <w:rPr>
          <w:caps/>
          <w:noProof/>
        </w:rPr>
        <w:t>4.2.1.</w:t>
      </w:r>
      <w:r>
        <w:rPr>
          <w:rFonts w:eastAsiaTheme="minorEastAsia"/>
          <w:noProof/>
          <w:color w:val="auto"/>
          <w:kern w:val="2"/>
          <w:sz w:val="22"/>
          <w:lang w:val="en-US"/>
          <w14:ligatures w14:val="standardContextual"/>
        </w:rPr>
        <w:tab/>
      </w:r>
      <w:r w:rsidRPr="00633329">
        <w:rPr>
          <w:caps/>
          <w:noProof/>
        </w:rPr>
        <w:t>Regulatory</w:t>
      </w:r>
      <w:r>
        <w:rPr>
          <w:noProof/>
        </w:rPr>
        <w:tab/>
      </w:r>
      <w:r>
        <w:rPr>
          <w:noProof/>
        </w:rPr>
        <w:fldChar w:fldCharType="begin"/>
      </w:r>
      <w:r>
        <w:rPr>
          <w:noProof/>
        </w:rPr>
        <w:instrText xml:space="preserve"> PAGEREF _Toc137143707 \h </w:instrText>
      </w:r>
      <w:r>
        <w:rPr>
          <w:noProof/>
        </w:rPr>
      </w:r>
      <w:r>
        <w:rPr>
          <w:noProof/>
        </w:rPr>
        <w:fldChar w:fldCharType="separate"/>
      </w:r>
      <w:ins w:id="57" w:author="Minsu Jeon" w:date="2024-03-05T12:38:00Z">
        <w:r w:rsidR="00DC0E5D">
          <w:rPr>
            <w:noProof/>
          </w:rPr>
          <w:t>13</w:t>
        </w:r>
      </w:ins>
      <w:del w:id="58" w:author="Minsu Jeon" w:date="2024-03-05T12:37:00Z">
        <w:r w:rsidDel="00D87474">
          <w:rPr>
            <w:noProof/>
          </w:rPr>
          <w:delText>8</w:delText>
        </w:r>
      </w:del>
      <w:r>
        <w:rPr>
          <w:noProof/>
        </w:rPr>
        <w:fldChar w:fldCharType="end"/>
      </w:r>
    </w:p>
    <w:p w14:paraId="4D062E88" w14:textId="22302996" w:rsidR="0045382A" w:rsidRDefault="0045382A">
      <w:pPr>
        <w:pStyle w:val="TOC3"/>
        <w:tabs>
          <w:tab w:val="left" w:pos="1134"/>
        </w:tabs>
        <w:rPr>
          <w:rFonts w:eastAsiaTheme="minorEastAsia"/>
          <w:noProof/>
          <w:color w:val="auto"/>
          <w:kern w:val="2"/>
          <w:sz w:val="22"/>
          <w:lang w:val="en-US"/>
          <w14:ligatures w14:val="standardContextual"/>
        </w:rPr>
      </w:pPr>
      <w:r w:rsidRPr="00633329">
        <w:rPr>
          <w:caps/>
          <w:noProof/>
        </w:rPr>
        <w:t>4.2.2.</w:t>
      </w:r>
      <w:r>
        <w:rPr>
          <w:rFonts w:eastAsiaTheme="minorEastAsia"/>
          <w:noProof/>
          <w:color w:val="auto"/>
          <w:kern w:val="2"/>
          <w:sz w:val="22"/>
          <w:lang w:val="en-US"/>
          <w14:ligatures w14:val="standardContextual"/>
        </w:rPr>
        <w:tab/>
      </w:r>
      <w:r w:rsidRPr="00633329">
        <w:rPr>
          <w:caps/>
          <w:noProof/>
        </w:rPr>
        <w:t>Operational</w:t>
      </w:r>
      <w:r>
        <w:rPr>
          <w:noProof/>
        </w:rPr>
        <w:tab/>
      </w:r>
      <w:r>
        <w:rPr>
          <w:noProof/>
        </w:rPr>
        <w:fldChar w:fldCharType="begin"/>
      </w:r>
      <w:r>
        <w:rPr>
          <w:noProof/>
        </w:rPr>
        <w:instrText xml:space="preserve"> PAGEREF _Toc137143708 \h </w:instrText>
      </w:r>
      <w:r>
        <w:rPr>
          <w:noProof/>
        </w:rPr>
      </w:r>
      <w:r>
        <w:rPr>
          <w:noProof/>
        </w:rPr>
        <w:fldChar w:fldCharType="separate"/>
      </w:r>
      <w:ins w:id="59" w:author="Minsu Jeon" w:date="2024-03-05T12:38:00Z">
        <w:r w:rsidR="00DC0E5D">
          <w:rPr>
            <w:noProof/>
          </w:rPr>
          <w:t>14</w:t>
        </w:r>
      </w:ins>
      <w:del w:id="60" w:author="Minsu Jeon" w:date="2024-03-05T12:37:00Z">
        <w:r w:rsidDel="00D87474">
          <w:rPr>
            <w:noProof/>
          </w:rPr>
          <w:delText>8</w:delText>
        </w:r>
      </w:del>
      <w:r>
        <w:rPr>
          <w:noProof/>
        </w:rPr>
        <w:fldChar w:fldCharType="end"/>
      </w:r>
    </w:p>
    <w:p w14:paraId="0133F05A" w14:textId="30C75736" w:rsidR="0045382A" w:rsidRDefault="0045382A">
      <w:pPr>
        <w:pStyle w:val="TOC3"/>
        <w:tabs>
          <w:tab w:val="left" w:pos="1134"/>
        </w:tabs>
        <w:rPr>
          <w:rFonts w:eastAsiaTheme="minorEastAsia"/>
          <w:noProof/>
          <w:color w:val="auto"/>
          <w:kern w:val="2"/>
          <w:sz w:val="22"/>
          <w:lang w:val="en-US"/>
          <w14:ligatures w14:val="standardContextual"/>
        </w:rPr>
      </w:pPr>
      <w:r w:rsidRPr="00633329">
        <w:rPr>
          <w:caps/>
          <w:noProof/>
        </w:rPr>
        <w:t>4.2.3.</w:t>
      </w:r>
      <w:r>
        <w:rPr>
          <w:rFonts w:eastAsiaTheme="minorEastAsia"/>
          <w:noProof/>
          <w:color w:val="auto"/>
          <w:kern w:val="2"/>
          <w:sz w:val="22"/>
          <w:lang w:val="en-US"/>
          <w14:ligatures w14:val="standardContextual"/>
        </w:rPr>
        <w:tab/>
      </w:r>
      <w:r w:rsidRPr="00633329">
        <w:rPr>
          <w:caps/>
          <w:noProof/>
        </w:rPr>
        <w:t>Facilities, systems and equipment</w:t>
      </w:r>
      <w:r>
        <w:rPr>
          <w:noProof/>
        </w:rPr>
        <w:tab/>
      </w:r>
      <w:r>
        <w:rPr>
          <w:noProof/>
        </w:rPr>
        <w:fldChar w:fldCharType="begin"/>
      </w:r>
      <w:r>
        <w:rPr>
          <w:noProof/>
        </w:rPr>
        <w:instrText xml:space="preserve"> PAGEREF _Toc137143709 \h </w:instrText>
      </w:r>
      <w:r>
        <w:rPr>
          <w:noProof/>
        </w:rPr>
      </w:r>
      <w:r>
        <w:rPr>
          <w:noProof/>
        </w:rPr>
        <w:fldChar w:fldCharType="separate"/>
      </w:r>
      <w:ins w:id="61" w:author="Minsu Jeon" w:date="2024-03-05T12:38:00Z">
        <w:r w:rsidR="00DC0E5D">
          <w:rPr>
            <w:noProof/>
          </w:rPr>
          <w:t>15</w:t>
        </w:r>
      </w:ins>
      <w:del w:id="62" w:author="Minsu Jeon" w:date="2024-03-05T12:37:00Z">
        <w:r w:rsidDel="00D87474">
          <w:rPr>
            <w:noProof/>
          </w:rPr>
          <w:delText>8</w:delText>
        </w:r>
      </w:del>
      <w:r>
        <w:rPr>
          <w:noProof/>
        </w:rPr>
        <w:fldChar w:fldCharType="end"/>
      </w:r>
    </w:p>
    <w:p w14:paraId="4098511C" w14:textId="6A502370" w:rsidR="0045382A" w:rsidRDefault="0045382A">
      <w:pPr>
        <w:pStyle w:val="TOC3"/>
        <w:tabs>
          <w:tab w:val="left" w:pos="1134"/>
        </w:tabs>
        <w:rPr>
          <w:rFonts w:eastAsiaTheme="minorEastAsia"/>
          <w:noProof/>
          <w:color w:val="auto"/>
          <w:kern w:val="2"/>
          <w:sz w:val="22"/>
          <w:lang w:val="en-US"/>
          <w14:ligatures w14:val="standardContextual"/>
        </w:rPr>
      </w:pPr>
      <w:r w:rsidRPr="00633329">
        <w:rPr>
          <w:caps/>
          <w:noProof/>
        </w:rPr>
        <w:t>4.2.4.</w:t>
      </w:r>
      <w:r>
        <w:rPr>
          <w:rFonts w:eastAsiaTheme="minorEastAsia"/>
          <w:noProof/>
          <w:color w:val="auto"/>
          <w:kern w:val="2"/>
          <w:sz w:val="22"/>
          <w:lang w:val="en-US"/>
          <w14:ligatures w14:val="standardContextual"/>
        </w:rPr>
        <w:tab/>
      </w:r>
      <w:r w:rsidRPr="00633329">
        <w:rPr>
          <w:caps/>
          <w:noProof/>
        </w:rPr>
        <w:t>Personnel and training</w:t>
      </w:r>
      <w:r>
        <w:rPr>
          <w:noProof/>
        </w:rPr>
        <w:tab/>
      </w:r>
      <w:r>
        <w:rPr>
          <w:noProof/>
        </w:rPr>
        <w:fldChar w:fldCharType="begin"/>
      </w:r>
      <w:r>
        <w:rPr>
          <w:noProof/>
        </w:rPr>
        <w:instrText xml:space="preserve"> PAGEREF _Toc137143710 \h </w:instrText>
      </w:r>
      <w:r>
        <w:rPr>
          <w:noProof/>
        </w:rPr>
      </w:r>
      <w:r>
        <w:rPr>
          <w:noProof/>
        </w:rPr>
        <w:fldChar w:fldCharType="separate"/>
      </w:r>
      <w:ins w:id="63" w:author="Minsu Jeon" w:date="2024-03-05T12:38:00Z">
        <w:r w:rsidR="00DC0E5D">
          <w:rPr>
            <w:noProof/>
          </w:rPr>
          <w:t>16</w:t>
        </w:r>
      </w:ins>
      <w:del w:id="64" w:author="Minsu Jeon" w:date="2024-03-05T12:37:00Z">
        <w:r w:rsidDel="00D87474">
          <w:rPr>
            <w:noProof/>
          </w:rPr>
          <w:delText>8</w:delText>
        </w:r>
      </w:del>
      <w:r>
        <w:rPr>
          <w:noProof/>
        </w:rPr>
        <w:fldChar w:fldCharType="end"/>
      </w:r>
    </w:p>
    <w:p w14:paraId="2E6C83A7" w14:textId="1E11BAEB" w:rsidR="0045382A" w:rsidRDefault="0045382A">
      <w:pPr>
        <w:pStyle w:val="TOC1"/>
        <w:rPr>
          <w:rFonts w:eastAsiaTheme="minorEastAsia"/>
          <w:b w:val="0"/>
          <w:caps w:val="0"/>
          <w:color w:val="auto"/>
          <w:kern w:val="2"/>
          <w:lang w:val="en-US"/>
          <w14:ligatures w14:val="standardContextual"/>
        </w:rPr>
      </w:pPr>
      <w:r w:rsidRPr="00633329">
        <w:t>5.</w:t>
      </w:r>
      <w:r>
        <w:rPr>
          <w:rFonts w:eastAsiaTheme="minorEastAsia"/>
          <w:b w:val="0"/>
          <w:caps w:val="0"/>
          <w:color w:val="auto"/>
          <w:kern w:val="2"/>
          <w:lang w:val="en-US"/>
          <w14:ligatures w14:val="standardContextual"/>
        </w:rPr>
        <w:tab/>
      </w:r>
      <w:r>
        <w:t>MASS OPERATIONS</w:t>
      </w:r>
      <w:r>
        <w:tab/>
      </w:r>
      <w:r>
        <w:fldChar w:fldCharType="begin"/>
      </w:r>
      <w:r>
        <w:instrText xml:space="preserve"> PAGEREF _Toc137143711 \h </w:instrText>
      </w:r>
      <w:r>
        <w:fldChar w:fldCharType="separate"/>
      </w:r>
      <w:ins w:id="65" w:author="Minsu Jeon" w:date="2024-03-05T12:38:00Z">
        <w:r w:rsidR="00DC0E5D">
          <w:t>19</w:t>
        </w:r>
      </w:ins>
      <w:del w:id="66" w:author="Minsu Jeon" w:date="2024-03-05T12:37:00Z">
        <w:r w:rsidDel="00D87474">
          <w:delText>8</w:delText>
        </w:r>
      </w:del>
      <w:r>
        <w:fldChar w:fldCharType="end"/>
      </w:r>
    </w:p>
    <w:p w14:paraId="140372DD" w14:textId="14EF7012" w:rsidR="0045382A" w:rsidRDefault="0045382A">
      <w:pPr>
        <w:pStyle w:val="TOC2"/>
        <w:rPr>
          <w:rFonts w:eastAsiaTheme="minorEastAsia"/>
          <w:color w:val="auto"/>
          <w:kern w:val="2"/>
          <w:lang w:val="en-US"/>
          <w14:ligatures w14:val="standardContextual"/>
        </w:rPr>
      </w:pPr>
      <w:r w:rsidRPr="00633329">
        <w:t>5.1.</w:t>
      </w:r>
      <w:r>
        <w:rPr>
          <w:rFonts w:eastAsiaTheme="minorEastAsia"/>
          <w:color w:val="auto"/>
          <w:kern w:val="2"/>
          <w:lang w:val="en-US"/>
          <w14:ligatures w14:val="standardContextual"/>
        </w:rPr>
        <w:tab/>
      </w:r>
      <w:r>
        <w:t>Navigation</w:t>
      </w:r>
      <w:r>
        <w:tab/>
      </w:r>
      <w:r>
        <w:fldChar w:fldCharType="begin"/>
      </w:r>
      <w:r>
        <w:instrText xml:space="preserve"> PAGEREF _Toc137143712 \h </w:instrText>
      </w:r>
      <w:r>
        <w:fldChar w:fldCharType="separate"/>
      </w:r>
      <w:ins w:id="67" w:author="Minsu Jeon" w:date="2024-03-05T12:38:00Z">
        <w:r w:rsidR="00DC0E5D">
          <w:t>19</w:t>
        </w:r>
      </w:ins>
      <w:del w:id="68" w:author="Minsu Jeon" w:date="2024-03-05T12:37:00Z">
        <w:r w:rsidDel="00D87474">
          <w:delText>8</w:delText>
        </w:r>
      </w:del>
      <w:r>
        <w:fldChar w:fldCharType="end"/>
      </w:r>
    </w:p>
    <w:p w14:paraId="635A4FEA" w14:textId="7F0262EA" w:rsidR="0045382A" w:rsidRDefault="0045382A">
      <w:pPr>
        <w:pStyle w:val="TOC2"/>
        <w:rPr>
          <w:rFonts w:eastAsiaTheme="minorEastAsia"/>
          <w:color w:val="auto"/>
          <w:kern w:val="2"/>
          <w:lang w:val="en-US"/>
          <w14:ligatures w14:val="standardContextual"/>
        </w:rPr>
      </w:pPr>
      <w:r w:rsidRPr="00633329">
        <w:t>5.2.</w:t>
      </w:r>
      <w:r>
        <w:rPr>
          <w:rFonts w:eastAsiaTheme="minorEastAsia"/>
          <w:color w:val="auto"/>
          <w:kern w:val="2"/>
          <w:lang w:val="en-US"/>
          <w14:ligatures w14:val="standardContextual"/>
        </w:rPr>
        <w:tab/>
      </w:r>
      <w:r>
        <w:t>Remote Operations</w:t>
      </w:r>
      <w:r>
        <w:tab/>
      </w:r>
      <w:r>
        <w:fldChar w:fldCharType="begin"/>
      </w:r>
      <w:r>
        <w:instrText xml:space="preserve"> PAGEREF _Toc137143713 \h </w:instrText>
      </w:r>
      <w:r>
        <w:fldChar w:fldCharType="separate"/>
      </w:r>
      <w:ins w:id="69" w:author="Minsu Jeon" w:date="2024-03-05T12:38:00Z">
        <w:r w:rsidR="00DC0E5D">
          <w:t>27</w:t>
        </w:r>
      </w:ins>
      <w:del w:id="70" w:author="Minsu Jeon" w:date="2024-03-05T12:37:00Z">
        <w:r w:rsidDel="00D87474">
          <w:delText>8</w:delText>
        </w:r>
      </w:del>
      <w:r>
        <w:fldChar w:fldCharType="end"/>
      </w:r>
    </w:p>
    <w:p w14:paraId="1AB8B6BA" w14:textId="3652D37D" w:rsidR="0045382A" w:rsidRDefault="0045382A">
      <w:pPr>
        <w:pStyle w:val="TOC2"/>
        <w:rPr>
          <w:rFonts w:eastAsiaTheme="minorEastAsia"/>
          <w:color w:val="auto"/>
          <w:kern w:val="2"/>
          <w:lang w:val="en-US"/>
          <w14:ligatures w14:val="standardContextual"/>
        </w:rPr>
      </w:pPr>
      <w:r w:rsidRPr="00633329">
        <w:t>5.3.</w:t>
      </w:r>
      <w:r>
        <w:rPr>
          <w:rFonts w:eastAsiaTheme="minorEastAsia"/>
          <w:color w:val="auto"/>
          <w:kern w:val="2"/>
          <w:lang w:val="en-US"/>
          <w14:ligatures w14:val="standardContextual"/>
        </w:rPr>
        <w:tab/>
      </w:r>
      <w:r>
        <w:t>Communications</w:t>
      </w:r>
      <w:r>
        <w:tab/>
      </w:r>
      <w:r>
        <w:fldChar w:fldCharType="begin"/>
      </w:r>
      <w:r>
        <w:instrText xml:space="preserve"> PAGEREF _Toc137143714 \h </w:instrText>
      </w:r>
      <w:r>
        <w:fldChar w:fldCharType="separate"/>
      </w:r>
      <w:ins w:id="71" w:author="Minsu Jeon" w:date="2024-03-05T12:38:00Z">
        <w:r w:rsidR="00DC0E5D">
          <w:t>28</w:t>
        </w:r>
      </w:ins>
      <w:del w:id="72" w:author="Minsu Jeon" w:date="2024-03-05T12:37:00Z">
        <w:r w:rsidDel="00D87474">
          <w:delText>8</w:delText>
        </w:r>
      </w:del>
      <w:r>
        <w:fldChar w:fldCharType="end"/>
      </w:r>
    </w:p>
    <w:p w14:paraId="3B46B491" w14:textId="5C153C1B" w:rsidR="0045382A" w:rsidRDefault="0045382A">
      <w:pPr>
        <w:pStyle w:val="TOC2"/>
        <w:rPr>
          <w:rFonts w:eastAsiaTheme="minorEastAsia"/>
          <w:color w:val="auto"/>
          <w:kern w:val="2"/>
          <w:lang w:val="en-US"/>
          <w14:ligatures w14:val="standardContextual"/>
        </w:rPr>
      </w:pPr>
      <w:r w:rsidRPr="00633329">
        <w:t>5.4.</w:t>
      </w:r>
      <w:r>
        <w:rPr>
          <w:rFonts w:eastAsiaTheme="minorEastAsia"/>
          <w:color w:val="auto"/>
          <w:kern w:val="2"/>
          <w:lang w:val="en-US"/>
          <w14:ligatures w14:val="standardContextual"/>
        </w:rPr>
        <w:tab/>
      </w:r>
      <w:r>
        <w:t>Management of Safe Operations</w:t>
      </w:r>
      <w:r>
        <w:tab/>
      </w:r>
      <w:r>
        <w:fldChar w:fldCharType="begin"/>
      </w:r>
      <w:r>
        <w:instrText xml:space="preserve"> PAGEREF _Toc137143715 \h </w:instrText>
      </w:r>
      <w:r>
        <w:fldChar w:fldCharType="separate"/>
      </w:r>
      <w:ins w:id="73" w:author="Minsu Jeon" w:date="2024-03-05T12:38:00Z">
        <w:r w:rsidR="00DC0E5D">
          <w:t>29</w:t>
        </w:r>
      </w:ins>
      <w:del w:id="74" w:author="Minsu Jeon" w:date="2024-03-05T12:37:00Z">
        <w:r w:rsidDel="00D87474">
          <w:delText>8</w:delText>
        </w:r>
      </w:del>
      <w:r>
        <w:fldChar w:fldCharType="end"/>
      </w:r>
    </w:p>
    <w:p w14:paraId="228A04F4" w14:textId="33557B6A" w:rsidR="0045382A" w:rsidRDefault="0045382A">
      <w:pPr>
        <w:pStyle w:val="TOC2"/>
        <w:rPr>
          <w:rFonts w:eastAsiaTheme="minorEastAsia"/>
          <w:color w:val="auto"/>
          <w:kern w:val="2"/>
          <w:lang w:val="en-US"/>
          <w14:ligatures w14:val="standardContextual"/>
        </w:rPr>
      </w:pPr>
      <w:r w:rsidRPr="00633329">
        <w:t>5.5.</w:t>
      </w:r>
      <w:r>
        <w:rPr>
          <w:rFonts w:eastAsiaTheme="minorEastAsia"/>
          <w:color w:val="auto"/>
          <w:kern w:val="2"/>
          <w:lang w:val="en-US"/>
          <w14:ligatures w14:val="standardContextual"/>
        </w:rPr>
        <w:tab/>
      </w:r>
      <w:r>
        <w:t>Security</w:t>
      </w:r>
      <w:r>
        <w:tab/>
      </w:r>
      <w:r>
        <w:fldChar w:fldCharType="begin"/>
      </w:r>
      <w:r>
        <w:instrText xml:space="preserve"> PAGEREF _Toc137143716 \h </w:instrText>
      </w:r>
      <w:r>
        <w:fldChar w:fldCharType="separate"/>
      </w:r>
      <w:ins w:id="75" w:author="Minsu Jeon" w:date="2024-03-05T12:38:00Z">
        <w:r w:rsidR="00DC0E5D">
          <w:t>29</w:t>
        </w:r>
      </w:ins>
      <w:del w:id="76" w:author="Minsu Jeon" w:date="2024-03-05T12:37:00Z">
        <w:r w:rsidDel="00D87474">
          <w:delText>9</w:delText>
        </w:r>
      </w:del>
      <w:r>
        <w:fldChar w:fldCharType="end"/>
      </w:r>
    </w:p>
    <w:p w14:paraId="23ECDC29" w14:textId="64318B9A" w:rsidR="0045382A" w:rsidRDefault="0045382A">
      <w:pPr>
        <w:pStyle w:val="TOC2"/>
        <w:rPr>
          <w:rFonts w:eastAsiaTheme="minorEastAsia"/>
          <w:color w:val="auto"/>
          <w:kern w:val="2"/>
          <w:lang w:val="en-US"/>
          <w14:ligatures w14:val="standardContextual"/>
        </w:rPr>
      </w:pPr>
      <w:r w:rsidRPr="00633329">
        <w:t>5.6.</w:t>
      </w:r>
      <w:r>
        <w:rPr>
          <w:rFonts w:eastAsiaTheme="minorEastAsia"/>
          <w:color w:val="auto"/>
          <w:kern w:val="2"/>
          <w:lang w:val="en-US"/>
          <w14:ligatures w14:val="standardContextual"/>
        </w:rPr>
        <w:tab/>
      </w:r>
      <w:r>
        <w:t>Search and Rescue</w:t>
      </w:r>
      <w:r>
        <w:tab/>
      </w:r>
      <w:r>
        <w:fldChar w:fldCharType="begin"/>
      </w:r>
      <w:r>
        <w:instrText xml:space="preserve"> PAGEREF _Toc137143717 \h </w:instrText>
      </w:r>
      <w:r>
        <w:fldChar w:fldCharType="separate"/>
      </w:r>
      <w:ins w:id="77" w:author="Minsu Jeon" w:date="2024-03-05T12:38:00Z">
        <w:r w:rsidR="00DC0E5D">
          <w:t>30</w:t>
        </w:r>
      </w:ins>
      <w:del w:id="78" w:author="Minsu Jeon" w:date="2024-03-05T12:37:00Z">
        <w:r w:rsidDel="00D87474">
          <w:delText>9</w:delText>
        </w:r>
      </w:del>
      <w:r>
        <w:fldChar w:fldCharType="end"/>
      </w:r>
    </w:p>
    <w:p w14:paraId="50C6CA5D" w14:textId="422A12D4" w:rsidR="0045382A" w:rsidRDefault="0045382A">
      <w:pPr>
        <w:pStyle w:val="TOC2"/>
        <w:rPr>
          <w:rFonts w:eastAsiaTheme="minorEastAsia"/>
          <w:color w:val="auto"/>
          <w:kern w:val="2"/>
          <w:lang w:val="en-US"/>
          <w14:ligatures w14:val="standardContextual"/>
        </w:rPr>
      </w:pPr>
      <w:r w:rsidRPr="00633329">
        <w:t>5.7.</w:t>
      </w:r>
      <w:r>
        <w:rPr>
          <w:rFonts w:eastAsiaTheme="minorEastAsia"/>
          <w:color w:val="auto"/>
          <w:kern w:val="2"/>
          <w:lang w:val="en-US"/>
          <w14:ligatures w14:val="standardContextual"/>
        </w:rPr>
        <w:tab/>
      </w:r>
      <w:r>
        <w:t>Emergency Response</w:t>
      </w:r>
      <w:r>
        <w:tab/>
      </w:r>
      <w:r>
        <w:fldChar w:fldCharType="begin"/>
      </w:r>
      <w:r>
        <w:instrText xml:space="preserve"> PAGEREF _Toc137143718 \h </w:instrText>
      </w:r>
      <w:r>
        <w:fldChar w:fldCharType="separate"/>
      </w:r>
      <w:ins w:id="79" w:author="Minsu Jeon" w:date="2024-03-05T12:38:00Z">
        <w:r w:rsidR="00DC0E5D">
          <w:t>30</w:t>
        </w:r>
      </w:ins>
      <w:del w:id="80" w:author="Minsu Jeon" w:date="2024-03-05T12:37:00Z">
        <w:r w:rsidDel="00D87474">
          <w:delText>9</w:delText>
        </w:r>
      </w:del>
      <w:r>
        <w:fldChar w:fldCharType="end"/>
      </w:r>
    </w:p>
    <w:p w14:paraId="754E37D6" w14:textId="074F0C15" w:rsidR="0045382A" w:rsidRDefault="0045382A">
      <w:pPr>
        <w:pStyle w:val="TOC1"/>
        <w:rPr>
          <w:rFonts w:eastAsiaTheme="minorEastAsia"/>
          <w:b w:val="0"/>
          <w:caps w:val="0"/>
          <w:color w:val="auto"/>
          <w:kern w:val="2"/>
          <w:lang w:val="en-US"/>
          <w14:ligatures w14:val="standardContextual"/>
        </w:rPr>
      </w:pPr>
      <w:r w:rsidRPr="00633329">
        <w:t>6.</w:t>
      </w:r>
      <w:r>
        <w:rPr>
          <w:rFonts w:eastAsiaTheme="minorEastAsia"/>
          <w:b w:val="0"/>
          <w:caps w:val="0"/>
          <w:color w:val="auto"/>
          <w:kern w:val="2"/>
          <w:lang w:val="en-US"/>
          <w14:ligatures w14:val="standardContextual"/>
        </w:rPr>
        <w:tab/>
      </w:r>
      <w:r>
        <w:t xml:space="preserve">CONSIDERATIONS FOR THE PROVISION OF </w:t>
      </w:r>
      <w:del w:id="81" w:author="Woo-Seong" w:date="2023-09-27T23:47:00Z">
        <w:r w:rsidDel="00563399">
          <w:delText>M</w:delText>
        </w:r>
      </w:del>
      <w:r>
        <w:t>ATON IN A MASS ENVIRONMENT</w:t>
      </w:r>
      <w:r>
        <w:tab/>
      </w:r>
      <w:r>
        <w:fldChar w:fldCharType="begin"/>
      </w:r>
      <w:r>
        <w:instrText xml:space="preserve"> PAGEREF _Toc137143719 \h </w:instrText>
      </w:r>
      <w:r>
        <w:fldChar w:fldCharType="separate"/>
      </w:r>
      <w:ins w:id="82" w:author="Minsu Jeon" w:date="2024-03-05T12:38:00Z">
        <w:r w:rsidR="00DC0E5D">
          <w:t>32</w:t>
        </w:r>
      </w:ins>
      <w:del w:id="83" w:author="Minsu Jeon" w:date="2024-03-05T12:37:00Z">
        <w:r w:rsidDel="00D87474">
          <w:delText>9</w:delText>
        </w:r>
      </w:del>
      <w:r>
        <w:fldChar w:fldCharType="end"/>
      </w:r>
    </w:p>
    <w:p w14:paraId="54C0F5B7" w14:textId="58878C60" w:rsidR="0045382A" w:rsidRDefault="0045382A">
      <w:pPr>
        <w:pStyle w:val="TOC2"/>
        <w:rPr>
          <w:rFonts w:eastAsiaTheme="minorEastAsia"/>
          <w:color w:val="auto"/>
          <w:kern w:val="2"/>
          <w:lang w:val="en-US"/>
          <w14:ligatures w14:val="standardContextual"/>
        </w:rPr>
      </w:pPr>
      <w:r w:rsidRPr="00633329">
        <w:t>6.1.</w:t>
      </w:r>
      <w:r>
        <w:rPr>
          <w:rFonts w:eastAsiaTheme="minorEastAsia"/>
          <w:color w:val="auto"/>
          <w:kern w:val="2"/>
          <w:lang w:val="en-US"/>
          <w14:ligatures w14:val="standardContextual"/>
        </w:rPr>
        <w:tab/>
      </w:r>
      <w:r>
        <w:t>Operational</w:t>
      </w:r>
      <w:r>
        <w:tab/>
      </w:r>
      <w:r>
        <w:fldChar w:fldCharType="begin"/>
      </w:r>
      <w:r>
        <w:instrText xml:space="preserve"> PAGEREF _Toc137143720 \h </w:instrText>
      </w:r>
      <w:r>
        <w:fldChar w:fldCharType="separate"/>
      </w:r>
      <w:ins w:id="84" w:author="Minsu Jeon" w:date="2024-03-05T12:38:00Z">
        <w:r w:rsidR="00DC0E5D">
          <w:t>33</w:t>
        </w:r>
      </w:ins>
      <w:del w:id="85" w:author="Minsu Jeon" w:date="2024-03-05T12:37:00Z">
        <w:r w:rsidDel="00D87474">
          <w:delText>9</w:delText>
        </w:r>
      </w:del>
      <w:r>
        <w:fldChar w:fldCharType="end"/>
      </w:r>
    </w:p>
    <w:p w14:paraId="099F59C1" w14:textId="0778F943" w:rsidR="0045382A" w:rsidRDefault="0045382A">
      <w:pPr>
        <w:pStyle w:val="TOC2"/>
        <w:rPr>
          <w:rFonts w:eastAsiaTheme="minorEastAsia"/>
          <w:color w:val="auto"/>
          <w:kern w:val="2"/>
          <w:lang w:val="en-US"/>
          <w14:ligatures w14:val="standardContextual"/>
        </w:rPr>
      </w:pPr>
      <w:r w:rsidRPr="00633329">
        <w:t>6.2.</w:t>
      </w:r>
      <w:r>
        <w:rPr>
          <w:rFonts w:eastAsiaTheme="minorEastAsia"/>
          <w:color w:val="auto"/>
          <w:kern w:val="2"/>
          <w:lang w:val="en-US"/>
          <w14:ligatures w14:val="standardContextual"/>
        </w:rPr>
        <w:tab/>
      </w:r>
      <w:r>
        <w:t>Systems, technology</w:t>
      </w:r>
      <w:r>
        <w:tab/>
      </w:r>
      <w:r>
        <w:fldChar w:fldCharType="begin"/>
      </w:r>
      <w:r>
        <w:instrText xml:space="preserve"> PAGEREF _Toc137143721 \h </w:instrText>
      </w:r>
      <w:r>
        <w:fldChar w:fldCharType="separate"/>
      </w:r>
      <w:ins w:id="86" w:author="Minsu Jeon" w:date="2024-03-05T12:38:00Z">
        <w:r w:rsidR="00DC0E5D">
          <w:t>33</w:t>
        </w:r>
      </w:ins>
      <w:del w:id="87" w:author="Minsu Jeon" w:date="2024-03-05T12:37:00Z">
        <w:r w:rsidDel="00D87474">
          <w:delText>9</w:delText>
        </w:r>
      </w:del>
      <w:r>
        <w:fldChar w:fldCharType="end"/>
      </w:r>
    </w:p>
    <w:p w14:paraId="414306A6" w14:textId="44CF2A4F" w:rsidR="0045382A" w:rsidRDefault="0045382A">
      <w:pPr>
        <w:pStyle w:val="TOC2"/>
        <w:rPr>
          <w:rFonts w:eastAsiaTheme="minorEastAsia"/>
          <w:color w:val="auto"/>
          <w:kern w:val="2"/>
          <w:lang w:val="en-US"/>
          <w14:ligatures w14:val="standardContextual"/>
        </w:rPr>
      </w:pPr>
      <w:r w:rsidRPr="00633329">
        <w:t>6.3.</w:t>
      </w:r>
      <w:r>
        <w:rPr>
          <w:rFonts w:eastAsiaTheme="minorEastAsia"/>
          <w:color w:val="auto"/>
          <w:kern w:val="2"/>
          <w:lang w:val="en-US"/>
          <w14:ligatures w14:val="standardContextual"/>
        </w:rPr>
        <w:tab/>
      </w:r>
      <w:r>
        <w:t>Policy and regulation</w:t>
      </w:r>
      <w:r>
        <w:tab/>
      </w:r>
      <w:r>
        <w:fldChar w:fldCharType="begin"/>
      </w:r>
      <w:r>
        <w:instrText xml:space="preserve"> PAGEREF _Toc137143722 \h </w:instrText>
      </w:r>
      <w:r>
        <w:fldChar w:fldCharType="separate"/>
      </w:r>
      <w:ins w:id="88" w:author="Minsu Jeon" w:date="2024-03-05T12:38:00Z">
        <w:r w:rsidR="00DC0E5D">
          <w:t>34</w:t>
        </w:r>
      </w:ins>
      <w:del w:id="89" w:author="Minsu Jeon" w:date="2024-03-05T12:37:00Z">
        <w:r w:rsidDel="00D87474">
          <w:delText>9</w:delText>
        </w:r>
      </w:del>
      <w:r>
        <w:fldChar w:fldCharType="end"/>
      </w:r>
    </w:p>
    <w:p w14:paraId="4362D75C" w14:textId="6AF1F4AA" w:rsidR="0045382A" w:rsidRDefault="0045382A">
      <w:pPr>
        <w:pStyle w:val="TOC1"/>
        <w:rPr>
          <w:rFonts w:eastAsiaTheme="minorEastAsia"/>
          <w:b w:val="0"/>
          <w:caps w:val="0"/>
          <w:color w:val="auto"/>
          <w:kern w:val="2"/>
          <w:lang w:val="en-US"/>
          <w14:ligatures w14:val="standardContextual"/>
        </w:rPr>
      </w:pPr>
      <w:r w:rsidRPr="00633329">
        <w:t>7.</w:t>
      </w:r>
      <w:r>
        <w:rPr>
          <w:rFonts w:eastAsiaTheme="minorEastAsia"/>
          <w:b w:val="0"/>
          <w:caps w:val="0"/>
          <w:color w:val="auto"/>
          <w:kern w:val="2"/>
          <w:lang w:val="en-US"/>
          <w14:ligatures w14:val="standardContextual"/>
        </w:rPr>
        <w:tab/>
      </w:r>
      <w:r>
        <w:t>CONSIDERATIONS FOR THE PROVISION OF VTS IN A MASS ENVIROMENT</w:t>
      </w:r>
      <w:r>
        <w:tab/>
      </w:r>
      <w:r>
        <w:fldChar w:fldCharType="begin"/>
      </w:r>
      <w:r>
        <w:instrText xml:space="preserve"> PAGEREF _Toc137143723 \h </w:instrText>
      </w:r>
      <w:r>
        <w:fldChar w:fldCharType="separate"/>
      </w:r>
      <w:ins w:id="90" w:author="Minsu Jeon" w:date="2024-03-05T12:38:00Z">
        <w:r w:rsidR="00DC0E5D">
          <w:t>34</w:t>
        </w:r>
      </w:ins>
      <w:del w:id="91" w:author="Minsu Jeon" w:date="2024-03-05T12:37:00Z">
        <w:r w:rsidDel="00D87474">
          <w:delText>9</w:delText>
        </w:r>
      </w:del>
      <w:r>
        <w:fldChar w:fldCharType="end"/>
      </w:r>
    </w:p>
    <w:p w14:paraId="41ECC215" w14:textId="534F7756" w:rsidR="0045382A" w:rsidRDefault="0045382A">
      <w:pPr>
        <w:pStyle w:val="TOC2"/>
        <w:rPr>
          <w:rFonts w:eastAsiaTheme="minorEastAsia"/>
          <w:color w:val="auto"/>
          <w:kern w:val="2"/>
          <w:lang w:val="en-US"/>
          <w14:ligatures w14:val="standardContextual"/>
        </w:rPr>
      </w:pPr>
      <w:r w:rsidRPr="00633329">
        <w:t>7.1.</w:t>
      </w:r>
      <w:r>
        <w:rPr>
          <w:rFonts w:eastAsiaTheme="minorEastAsia"/>
          <w:color w:val="auto"/>
          <w:kern w:val="2"/>
          <w:lang w:val="en-US"/>
          <w14:ligatures w14:val="standardContextual"/>
        </w:rPr>
        <w:tab/>
      </w:r>
      <w:r>
        <w:t>Operational</w:t>
      </w:r>
      <w:r>
        <w:tab/>
      </w:r>
      <w:r>
        <w:fldChar w:fldCharType="begin"/>
      </w:r>
      <w:r>
        <w:instrText xml:space="preserve"> PAGEREF _Toc137143724 \h </w:instrText>
      </w:r>
      <w:r>
        <w:fldChar w:fldCharType="separate"/>
      </w:r>
      <w:ins w:id="92" w:author="Minsu Jeon" w:date="2024-03-05T12:38:00Z">
        <w:r w:rsidR="00DC0E5D">
          <w:t>34</w:t>
        </w:r>
      </w:ins>
      <w:del w:id="93" w:author="Minsu Jeon" w:date="2024-03-05T12:37:00Z">
        <w:r w:rsidDel="00D87474">
          <w:delText>9</w:delText>
        </w:r>
      </w:del>
      <w:r>
        <w:fldChar w:fldCharType="end"/>
      </w:r>
    </w:p>
    <w:p w14:paraId="32DE7B6B" w14:textId="25BC4C84" w:rsidR="0045382A" w:rsidRDefault="0045382A">
      <w:pPr>
        <w:pStyle w:val="TOC2"/>
        <w:rPr>
          <w:rFonts w:eastAsiaTheme="minorEastAsia"/>
          <w:color w:val="auto"/>
          <w:kern w:val="2"/>
          <w:lang w:val="en-US"/>
          <w14:ligatures w14:val="standardContextual"/>
        </w:rPr>
      </w:pPr>
      <w:r w:rsidRPr="00633329">
        <w:t>7.2.</w:t>
      </w:r>
      <w:r>
        <w:rPr>
          <w:rFonts w:eastAsiaTheme="minorEastAsia"/>
          <w:color w:val="auto"/>
          <w:kern w:val="2"/>
          <w:lang w:val="en-US"/>
          <w14:ligatures w14:val="standardContextual"/>
        </w:rPr>
        <w:tab/>
      </w:r>
      <w:r>
        <w:t>Systems, technology</w:t>
      </w:r>
      <w:r>
        <w:tab/>
      </w:r>
      <w:r>
        <w:fldChar w:fldCharType="begin"/>
      </w:r>
      <w:r>
        <w:instrText xml:space="preserve"> PAGEREF _Toc137143725 \h </w:instrText>
      </w:r>
      <w:r>
        <w:fldChar w:fldCharType="separate"/>
      </w:r>
      <w:ins w:id="94" w:author="Minsu Jeon" w:date="2024-03-05T12:38:00Z">
        <w:r w:rsidR="00DC0E5D">
          <w:t>34</w:t>
        </w:r>
      </w:ins>
      <w:del w:id="95" w:author="Minsu Jeon" w:date="2024-03-05T12:37:00Z">
        <w:r w:rsidDel="00D87474">
          <w:delText>10</w:delText>
        </w:r>
      </w:del>
      <w:r>
        <w:fldChar w:fldCharType="end"/>
      </w:r>
    </w:p>
    <w:p w14:paraId="1C317EE8" w14:textId="21A6C28E" w:rsidR="0045382A" w:rsidRDefault="0045382A">
      <w:pPr>
        <w:pStyle w:val="TOC2"/>
        <w:rPr>
          <w:rFonts w:eastAsiaTheme="minorEastAsia"/>
          <w:color w:val="auto"/>
          <w:kern w:val="2"/>
          <w:lang w:val="en-US"/>
          <w14:ligatures w14:val="standardContextual"/>
        </w:rPr>
      </w:pPr>
      <w:r w:rsidRPr="00633329">
        <w:t>7.3.</w:t>
      </w:r>
      <w:r>
        <w:rPr>
          <w:rFonts w:eastAsiaTheme="minorEastAsia"/>
          <w:color w:val="auto"/>
          <w:kern w:val="2"/>
          <w:lang w:val="en-US"/>
          <w14:ligatures w14:val="standardContextual"/>
        </w:rPr>
        <w:tab/>
      </w:r>
      <w:r>
        <w:t>Policy and regulation</w:t>
      </w:r>
      <w:r>
        <w:tab/>
      </w:r>
      <w:r>
        <w:fldChar w:fldCharType="begin"/>
      </w:r>
      <w:r>
        <w:instrText xml:space="preserve"> PAGEREF _Toc137143726 \h </w:instrText>
      </w:r>
      <w:r>
        <w:fldChar w:fldCharType="separate"/>
      </w:r>
      <w:ins w:id="96" w:author="Minsu Jeon" w:date="2024-03-05T12:38:00Z">
        <w:r w:rsidR="00DC0E5D">
          <w:t>34</w:t>
        </w:r>
      </w:ins>
      <w:del w:id="97" w:author="Minsu Jeon" w:date="2024-03-05T12:37:00Z">
        <w:r w:rsidDel="00D87474">
          <w:delText>10</w:delText>
        </w:r>
      </w:del>
      <w:r>
        <w:fldChar w:fldCharType="end"/>
      </w:r>
    </w:p>
    <w:p w14:paraId="31DE4540" w14:textId="4E385A47" w:rsidR="0045382A" w:rsidRDefault="0045382A">
      <w:pPr>
        <w:pStyle w:val="TOC1"/>
        <w:rPr>
          <w:rFonts w:eastAsiaTheme="minorEastAsia"/>
          <w:b w:val="0"/>
          <w:caps w:val="0"/>
          <w:color w:val="auto"/>
          <w:kern w:val="2"/>
          <w:lang w:val="en-US"/>
          <w14:ligatures w14:val="standardContextual"/>
        </w:rPr>
      </w:pPr>
      <w:r w:rsidRPr="00633329">
        <w:t>8.</w:t>
      </w:r>
      <w:r>
        <w:rPr>
          <w:rFonts w:eastAsiaTheme="minorEastAsia"/>
          <w:b w:val="0"/>
          <w:caps w:val="0"/>
          <w:color w:val="auto"/>
          <w:kern w:val="2"/>
          <w:lang w:val="en-US"/>
          <w14:ligatures w14:val="standardContextual"/>
        </w:rPr>
        <w:tab/>
      </w:r>
      <w:r>
        <w:t>References</w:t>
      </w:r>
      <w:r>
        <w:tab/>
      </w:r>
      <w:r>
        <w:fldChar w:fldCharType="begin"/>
      </w:r>
      <w:r>
        <w:instrText xml:space="preserve"> PAGEREF _Toc137143727 \h </w:instrText>
      </w:r>
      <w:r>
        <w:fldChar w:fldCharType="separate"/>
      </w:r>
      <w:ins w:id="98" w:author="Minsu Jeon" w:date="2024-03-05T12:38:00Z">
        <w:r w:rsidR="00DC0E5D">
          <w:t>37</w:t>
        </w:r>
      </w:ins>
      <w:del w:id="99" w:author="Minsu Jeon" w:date="2024-03-05T12:37:00Z">
        <w:r w:rsidDel="00D87474">
          <w:delText>10</w:delText>
        </w:r>
      </w:del>
      <w:r>
        <w:fldChar w:fldCharType="end"/>
      </w:r>
    </w:p>
    <w:p w14:paraId="3136D6C3" w14:textId="37138037"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60C95797" w14:textId="77777777" w:rsidR="00603C95" w:rsidRDefault="00603C95">
      <w:pPr>
        <w:spacing w:after="200" w:line="276" w:lineRule="auto"/>
        <w:rPr>
          <w:b/>
          <w:color w:val="009FE3" w:themeColor="accent2"/>
          <w:sz w:val="40"/>
          <w:szCs w:val="40"/>
        </w:rPr>
      </w:pPr>
      <w:r>
        <w:br w:type="page"/>
      </w:r>
    </w:p>
    <w:p w14:paraId="1FD9CC69" w14:textId="51A923A5" w:rsidR="00D15F11" w:rsidRPr="00F55AD7" w:rsidRDefault="00D15F11" w:rsidP="00CB1D11">
      <w:pPr>
        <w:pStyle w:val="ListofFigures"/>
        <w:suppressAutoHyphens/>
      </w:pPr>
      <w:r w:rsidRPr="00F55AD7">
        <w:lastRenderedPageBreak/>
        <w:t>List of Tables</w:t>
      </w:r>
      <w:r>
        <w:t xml:space="preserve"> </w:t>
      </w:r>
    </w:p>
    <w:p w14:paraId="01839C42" w14:textId="67FE2E29" w:rsidR="00D15F11" w:rsidRDefault="00D15F11" w:rsidP="00CB1D11">
      <w:pPr>
        <w:pStyle w:val="TableofFigures"/>
        <w:suppressAutoHyphen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ins w:id="100" w:author="Minsu Jeon" w:date="2024-03-05T12:38:00Z">
        <w:r w:rsidR="00DC0E5D">
          <w:rPr>
            <w:b/>
            <w:bCs/>
            <w:noProof/>
            <w:lang w:val="en-US"/>
          </w:rPr>
          <w:t>Error! Bookmark not defined.</w:t>
        </w:r>
      </w:ins>
      <w:del w:id="101" w:author="Minsu Jeon" w:date="2024-03-05T12:37:00Z">
        <w:r w:rsidDel="00D87474">
          <w:rPr>
            <w:noProof/>
          </w:rPr>
          <w:delText>5</w:delText>
        </w:r>
      </w:del>
      <w:r>
        <w:rPr>
          <w:noProof/>
        </w:rPr>
        <w:fldChar w:fldCharType="end"/>
      </w:r>
    </w:p>
    <w:p w14:paraId="310E47B9" w14:textId="4FB11B2E" w:rsidR="00D15F11" w:rsidRDefault="00D15F11" w:rsidP="00CB1D11">
      <w:pPr>
        <w:pStyle w:val="TableofFigures"/>
        <w:suppressAutoHyphens/>
        <w:rPr>
          <w:rFonts w:eastAsiaTheme="minorEastAsia"/>
          <w:i w:val="0"/>
          <w:noProof/>
          <w:color w:val="auto"/>
          <w:lang w:eastAsia="en-GB"/>
        </w:rPr>
      </w:pPr>
      <w:r w:rsidRPr="00F26F41">
        <w:rPr>
          <w:rFonts w:ascii="Calibri" w:hAnsi="Calibri"/>
          <w:noProof/>
        </w:rPr>
        <w:t>Table 2</w:t>
      </w:r>
      <w:r>
        <w:rPr>
          <w:rFonts w:eastAsiaTheme="minorEastAsia"/>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ins w:id="102" w:author="Minsu Jeon" w:date="2024-03-05T12:38:00Z">
        <w:r w:rsidR="00DC0E5D">
          <w:rPr>
            <w:b/>
            <w:bCs/>
            <w:noProof/>
            <w:lang w:val="en-US"/>
          </w:rPr>
          <w:t>Error! Bookmark not defined.</w:t>
        </w:r>
      </w:ins>
      <w:del w:id="103" w:author="Minsu Jeon" w:date="2024-03-05T12:37:00Z">
        <w:r w:rsidDel="00D87474">
          <w:rPr>
            <w:noProof/>
          </w:rPr>
          <w:delText>5</w:delText>
        </w:r>
      </w:del>
      <w:r>
        <w:rPr>
          <w:noProof/>
        </w:rPr>
        <w:fldChar w:fldCharType="end"/>
      </w:r>
    </w:p>
    <w:p w14:paraId="0BE26372" w14:textId="77777777" w:rsidR="00161325" w:rsidRPr="00CB7D0F" w:rsidRDefault="00D15F11" w:rsidP="00CB1D11">
      <w:pPr>
        <w:pStyle w:val="BodyText"/>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367A4493" w14:textId="4FBD43E2" w:rsidR="00D80A15" w:rsidRDefault="00923B4D" w:rsidP="00CB1D11">
      <w:pPr>
        <w:pStyle w:val="TableofFigures"/>
        <w:suppressAutoHyphen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ins w:id="104" w:author="Minsu Jeon" w:date="2024-03-05T12:38:00Z">
        <w:r w:rsidR="00DC0E5D">
          <w:rPr>
            <w:b/>
            <w:bCs/>
            <w:noProof/>
            <w:lang w:val="en-US"/>
          </w:rPr>
          <w:t>Error! Bookmark not defined.</w:t>
        </w:r>
      </w:ins>
      <w:del w:id="105" w:author="Minsu Jeon" w:date="2024-03-05T12:37:00Z">
        <w:r w:rsidR="00D80A15" w:rsidDel="00D87474">
          <w:rPr>
            <w:noProof/>
          </w:rPr>
          <w:delText>4</w:delText>
        </w:r>
      </w:del>
      <w:r w:rsidR="00D80A15">
        <w:rPr>
          <w:noProof/>
        </w:rPr>
        <w:fldChar w:fldCharType="end"/>
      </w:r>
    </w:p>
    <w:p w14:paraId="0BA57EA7" w14:textId="5CC296D8" w:rsidR="00D80A15" w:rsidRDefault="00D80A15" w:rsidP="00CB1D11">
      <w:pPr>
        <w:pStyle w:val="TableofFigures"/>
        <w:suppressAutoHyphen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ins w:id="106" w:author="Minsu Jeon" w:date="2024-03-05T12:38:00Z">
        <w:r w:rsidR="00DC0E5D">
          <w:rPr>
            <w:b/>
            <w:bCs/>
            <w:noProof/>
            <w:lang w:val="en-US"/>
          </w:rPr>
          <w:t>Error! Bookmark not defined.</w:t>
        </w:r>
      </w:ins>
      <w:del w:id="107" w:author="Minsu Jeon" w:date="2024-03-05T12:37:00Z">
        <w:r w:rsidDel="00D87474">
          <w:rPr>
            <w:noProof/>
          </w:rPr>
          <w:delText>5</w:delText>
        </w:r>
      </w:del>
      <w:r>
        <w:rPr>
          <w:noProof/>
        </w:rPr>
        <w:fldChar w:fldCharType="end"/>
      </w:r>
    </w:p>
    <w:p w14:paraId="66F89426" w14:textId="6606979D" w:rsidR="00D80A15" w:rsidRDefault="00D80A15" w:rsidP="00CB1D11">
      <w:pPr>
        <w:pStyle w:val="TableofFigures"/>
        <w:suppressAutoHyphens/>
        <w:rPr>
          <w:rFonts w:eastAsiaTheme="minorEastAsia"/>
          <w:i w:val="0"/>
          <w:noProof/>
          <w:color w:val="auto"/>
          <w:lang w:eastAsia="en-GB"/>
        </w:rPr>
      </w:pPr>
      <w:r>
        <w:rPr>
          <w:noProof/>
        </w:rPr>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ins w:id="108" w:author="Minsu Jeon" w:date="2024-03-05T12:38:00Z">
        <w:r w:rsidR="00DC0E5D">
          <w:rPr>
            <w:b/>
            <w:bCs/>
            <w:noProof/>
            <w:lang w:val="en-US"/>
          </w:rPr>
          <w:t>Error! Bookmark not defined.</w:t>
        </w:r>
      </w:ins>
      <w:del w:id="109" w:author="Minsu Jeon" w:date="2024-03-05T12:37:00Z">
        <w:r w:rsidDel="00D87474">
          <w:rPr>
            <w:noProof/>
          </w:rPr>
          <w:delText>7</w:delText>
        </w:r>
      </w:del>
      <w:r>
        <w:rPr>
          <w:noProof/>
        </w:rPr>
        <w:fldChar w:fldCharType="end"/>
      </w:r>
    </w:p>
    <w:p w14:paraId="69585A95" w14:textId="77777777"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564CCD">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2E691A98" w:rsidR="004944C8" w:rsidRDefault="00816606" w:rsidP="00CB1D11">
      <w:pPr>
        <w:pStyle w:val="Heading1"/>
        <w:suppressAutoHyphens/>
      </w:pPr>
      <w:bookmarkStart w:id="110" w:name="_Toc137143694"/>
      <w:r>
        <w:lastRenderedPageBreak/>
        <w:t>Introduction</w:t>
      </w:r>
      <w:bookmarkEnd w:id="110"/>
    </w:p>
    <w:p w14:paraId="3F612BCE" w14:textId="77777777" w:rsidR="00CF6EC7" w:rsidRDefault="00CF6EC7" w:rsidP="00CF6EC7">
      <w:pPr>
        <w:pStyle w:val="Heading1separationline"/>
      </w:pPr>
    </w:p>
    <w:p w14:paraId="22349196" w14:textId="77777777" w:rsidR="00BE2A06" w:rsidRDefault="00BE2A06" w:rsidP="00BE2A06">
      <w:pPr>
        <w:pStyle w:val="BodyText"/>
        <w:rPr>
          <w:ins w:id="111" w:author="Minsu Jeon" w:date="2024-03-05T11:31:00Z"/>
        </w:rPr>
      </w:pPr>
      <w:commentRangeStart w:id="112"/>
      <w:ins w:id="113" w:author="Minsu Jeon" w:date="2024-03-05T11:31:00Z">
        <w:r>
          <w:t>Maritime Autonomous Surface Ships (MASS) is defined by the International Maritime Organization (IMO) as being:</w:t>
        </w:r>
      </w:ins>
    </w:p>
    <w:p w14:paraId="55C1F5A4" w14:textId="77777777" w:rsidR="00BE2A06" w:rsidRDefault="00BE2A06" w:rsidP="00BE2A06">
      <w:pPr>
        <w:pStyle w:val="BodyText"/>
        <w:rPr>
          <w:ins w:id="114" w:author="Minsu Jeon" w:date="2024-03-05T11:31:00Z"/>
          <w:i/>
          <w:iCs/>
        </w:rPr>
      </w:pPr>
      <w:ins w:id="115" w:author="Minsu Jeon" w:date="2024-03-05T11:31:00Z">
        <w:r>
          <w:rPr>
            <w:i/>
            <w:iCs/>
          </w:rPr>
          <w:t>A ship which, to a varying degree, can operate independently of human interaction.</w:t>
        </w:r>
      </w:ins>
    </w:p>
    <w:p w14:paraId="587894B2" w14:textId="70B4FF61" w:rsidR="00425189" w:rsidDel="00F7088D" w:rsidRDefault="00BE2A06" w:rsidP="00425189">
      <w:pPr>
        <w:pStyle w:val="BodyText"/>
        <w:rPr>
          <w:del w:id="116" w:author="Minsu Jeon" w:date="2024-03-05T11:31:00Z"/>
        </w:rPr>
      </w:pPr>
      <w:ins w:id="117" w:author="Minsu Jeon" w:date="2024-03-05T11:31:00Z">
        <w:r>
          <w:t>There are ongoing discussions and trials surrounding MASS and some of these are being conducted by non-traditional operators.  It is imperative that IALA takes note of and support these initiatives to ensure that the marine Aids to Navigation (AtoN) environment is and remains fit for purpose as the MASS technologies advance and that MASS operators implement systems that utilise these AtoN services.</w:t>
        </w:r>
        <w:commentRangeEnd w:id="112"/>
        <w:r>
          <w:rPr>
            <w:rStyle w:val="CommentReference"/>
          </w:rPr>
          <w:commentReference w:id="112"/>
        </w:r>
      </w:ins>
    </w:p>
    <w:p w14:paraId="2EFF006F" w14:textId="77777777" w:rsidR="00425189" w:rsidRDefault="00425189" w:rsidP="00425189">
      <w:pPr>
        <w:pStyle w:val="BodyText"/>
        <w:rPr>
          <w:ins w:id="118" w:author="Minsu Jeon" w:date="2024-03-05T11:32:00Z"/>
        </w:rPr>
      </w:pPr>
    </w:p>
    <w:p w14:paraId="5C1F89CB" w14:textId="1ACC6244" w:rsidR="00F7088D" w:rsidRPr="004458C2" w:rsidRDefault="00786D46" w:rsidP="00425189">
      <w:pPr>
        <w:pStyle w:val="BodyText"/>
        <w:rPr>
          <w:color w:val="221E1F"/>
          <w:rPrChange w:id="119" w:author="Minsu Jeon" w:date="2024-03-05T11:36:00Z">
            <w:rPr/>
          </w:rPrChange>
        </w:rPr>
      </w:pPr>
      <w:ins w:id="120" w:author="Minsu Jeon" w:date="2024-03-05T11:33:00Z">
        <w:r>
          <w:rPr>
            <w:color w:val="221E1F"/>
          </w:rPr>
          <w:t xml:space="preserve">The development of MASS has continued at a very significant pace over the last few years with more MASS entering operations all the time.  They come in a variety of sizes and have a very diverse set of operational capabilities which all place their own unique demands on those who own and operate them and the remainder of the Maritime Community. </w:t>
        </w:r>
      </w:ins>
    </w:p>
    <w:p w14:paraId="4FD08A62" w14:textId="5696457A" w:rsidR="00495DDA" w:rsidRDefault="00816606" w:rsidP="00CB1D11">
      <w:pPr>
        <w:pStyle w:val="Heading1"/>
        <w:suppressAutoHyphens/>
      </w:pPr>
      <w:bookmarkStart w:id="121" w:name="_Toc137143695"/>
      <w:r>
        <w:t>Aims and Objectives</w:t>
      </w:r>
      <w:bookmarkEnd w:id="121"/>
    </w:p>
    <w:p w14:paraId="41D6B749" w14:textId="77777777" w:rsidR="00CF6EC7" w:rsidRDefault="00CF6EC7" w:rsidP="00CF6EC7">
      <w:pPr>
        <w:pStyle w:val="Heading1separationline"/>
      </w:pPr>
    </w:p>
    <w:p w14:paraId="7EFCD46F" w14:textId="78FBAB60" w:rsidR="00855860" w:rsidDel="00855860" w:rsidRDefault="00855860" w:rsidP="00425189">
      <w:pPr>
        <w:pStyle w:val="BodyText"/>
        <w:rPr>
          <w:del w:id="122" w:author="Minsu Jeon" w:date="2024-03-06T14:26:00Z"/>
        </w:rPr>
      </w:pPr>
    </w:p>
    <w:p w14:paraId="71A56F35" w14:textId="4D724BF2" w:rsidR="009106EA" w:rsidDel="00855860" w:rsidRDefault="009106EA" w:rsidP="00425189">
      <w:pPr>
        <w:pStyle w:val="BodyText"/>
        <w:rPr>
          <w:ins w:id="123" w:author="Jillian Carson-Jackson" w:date="2023-04-13T19:25:00Z"/>
          <w:moveFrom w:id="124" w:author="Minsu Jeon" w:date="2024-03-06T14:26:00Z"/>
        </w:rPr>
      </w:pPr>
      <w:moveFromRangeStart w:id="125" w:author="Minsu Jeon" w:date="2024-03-06T14:26:00Z" w:name="move160627614"/>
      <w:moveFrom w:id="126" w:author="Minsu Jeon" w:date="2024-03-06T14:26:00Z">
        <w:ins w:id="127" w:author="Jillian Carson-Jackson" w:date="2023-04-13T19:25:00Z">
          <w:r w:rsidDel="00855860">
            <w:t>Principles</w:t>
          </w:r>
        </w:ins>
      </w:moveFrom>
    </w:p>
    <w:p w14:paraId="2B933E99" w14:textId="4249991F" w:rsidR="009106EA" w:rsidDel="00855860" w:rsidRDefault="009106EA" w:rsidP="009106EA">
      <w:pPr>
        <w:pStyle w:val="BodyText"/>
        <w:rPr>
          <w:ins w:id="128" w:author="Jillian Carson-Jackson" w:date="2023-04-13T19:24:00Z"/>
          <w:moveFrom w:id="129" w:author="Minsu Jeon" w:date="2024-03-06T14:26:00Z"/>
        </w:rPr>
      </w:pPr>
      <w:moveFrom w:id="130" w:author="Minsu Jeon" w:date="2024-03-06T14:26:00Z">
        <w:ins w:id="131" w:author="Jillian Carson-Jackson" w:date="2023-04-13T19:24:00Z">
          <w:r w:rsidDel="00855860">
            <w:t xml:space="preserve">This </w:t>
          </w:r>
        </w:ins>
        <w:ins w:id="132" w:author="Jillian Carson-Jackson" w:date="2023-04-13T19:25:00Z">
          <w:r w:rsidDel="00855860">
            <w:t xml:space="preserve">Guideline </w:t>
          </w:r>
        </w:ins>
        <w:ins w:id="133" w:author="Jillian Carson-Jackson" w:date="2023-04-13T19:24:00Z">
          <w:r w:rsidDel="00855860">
            <w:t>is developed on the principle that it:</w:t>
          </w:r>
        </w:ins>
      </w:moveFrom>
    </w:p>
    <w:p w14:paraId="4AD52E1A" w14:textId="39D799BE" w:rsidR="009106EA" w:rsidDel="00855860" w:rsidRDefault="009106EA" w:rsidP="009106EA">
      <w:pPr>
        <w:pStyle w:val="BodyText"/>
        <w:rPr>
          <w:ins w:id="134" w:author="Jillian Carson-Jackson" w:date="2023-04-13T19:24:00Z"/>
          <w:moveFrom w:id="135" w:author="Minsu Jeon" w:date="2024-03-06T14:26:00Z"/>
        </w:rPr>
      </w:pPr>
      <w:moveFrom w:id="136" w:author="Minsu Jeon" w:date="2024-03-06T14:26:00Z">
        <w:ins w:id="137" w:author="Jillian Carson-Jackson" w:date="2023-04-13T19:24:00Z">
          <w:r w:rsidDel="00855860">
            <w:t xml:space="preserve">a. </w:t>
          </w:r>
        </w:ins>
        <w:ins w:id="138" w:author="Jillian Carson-Jackson" w:date="2023-04-13T19:33:00Z">
          <w:r w:rsidR="00012528" w:rsidDel="00855860">
            <w:t xml:space="preserve">is </w:t>
          </w:r>
        </w:ins>
        <w:ins w:id="139" w:author="Jillian Carson-Jackson" w:date="2023-04-13T19:24:00Z">
          <w:r w:rsidDel="00855860">
            <w:t xml:space="preserve">supplementary to any </w:t>
          </w:r>
        </w:ins>
        <w:ins w:id="140" w:author="Jillian Carson-Jackson" w:date="2023-04-13T19:26:00Z">
          <w:r w:rsidDel="00855860">
            <w:t>IALA documents</w:t>
          </w:r>
        </w:ins>
        <w:ins w:id="141" w:author="Jillian Carson-Jackson" w:date="2023-04-13T19:24:00Z">
          <w:r w:rsidDel="00855860">
            <w:t>, and only address</w:t>
          </w:r>
        </w:ins>
        <w:ins w:id="142" w:author="Jillian Carson-Jackson" w:date="2023-04-13T19:26:00Z">
          <w:r w:rsidDel="00855860">
            <w:t>es</w:t>
          </w:r>
        </w:ins>
        <w:ins w:id="143" w:author="Jillian Carson-Jackson" w:date="2023-04-13T19:24:00Z">
          <w:r w:rsidDel="00855860">
            <w:t xml:space="preserve"> MASS issues insofar as they are not adequately or fully addressed in the </w:t>
          </w:r>
        </w:ins>
        <w:ins w:id="144" w:author="Jillian Carson-Jackson" w:date="2023-04-13T19:26:00Z">
          <w:r w:rsidDel="00855860">
            <w:t>existing documents</w:t>
          </w:r>
        </w:ins>
        <w:ins w:id="145" w:author="Jillian Carson-Jackson" w:date="2023-04-13T19:24:00Z">
          <w:r w:rsidDel="00855860">
            <w:t>;</w:t>
          </w:r>
        </w:ins>
      </w:moveFrom>
    </w:p>
    <w:p w14:paraId="6F566FF6" w14:textId="6FB23FFF" w:rsidR="009106EA" w:rsidDel="00855860" w:rsidRDefault="009106EA" w:rsidP="009106EA">
      <w:pPr>
        <w:pStyle w:val="BodyText"/>
        <w:rPr>
          <w:ins w:id="146" w:author="Jillian Carson-Jackson" w:date="2023-04-13T19:24:00Z"/>
          <w:moveFrom w:id="147" w:author="Minsu Jeon" w:date="2024-03-06T14:26:00Z"/>
        </w:rPr>
      </w:pPr>
      <w:moveFrom w:id="148" w:author="Minsu Jeon" w:date="2024-03-06T14:26:00Z">
        <w:ins w:id="149" w:author="Jillian Carson-Jackson" w:date="2023-04-13T19:24:00Z">
          <w:r w:rsidDel="00855860">
            <w:t xml:space="preserve">b. </w:t>
          </w:r>
        </w:ins>
        <w:ins w:id="150" w:author="Jillian Carson-Jackson" w:date="2023-04-13T19:33:00Z">
          <w:r w:rsidR="00012528" w:rsidDel="00855860">
            <w:t xml:space="preserve">is </w:t>
          </w:r>
        </w:ins>
        <w:ins w:id="151" w:author="Jillian Carson-Jackson" w:date="2023-04-13T19:24:00Z">
          <w:r w:rsidDel="00855860">
            <w:t xml:space="preserve">holistic to ensure the objectives, aims and principles of the </w:t>
          </w:r>
        </w:ins>
        <w:ins w:id="152" w:author="Jillian Carson-Jackson" w:date="2023-04-13T19:26:00Z">
          <w:r w:rsidDel="00855860">
            <w:t>IALA documents</w:t>
          </w:r>
        </w:ins>
        <w:ins w:id="153" w:author="Jillian Carson-Jackson" w:date="2023-04-13T19:24:00Z">
          <w:r w:rsidDel="00855860">
            <w:t xml:space="preserve"> are maintained while also ensuring that the challenges of MASS functions and operations are addressed across </w:t>
          </w:r>
        </w:ins>
        <w:ins w:id="154" w:author="Jillian Carson-Jackson" w:date="2023-04-13T19:27:00Z">
          <w:r w:rsidDel="00855860">
            <w:t>all standards</w:t>
          </w:r>
        </w:ins>
        <w:ins w:id="155" w:author="Jillian Carson-Jackson" w:date="2023-04-13T19:24:00Z">
          <w:r w:rsidDel="00855860">
            <w:t>;</w:t>
          </w:r>
        </w:ins>
      </w:moveFrom>
    </w:p>
    <w:p w14:paraId="62122C5F" w14:textId="2465C478" w:rsidR="009106EA" w:rsidDel="00855860" w:rsidRDefault="009106EA" w:rsidP="009106EA">
      <w:pPr>
        <w:pStyle w:val="BodyText"/>
        <w:rPr>
          <w:ins w:id="156" w:author="Jillian Carson-Jackson" w:date="2023-04-13T19:24:00Z"/>
          <w:moveFrom w:id="157" w:author="Minsu Jeon" w:date="2024-03-06T14:26:00Z"/>
        </w:rPr>
      </w:pPr>
      <w:moveFrom w:id="158" w:author="Minsu Jeon" w:date="2024-03-06T14:26:00Z">
        <w:ins w:id="159" w:author="Jillian Carson-Jackson" w:date="2023-04-13T19:24:00Z">
          <w:r w:rsidDel="00855860">
            <w:t xml:space="preserve">c. </w:t>
          </w:r>
        </w:ins>
        <w:ins w:id="160" w:author="Jillian Carson-Jackson" w:date="2023-04-13T19:30:00Z">
          <w:r w:rsidR="00012528" w:rsidDel="00855860">
            <w:t>add</w:t>
          </w:r>
        </w:ins>
        <w:ins w:id="161" w:author="Jillian Carson-Jackson" w:date="2023-04-13T19:31:00Z">
          <w:r w:rsidR="00012528" w:rsidDel="00855860">
            <w:t>resses risk and mitigation measures</w:t>
          </w:r>
        </w:ins>
        <w:ins w:id="162" w:author="Jillian Carson-Jackson" w:date="2023-04-13T19:24:00Z">
          <w:r w:rsidDel="00855860">
            <w:t xml:space="preserve"> at the functional level;</w:t>
          </w:r>
        </w:ins>
      </w:moveFrom>
    </w:p>
    <w:p w14:paraId="6E3D2A07" w14:textId="04478585" w:rsidR="009106EA" w:rsidDel="00855860" w:rsidRDefault="009106EA" w:rsidP="009106EA">
      <w:pPr>
        <w:pStyle w:val="BodyText"/>
        <w:rPr>
          <w:ins w:id="163" w:author="Jillian Carson-Jackson" w:date="2023-04-13T19:24:00Z"/>
          <w:moveFrom w:id="164" w:author="Minsu Jeon" w:date="2024-03-06T14:26:00Z"/>
        </w:rPr>
      </w:pPr>
      <w:moveFrom w:id="165" w:author="Minsu Jeon" w:date="2024-03-06T14:26:00Z">
        <w:ins w:id="166" w:author="Jillian Carson-Jackson" w:date="2023-04-13T19:24:00Z">
          <w:r w:rsidDel="00855860">
            <w:t xml:space="preserve">d. </w:t>
          </w:r>
        </w:ins>
        <w:ins w:id="167" w:author="Jillian Carson-Jackson" w:date="2023-04-13T19:33:00Z">
          <w:r w:rsidR="00012528" w:rsidDel="00855860">
            <w:t xml:space="preserve">is </w:t>
          </w:r>
        </w:ins>
        <w:ins w:id="168" w:author="Jillian Carson-Jackson" w:date="2023-04-13T19:24:00Z">
          <w:r w:rsidDel="00855860">
            <w:t xml:space="preserve">developed in such a way as to </w:t>
          </w:r>
        </w:ins>
        <w:ins w:id="169" w:author="Jillian Carson-Jackson" w:date="2023-04-13T19:32:00Z">
          <w:r w:rsidR="00012528" w:rsidDel="00855860">
            <w:t>recognise the evolving nature of MASS, and related guidance on MASS</w:t>
          </w:r>
        </w:ins>
        <w:ins w:id="170" w:author="Jillian Carson-Jackson" w:date="2023-04-13T19:24:00Z">
          <w:r w:rsidDel="00855860">
            <w:t>; and</w:t>
          </w:r>
        </w:ins>
      </w:moveFrom>
    </w:p>
    <w:p w14:paraId="3B822F80" w14:textId="0AD93FC8" w:rsidR="009106EA" w:rsidDel="00855860" w:rsidRDefault="009106EA" w:rsidP="009106EA">
      <w:pPr>
        <w:pStyle w:val="BodyText"/>
        <w:rPr>
          <w:ins w:id="171" w:author="Jillian Carson-Jackson" w:date="2023-04-13T19:33:00Z"/>
          <w:moveFrom w:id="172" w:author="Minsu Jeon" w:date="2024-03-06T14:26:00Z"/>
        </w:rPr>
      </w:pPr>
      <w:moveFrom w:id="173" w:author="Minsu Jeon" w:date="2024-03-06T14:26:00Z">
        <w:ins w:id="174" w:author="Jillian Carson-Jackson" w:date="2023-04-13T19:24:00Z">
          <w:r w:rsidDel="00855860">
            <w:t xml:space="preserve">e. </w:t>
          </w:r>
        </w:ins>
        <w:ins w:id="175" w:author="Jillian Carson-Jackson" w:date="2023-04-13T19:33:00Z">
          <w:r w:rsidR="00012528" w:rsidDel="00855860">
            <w:t xml:space="preserve">is </w:t>
          </w:r>
        </w:ins>
        <w:ins w:id="176" w:author="Jillian Carson-Jackson" w:date="2023-04-13T19:24:00Z">
          <w:r w:rsidDel="00855860">
            <w:t>technology neutral and taking note of industry practices and experience in the deployment of new technologies.</w:t>
          </w:r>
        </w:ins>
      </w:moveFrom>
    </w:p>
    <w:p w14:paraId="10719DD6" w14:textId="4B708D69" w:rsidR="00012528" w:rsidDel="00855860" w:rsidRDefault="00012528" w:rsidP="009106EA">
      <w:pPr>
        <w:pStyle w:val="BodyText"/>
        <w:rPr>
          <w:ins w:id="177" w:author="Jillian Carson-Jackson" w:date="2023-04-13T19:24:00Z"/>
          <w:moveFrom w:id="178" w:author="Minsu Jeon" w:date="2024-03-06T14:26:00Z"/>
        </w:rPr>
      </w:pPr>
    </w:p>
    <w:p w14:paraId="0C651D24" w14:textId="36EB8516" w:rsidR="009106EA" w:rsidRPr="00561854" w:rsidDel="00855860" w:rsidRDefault="009106EA" w:rsidP="009106EA">
      <w:pPr>
        <w:pStyle w:val="BodyText"/>
        <w:rPr>
          <w:ins w:id="179" w:author="Jillian Carson-Jackson" w:date="2023-04-13T19:24:00Z"/>
          <w:moveFrom w:id="180" w:author="Minsu Jeon" w:date="2024-03-06T14:26:00Z"/>
        </w:rPr>
      </w:pPr>
      <w:moveFrom w:id="181" w:author="Minsu Jeon" w:date="2024-03-06T14:26:00Z">
        <w:ins w:id="182" w:author="Jillian Carson-Jackson" w:date="2023-04-13T19:24:00Z">
          <w:r w:rsidRPr="00561854" w:rsidDel="00855860">
            <w:t>1.3 [Goals] [Objectives]</w:t>
          </w:r>
        </w:ins>
      </w:moveFrom>
    </w:p>
    <w:p w14:paraId="1E1BA72D" w14:textId="63E95F03" w:rsidR="009106EA" w:rsidRPr="00561854" w:rsidDel="00855860" w:rsidRDefault="009106EA" w:rsidP="009106EA">
      <w:pPr>
        <w:pStyle w:val="BodyText"/>
        <w:rPr>
          <w:ins w:id="183" w:author="Jillian Carson-Jackson" w:date="2023-04-13T19:24:00Z"/>
          <w:moveFrom w:id="184" w:author="Minsu Jeon" w:date="2024-03-06T14:26:00Z"/>
        </w:rPr>
      </w:pPr>
      <w:moveFrom w:id="185" w:author="Minsu Jeon" w:date="2024-03-06T14:26:00Z">
        <w:ins w:id="186" w:author="Jillian Carson-Jackson" w:date="2023-04-13T19:24:00Z">
          <w:r w:rsidRPr="00561854" w:rsidDel="00855860">
            <w:t xml:space="preserve">In achieving its Purpose, this </w:t>
          </w:r>
        </w:ins>
        <w:ins w:id="187" w:author="Jillian Carson-Jackson" w:date="2023-04-13T19:34:00Z">
          <w:r w:rsidR="00012528" w:rsidRPr="00561854" w:rsidDel="00855860">
            <w:t>Guideline</w:t>
          </w:r>
        </w:ins>
        <w:ins w:id="188" w:author="Jillian Carson-Jackson" w:date="2023-04-13T19:24:00Z">
          <w:r w:rsidRPr="00561854" w:rsidDel="00855860">
            <w:t xml:space="preserve"> is intended to:</w:t>
          </w:r>
        </w:ins>
      </w:moveFrom>
    </w:p>
    <w:p w14:paraId="25E92C8F" w14:textId="6A3E46A3" w:rsidR="009106EA" w:rsidRPr="00561854" w:rsidDel="00855860" w:rsidRDefault="009106EA" w:rsidP="009106EA">
      <w:pPr>
        <w:pStyle w:val="BodyText"/>
        <w:rPr>
          <w:ins w:id="189" w:author="Jillian Carson-Jackson" w:date="2023-04-13T19:24:00Z"/>
          <w:moveFrom w:id="190" w:author="Minsu Jeon" w:date="2024-03-06T14:26:00Z"/>
        </w:rPr>
      </w:pPr>
      <w:moveFrom w:id="191" w:author="Minsu Jeon" w:date="2024-03-06T14:26:00Z">
        <w:ins w:id="192" w:author="Jillian Carson-Jackson" w:date="2023-04-13T19:24:00Z">
          <w:r w:rsidRPr="00561854" w:rsidDel="00855860">
            <w:t xml:space="preserve">a. ensure achievement of a level of safety at least equivalent to that expected of </w:t>
          </w:r>
        </w:ins>
        <w:ins w:id="193" w:author="Jillian Carson-Jackson" w:date="2023-04-13T19:37:00Z">
          <w:r w:rsidR="00012528" w:rsidRPr="00561854" w:rsidDel="00855860">
            <w:t>Marine Aids to Navigation to support safe, efficient and pollution free transits</w:t>
          </w:r>
        </w:ins>
        <w:ins w:id="194" w:author="Jillian Carson-Jackson" w:date="2023-04-13T19:24:00Z">
          <w:r w:rsidRPr="00561854" w:rsidDel="00855860">
            <w:t>;</w:t>
          </w:r>
        </w:ins>
      </w:moveFrom>
    </w:p>
    <w:p w14:paraId="7D5F412A" w14:textId="45CC3B79" w:rsidR="009106EA" w:rsidRPr="00561854" w:rsidDel="00855860" w:rsidRDefault="009106EA" w:rsidP="009106EA">
      <w:pPr>
        <w:pStyle w:val="BodyText"/>
        <w:rPr>
          <w:ins w:id="195" w:author="Jillian Carson-Jackson" w:date="2023-04-13T19:24:00Z"/>
          <w:moveFrom w:id="196" w:author="Minsu Jeon" w:date="2024-03-06T14:26:00Z"/>
        </w:rPr>
      </w:pPr>
      <w:moveFrom w:id="197" w:author="Minsu Jeon" w:date="2024-03-06T14:26:00Z">
        <w:ins w:id="198" w:author="Jillian Carson-Jackson" w:date="2023-04-13T19:24:00Z">
          <w:r w:rsidRPr="00561854" w:rsidDel="00855860">
            <w:t xml:space="preserve">b. </w:t>
          </w:r>
        </w:ins>
        <w:ins w:id="199" w:author="Jillian Carson-Jackson" w:date="2023-04-13T19:38:00Z">
          <w:r w:rsidR="00561854" w:rsidRPr="00FD6722" w:rsidDel="00855860">
            <w:t xml:space="preserve">ensure services are provided that </w:t>
          </w:r>
        </w:ins>
        <w:ins w:id="200" w:author="Jillian Carson-Jackson" w:date="2023-04-13T19:24:00Z">
          <w:r w:rsidRPr="00561854" w:rsidDel="00855860">
            <w:t>enable all ships to safely coexist without impeding or negatively impacting each other, regardless of whether certain functions are remotely controlled or autonomously operated;</w:t>
          </w:r>
        </w:ins>
      </w:moveFrom>
    </w:p>
    <w:p w14:paraId="4A53D295" w14:textId="692224A4" w:rsidR="009106EA" w:rsidRPr="00561854" w:rsidDel="00855860" w:rsidRDefault="009106EA" w:rsidP="009106EA">
      <w:pPr>
        <w:pStyle w:val="BodyText"/>
        <w:rPr>
          <w:ins w:id="201" w:author="Jillian Carson-Jackson" w:date="2023-04-13T19:24:00Z"/>
          <w:moveFrom w:id="202" w:author="Minsu Jeon" w:date="2024-03-06T14:26:00Z"/>
        </w:rPr>
      </w:pPr>
      <w:moveFrom w:id="203" w:author="Minsu Jeon" w:date="2024-03-06T14:26:00Z">
        <w:ins w:id="204" w:author="Jillian Carson-Jackson" w:date="2023-04-13T19:24:00Z">
          <w:r w:rsidRPr="00561854" w:rsidDel="00855860">
            <w:t>c. ensure that there is no relaxation of the level of accepted standards for design, construction, or operation</w:t>
          </w:r>
        </w:ins>
        <w:ins w:id="205" w:author="Jillian Carson-Jackson" w:date="2023-04-13T19:38:00Z">
          <w:r w:rsidR="00561854" w:rsidRPr="00FD6722" w:rsidDel="00855860">
            <w:t xml:space="preserve"> of MAtoN</w:t>
          </w:r>
        </w:ins>
        <w:ins w:id="206" w:author="Jillian Carson-Jackson" w:date="2023-04-13T19:24:00Z">
          <w:r w:rsidRPr="00561854" w:rsidDel="00855860">
            <w:t>;</w:t>
          </w:r>
        </w:ins>
      </w:moveFrom>
    </w:p>
    <w:p w14:paraId="0CC26E61" w14:textId="280B3512" w:rsidR="009106EA" w:rsidRPr="00561854" w:rsidDel="00855860" w:rsidRDefault="009106EA" w:rsidP="009106EA">
      <w:pPr>
        <w:pStyle w:val="BodyText"/>
        <w:rPr>
          <w:ins w:id="207" w:author="Jillian Carson-Jackson" w:date="2023-04-13T19:24:00Z"/>
          <w:moveFrom w:id="208" w:author="Minsu Jeon" w:date="2024-03-06T14:26:00Z"/>
        </w:rPr>
      </w:pPr>
      <w:moveFrom w:id="209" w:author="Minsu Jeon" w:date="2024-03-06T14:26:00Z">
        <w:ins w:id="210" w:author="Jillian Carson-Jackson" w:date="2023-04-13T19:24:00Z">
          <w:r w:rsidRPr="00561854" w:rsidDel="00855860">
            <w:t>d. allow for the application of solutions that are demonstrably safe, secure, and environmentally sound in performing the designated function in all defined conditions; and</w:t>
          </w:r>
        </w:ins>
      </w:moveFrom>
    </w:p>
    <w:p w14:paraId="1B1F6CAA" w14:textId="7F2962E9" w:rsidR="009106EA" w:rsidDel="00855860" w:rsidRDefault="009106EA" w:rsidP="009106EA">
      <w:pPr>
        <w:pStyle w:val="BodyText"/>
        <w:rPr>
          <w:moveFrom w:id="211" w:author="Minsu Jeon" w:date="2024-03-06T14:26:00Z"/>
        </w:rPr>
      </w:pPr>
      <w:moveFrom w:id="212" w:author="Minsu Jeon" w:date="2024-03-06T14:26:00Z">
        <w:ins w:id="213" w:author="Jillian Carson-Jackson" w:date="2023-04-13T19:24:00Z">
          <w:r w:rsidRPr="00561854" w:rsidDel="00855860">
            <w:t>e. be cognizant of the potential for the unintended placement of barriers to new or novel application of remote control or autonomous technology on ships.</w:t>
          </w:r>
        </w:ins>
      </w:moveFrom>
    </w:p>
    <w:moveFromRangeEnd w:id="125"/>
    <w:p w14:paraId="4F5989DE" w14:textId="77777777" w:rsidR="004458C2" w:rsidRDefault="004458C2" w:rsidP="004458C2">
      <w:pPr>
        <w:pStyle w:val="BodyText"/>
        <w:rPr>
          <w:ins w:id="214" w:author="Minsu Jeon" w:date="2024-03-05T11:35:00Z"/>
        </w:rPr>
      </w:pPr>
      <w:commentRangeStart w:id="215"/>
      <w:ins w:id="216" w:author="Minsu Jeon" w:date="2024-03-05T11:35:00Z">
        <w:r>
          <w:t>The aim of this guideline is to provide guidance to IALA members and other stakeholders who may be undertaking testing and trials of MASS systems and to support the development, implementation and operation of MASS.  This guideline also provides guidance for organisations implementing policy</w:t>
        </w:r>
        <w:r w:rsidRPr="000E5A39">
          <w:t>, procedures and technical</w:t>
        </w:r>
        <w:r>
          <w:t xml:space="preserve"> solutions to support the introduction of MASS, recognising that fact that MASS vessels include smaller vessels as well as large vessels.  </w:t>
        </w:r>
      </w:ins>
    </w:p>
    <w:p w14:paraId="390AE91C" w14:textId="77777777" w:rsidR="004458C2" w:rsidRDefault="004458C2" w:rsidP="004458C2">
      <w:pPr>
        <w:pStyle w:val="BodyText"/>
        <w:rPr>
          <w:ins w:id="217" w:author="Minsu Jeon" w:date="2024-03-05T11:35:00Z"/>
        </w:rPr>
      </w:pPr>
      <w:ins w:id="218" w:author="Minsu Jeon" w:date="2024-03-05T11:35:00Z">
        <w:r>
          <w:t>Specifically, the</w:t>
        </w:r>
        <w:r w:rsidRPr="008E2ACA">
          <w:t xml:space="preserve"> aim of this guideline is to</w:t>
        </w:r>
        <w:r>
          <w:t>:</w:t>
        </w:r>
      </w:ins>
    </w:p>
    <w:p w14:paraId="729DB162" w14:textId="77777777" w:rsidR="004458C2" w:rsidRPr="008E2ACA" w:rsidRDefault="004458C2" w:rsidP="004458C2">
      <w:pPr>
        <w:pStyle w:val="List1"/>
        <w:numPr>
          <w:ilvl w:val="0"/>
          <w:numId w:val="14"/>
        </w:numPr>
        <w:rPr>
          <w:ins w:id="219" w:author="Minsu Jeon" w:date="2024-03-05T11:35:00Z"/>
        </w:rPr>
      </w:pPr>
      <w:ins w:id="220" w:author="Minsu Jeon" w:date="2024-03-05T11:35:00Z">
        <w:r>
          <w:t>P</w:t>
        </w:r>
        <w:r w:rsidRPr="008E2ACA">
          <w:t>rovide guidance to the International Association of Marine Aids to Navigation and Lighthouse Authorities (IALA) members and other stakeholders who may be undertaking:</w:t>
        </w:r>
      </w:ins>
    </w:p>
    <w:p w14:paraId="26AAF11E" w14:textId="77777777" w:rsidR="004458C2" w:rsidRPr="008E2ACA" w:rsidRDefault="004458C2" w:rsidP="004458C2">
      <w:pPr>
        <w:pStyle w:val="Listatext"/>
        <w:numPr>
          <w:ilvl w:val="0"/>
          <w:numId w:val="46"/>
        </w:numPr>
        <w:ind w:left="1134" w:hanging="567"/>
        <w:rPr>
          <w:ins w:id="221" w:author="Minsu Jeon" w:date="2024-03-05T11:35:00Z"/>
        </w:rPr>
      </w:pPr>
      <w:ins w:id="222" w:author="Minsu Jeon" w:date="2024-03-05T11:35:00Z">
        <w:r w:rsidRPr="008E2ACA">
          <w:t xml:space="preserve">Testing </w:t>
        </w:r>
      </w:ins>
    </w:p>
    <w:p w14:paraId="06F0D0C3" w14:textId="77777777" w:rsidR="004458C2" w:rsidRPr="008E2ACA" w:rsidRDefault="004458C2" w:rsidP="004458C2">
      <w:pPr>
        <w:pStyle w:val="Listatext"/>
        <w:numPr>
          <w:ilvl w:val="0"/>
          <w:numId w:val="46"/>
        </w:numPr>
        <w:ind w:left="1134" w:hanging="567"/>
        <w:rPr>
          <w:ins w:id="223" w:author="Minsu Jeon" w:date="2024-03-05T11:35:00Z"/>
        </w:rPr>
      </w:pPr>
      <w:ins w:id="224" w:author="Minsu Jeon" w:date="2024-03-05T11:35:00Z">
        <w:r w:rsidRPr="008E2ACA">
          <w:t xml:space="preserve">Trials or </w:t>
        </w:r>
      </w:ins>
    </w:p>
    <w:p w14:paraId="5F85798B" w14:textId="77777777" w:rsidR="004458C2" w:rsidRDefault="004458C2" w:rsidP="004458C2">
      <w:pPr>
        <w:pStyle w:val="Listatext"/>
        <w:numPr>
          <w:ilvl w:val="0"/>
          <w:numId w:val="46"/>
        </w:numPr>
        <w:ind w:left="1134" w:hanging="567"/>
        <w:rPr>
          <w:ins w:id="225" w:author="Minsu Jeon" w:date="2024-03-05T11:35:00Z"/>
        </w:rPr>
      </w:pPr>
      <w:ins w:id="226" w:author="Minsu Jeon" w:date="2024-03-05T11:35:00Z">
        <w:r w:rsidRPr="008E2ACA">
          <w:t xml:space="preserve">Operations of MASS systems  </w:t>
        </w:r>
      </w:ins>
    </w:p>
    <w:p w14:paraId="1E94A5E3" w14:textId="77777777" w:rsidR="004458C2" w:rsidRDefault="004458C2" w:rsidP="004458C2">
      <w:pPr>
        <w:pStyle w:val="List1"/>
        <w:numPr>
          <w:ilvl w:val="0"/>
          <w:numId w:val="14"/>
        </w:numPr>
        <w:rPr>
          <w:ins w:id="227" w:author="Minsu Jeon" w:date="2024-03-05T11:35:00Z"/>
        </w:rPr>
      </w:pPr>
      <w:ins w:id="228" w:author="Minsu Jeon" w:date="2024-03-05T11:35:00Z">
        <w:r>
          <w:t>Identify developments and need for certification, testing, and performance stand</w:t>
        </w:r>
        <w:r w:rsidRPr="00CA5BD8">
          <w:t>ards</w:t>
        </w:r>
        <w:r>
          <w:t xml:space="preserve"> (approval process by authorities for use), </w:t>
        </w:r>
      </w:ins>
    </w:p>
    <w:p w14:paraId="47ACA784" w14:textId="77777777" w:rsidR="004458C2" w:rsidRDefault="004458C2" w:rsidP="004458C2">
      <w:pPr>
        <w:pStyle w:val="List1"/>
        <w:numPr>
          <w:ilvl w:val="0"/>
          <w:numId w:val="14"/>
        </w:numPr>
        <w:rPr>
          <w:ins w:id="229" w:author="Minsu Jeon" w:date="2024-03-05T11:35:00Z"/>
        </w:rPr>
      </w:pPr>
      <w:ins w:id="230" w:author="Minsu Jeon" w:date="2024-03-05T11:35:00Z">
        <w:r>
          <w:t>Identify aspects for shore side infrastructure to support MASS such as Shore side support (communications, control centre, etc.); VTS to MASS Communication; VTS support for MASS;</w:t>
        </w:r>
      </w:ins>
    </w:p>
    <w:p w14:paraId="45A359AE" w14:textId="77777777" w:rsidR="004458C2" w:rsidRDefault="004458C2" w:rsidP="004458C2">
      <w:pPr>
        <w:pStyle w:val="List1"/>
        <w:numPr>
          <w:ilvl w:val="0"/>
          <w:numId w:val="14"/>
        </w:numPr>
        <w:rPr>
          <w:ins w:id="231" w:author="Minsu Jeon" w:date="2024-03-05T11:35:00Z"/>
        </w:rPr>
      </w:pPr>
      <w:ins w:id="232" w:author="Minsu Jeon" w:date="2024-03-05T11:35:00Z">
        <w:r>
          <w:t>P</w:t>
        </w:r>
        <w:r w:rsidRPr="008E2ACA">
          <w:t>rovide guidance for organisations implementing policy, procedures and technical solutions to support the introduction of MASS</w:t>
        </w:r>
        <w:r>
          <w:t>;</w:t>
        </w:r>
        <w:r w:rsidRPr="008E2ACA">
          <w:t xml:space="preserve">  </w:t>
        </w:r>
      </w:ins>
    </w:p>
    <w:p w14:paraId="26B4432D" w14:textId="77777777" w:rsidR="004458C2" w:rsidRPr="001E4385" w:rsidRDefault="004458C2" w:rsidP="004458C2">
      <w:pPr>
        <w:pStyle w:val="List1"/>
        <w:numPr>
          <w:ilvl w:val="0"/>
          <w:numId w:val="14"/>
        </w:numPr>
        <w:rPr>
          <w:ins w:id="233" w:author="Minsu Jeon" w:date="2024-03-05T11:35:00Z"/>
        </w:rPr>
      </w:pPr>
      <w:ins w:id="234" w:author="Minsu Jeon" w:date="2024-03-05T11:35:00Z">
        <w:r w:rsidRPr="001E4385">
          <w:t xml:space="preserve">Identify possible future scenarios while considering the evolution of MASS; </w:t>
        </w:r>
      </w:ins>
    </w:p>
    <w:p w14:paraId="6C81DC74" w14:textId="77777777" w:rsidR="004458C2" w:rsidRPr="001E4385" w:rsidRDefault="004458C2" w:rsidP="004458C2">
      <w:pPr>
        <w:pStyle w:val="List1"/>
        <w:numPr>
          <w:ilvl w:val="0"/>
          <w:numId w:val="14"/>
        </w:numPr>
        <w:rPr>
          <w:ins w:id="235" w:author="Minsu Jeon" w:date="2024-03-05T11:35:00Z"/>
        </w:rPr>
      </w:pPr>
      <w:ins w:id="236" w:author="Minsu Jeon" w:date="2024-03-05T11:35:00Z">
        <w:r w:rsidRPr="001E4385">
          <w:t xml:space="preserve">Analyse the possible impact of MASS on Marine Aids to Navigation (AtoN); </w:t>
        </w:r>
        <w:r>
          <w:t>and</w:t>
        </w:r>
      </w:ins>
    </w:p>
    <w:p w14:paraId="4CF33671" w14:textId="77777777" w:rsidR="004458C2" w:rsidRDefault="004458C2" w:rsidP="004458C2">
      <w:pPr>
        <w:pStyle w:val="List1"/>
        <w:numPr>
          <w:ilvl w:val="0"/>
          <w:numId w:val="14"/>
        </w:numPr>
        <w:rPr>
          <w:ins w:id="237" w:author="Minsu Jeon" w:date="2024-03-05T11:35:00Z"/>
        </w:rPr>
      </w:pPr>
      <w:ins w:id="238" w:author="Minsu Jeon" w:date="2024-03-05T11:35:00Z">
        <w:r w:rsidRPr="001E4385">
          <w:t>Identify the future requirements on AtoN service</w:t>
        </w:r>
        <w:r>
          <w:t>.</w:t>
        </w:r>
        <w:commentRangeEnd w:id="215"/>
        <w:r>
          <w:rPr>
            <w:rStyle w:val="CommentReference"/>
            <w:rFonts w:eastAsiaTheme="minorHAnsi" w:cstheme="minorBidi"/>
            <w:lang w:eastAsia="en-US"/>
          </w:rPr>
          <w:commentReference w:id="215"/>
        </w:r>
      </w:ins>
    </w:p>
    <w:p w14:paraId="3240E805" w14:textId="0D352C50" w:rsidR="00855860" w:rsidRPr="00561854" w:rsidRDefault="00855860" w:rsidP="00855860">
      <w:pPr>
        <w:pStyle w:val="BodyText"/>
        <w:rPr>
          <w:ins w:id="239" w:author="Minsu Jeon" w:date="2024-03-06T14:27:00Z"/>
        </w:rPr>
      </w:pPr>
      <w:moveToRangeStart w:id="240" w:author="Minsu Jeon" w:date="2024-03-06T14:26:00Z" w:name="move160627614"/>
      <w:moveTo w:id="241" w:author="Minsu Jeon" w:date="2024-03-06T14:26:00Z">
        <w:del w:id="242" w:author="Minsu Jeon" w:date="2024-03-06T14:26:00Z">
          <w:r w:rsidDel="00855860">
            <w:delText>Principles</w:delText>
          </w:r>
        </w:del>
      </w:moveTo>
    </w:p>
    <w:p w14:paraId="7F11E4A6" w14:textId="77777777" w:rsidR="00855860" w:rsidRPr="00561854" w:rsidRDefault="00855860" w:rsidP="00855860">
      <w:pPr>
        <w:pStyle w:val="BodyText"/>
        <w:rPr>
          <w:ins w:id="243" w:author="Minsu Jeon" w:date="2024-03-06T14:27:00Z"/>
        </w:rPr>
      </w:pPr>
      <w:ins w:id="244" w:author="Minsu Jeon" w:date="2024-03-06T14:27:00Z">
        <w:r w:rsidRPr="00561854">
          <w:t>In achieving its Purpose, this Guideline is intended to:</w:t>
        </w:r>
      </w:ins>
    </w:p>
    <w:p w14:paraId="6C7DB687" w14:textId="77777777" w:rsidR="00855860" w:rsidRPr="00561854" w:rsidRDefault="00855860" w:rsidP="00855860">
      <w:pPr>
        <w:pStyle w:val="BodyText"/>
        <w:rPr>
          <w:ins w:id="245" w:author="Minsu Jeon" w:date="2024-03-06T14:27:00Z"/>
        </w:rPr>
      </w:pPr>
      <w:ins w:id="246" w:author="Minsu Jeon" w:date="2024-03-06T14:27:00Z">
        <w:r w:rsidRPr="00561854">
          <w:t>a. ensure achievement of a level of safety at least equivalent to that expected of Marine Aids to Navigation to support safe, efficient and pollution free transits;</w:t>
        </w:r>
      </w:ins>
    </w:p>
    <w:p w14:paraId="2DD04D8F" w14:textId="77777777" w:rsidR="00855860" w:rsidRPr="00561854" w:rsidRDefault="00855860" w:rsidP="00855860">
      <w:pPr>
        <w:pStyle w:val="BodyText"/>
        <w:rPr>
          <w:ins w:id="247" w:author="Minsu Jeon" w:date="2024-03-06T14:27:00Z"/>
        </w:rPr>
      </w:pPr>
      <w:ins w:id="248" w:author="Minsu Jeon" w:date="2024-03-06T14:27:00Z">
        <w:r w:rsidRPr="00561854">
          <w:t xml:space="preserve">b. </w:t>
        </w:r>
        <w:r w:rsidRPr="00FD6722">
          <w:t xml:space="preserve">ensure services are provided that </w:t>
        </w:r>
        <w:r w:rsidRPr="00561854">
          <w:t>enable all ships to safely coexist without impeding or negatively impacting each other, regardless of whether certain functions are remotely controlled or autonomously operated;</w:t>
        </w:r>
      </w:ins>
    </w:p>
    <w:p w14:paraId="2B3C2BCF" w14:textId="77777777" w:rsidR="00855860" w:rsidRPr="00561854" w:rsidRDefault="00855860" w:rsidP="00855860">
      <w:pPr>
        <w:pStyle w:val="BodyText"/>
        <w:rPr>
          <w:ins w:id="249" w:author="Minsu Jeon" w:date="2024-03-06T14:27:00Z"/>
        </w:rPr>
      </w:pPr>
      <w:ins w:id="250" w:author="Minsu Jeon" w:date="2024-03-06T14:27:00Z">
        <w:r w:rsidRPr="00561854">
          <w:lastRenderedPageBreak/>
          <w:t>c. ensure that there is no relaxation of the level of accepted standards for design, construction, or operation</w:t>
        </w:r>
        <w:r w:rsidRPr="00FD6722">
          <w:t xml:space="preserve"> of MAtoN</w:t>
        </w:r>
        <w:r w:rsidRPr="00561854">
          <w:t>;</w:t>
        </w:r>
      </w:ins>
    </w:p>
    <w:p w14:paraId="3E697B44" w14:textId="77777777" w:rsidR="00855860" w:rsidRPr="00561854" w:rsidRDefault="00855860" w:rsidP="00855860">
      <w:pPr>
        <w:pStyle w:val="BodyText"/>
        <w:rPr>
          <w:ins w:id="251" w:author="Minsu Jeon" w:date="2024-03-06T14:27:00Z"/>
        </w:rPr>
      </w:pPr>
      <w:ins w:id="252" w:author="Minsu Jeon" w:date="2024-03-06T14:27:00Z">
        <w:r w:rsidRPr="00561854">
          <w:t>d. allow for the application of solutions that are demonstrably safe, secure, and environmentally sound in performing the designated function in all defined conditions; and</w:t>
        </w:r>
      </w:ins>
    </w:p>
    <w:p w14:paraId="6FAABC16" w14:textId="77777777" w:rsidR="00855860" w:rsidRDefault="00855860" w:rsidP="00855860">
      <w:pPr>
        <w:pStyle w:val="BodyText"/>
        <w:rPr>
          <w:ins w:id="253" w:author="Minsu Jeon" w:date="2024-03-06T14:27:00Z"/>
        </w:rPr>
      </w:pPr>
      <w:ins w:id="254" w:author="Minsu Jeon" w:date="2024-03-06T14:27:00Z">
        <w:r w:rsidRPr="00561854">
          <w:t>e. be cognizant of the potential for the unintended placement of barriers to new or novel application of remote control or autonomous technology on ships.</w:t>
        </w:r>
      </w:ins>
    </w:p>
    <w:p w14:paraId="0C3EDB11" w14:textId="77777777" w:rsidR="00855860" w:rsidRDefault="00855860" w:rsidP="00855860">
      <w:pPr>
        <w:pStyle w:val="BodyText"/>
        <w:rPr>
          <w:moveTo w:id="255" w:author="Minsu Jeon" w:date="2024-03-06T14:26:00Z"/>
        </w:rPr>
      </w:pPr>
    </w:p>
    <w:p w14:paraId="3670349A" w14:textId="77777777" w:rsidR="00855860" w:rsidRDefault="00855860" w:rsidP="00855860">
      <w:pPr>
        <w:pStyle w:val="BodyText"/>
        <w:rPr>
          <w:moveTo w:id="256" w:author="Minsu Jeon" w:date="2024-03-06T14:26:00Z"/>
        </w:rPr>
      </w:pPr>
      <w:moveTo w:id="257" w:author="Minsu Jeon" w:date="2024-03-06T14:26:00Z">
        <w:r>
          <w:t>This Guideline is developed on the principle that it:</w:t>
        </w:r>
      </w:moveTo>
    </w:p>
    <w:p w14:paraId="099EC400" w14:textId="77777777" w:rsidR="00855860" w:rsidRDefault="00855860" w:rsidP="00855860">
      <w:pPr>
        <w:pStyle w:val="BodyText"/>
        <w:rPr>
          <w:moveTo w:id="258" w:author="Minsu Jeon" w:date="2024-03-06T14:26:00Z"/>
        </w:rPr>
      </w:pPr>
      <w:moveTo w:id="259" w:author="Minsu Jeon" w:date="2024-03-06T14:26:00Z">
        <w:r>
          <w:t>a. is supplementary to any IALA documents, and only addresses MASS issues insofar as they are not adequately or fully addressed in the existing documents;</w:t>
        </w:r>
      </w:moveTo>
    </w:p>
    <w:p w14:paraId="2AD1F57D" w14:textId="77777777" w:rsidR="00855860" w:rsidRDefault="00855860" w:rsidP="00855860">
      <w:pPr>
        <w:pStyle w:val="BodyText"/>
        <w:rPr>
          <w:moveTo w:id="260" w:author="Minsu Jeon" w:date="2024-03-06T14:26:00Z"/>
        </w:rPr>
      </w:pPr>
      <w:moveTo w:id="261" w:author="Minsu Jeon" w:date="2024-03-06T14:26:00Z">
        <w:r>
          <w:t>b. is holistic to ensure the objectives, aims and principles of the IALA documents are maintained while also ensuring that the challenges of MASS functions and operations are addressed across all standards;</w:t>
        </w:r>
      </w:moveTo>
    </w:p>
    <w:p w14:paraId="53C38CCF" w14:textId="77777777" w:rsidR="00855860" w:rsidRDefault="00855860" w:rsidP="00855860">
      <w:pPr>
        <w:pStyle w:val="BodyText"/>
        <w:rPr>
          <w:moveTo w:id="262" w:author="Minsu Jeon" w:date="2024-03-06T14:26:00Z"/>
        </w:rPr>
      </w:pPr>
      <w:moveTo w:id="263" w:author="Minsu Jeon" w:date="2024-03-06T14:26:00Z">
        <w:r>
          <w:t>c. addresses risk and mitigation measures at the functional level;</w:t>
        </w:r>
      </w:moveTo>
    </w:p>
    <w:p w14:paraId="0FFDB738" w14:textId="77777777" w:rsidR="00855860" w:rsidRDefault="00855860" w:rsidP="00855860">
      <w:pPr>
        <w:pStyle w:val="BodyText"/>
        <w:rPr>
          <w:moveTo w:id="264" w:author="Minsu Jeon" w:date="2024-03-06T14:26:00Z"/>
        </w:rPr>
      </w:pPr>
      <w:moveTo w:id="265" w:author="Minsu Jeon" w:date="2024-03-06T14:26:00Z">
        <w:r>
          <w:t>d. is developed in such a way as to recognise the evolving nature of MASS, and related guidance on MASS; and</w:t>
        </w:r>
      </w:moveTo>
    </w:p>
    <w:p w14:paraId="136AA6E7" w14:textId="77777777" w:rsidR="00855860" w:rsidRDefault="00855860" w:rsidP="00855860">
      <w:pPr>
        <w:pStyle w:val="BodyText"/>
        <w:rPr>
          <w:moveTo w:id="266" w:author="Minsu Jeon" w:date="2024-03-06T14:26:00Z"/>
        </w:rPr>
      </w:pPr>
      <w:moveTo w:id="267" w:author="Minsu Jeon" w:date="2024-03-06T14:26:00Z">
        <w:r>
          <w:t>e. is technology neutral and taking note of industry practices and experience in the deployment of new technologies.</w:t>
        </w:r>
      </w:moveTo>
    </w:p>
    <w:p w14:paraId="7D91B14C" w14:textId="77777777" w:rsidR="00855860" w:rsidDel="00855860" w:rsidRDefault="00855860" w:rsidP="00855860">
      <w:pPr>
        <w:pStyle w:val="BodyText"/>
        <w:rPr>
          <w:del w:id="268" w:author="Minsu Jeon" w:date="2024-03-06T14:27:00Z"/>
          <w:moveTo w:id="269" w:author="Minsu Jeon" w:date="2024-03-06T14:26:00Z"/>
        </w:rPr>
      </w:pPr>
    </w:p>
    <w:p w14:paraId="594BB874" w14:textId="714455D9" w:rsidR="00855860" w:rsidRPr="00561854" w:rsidDel="00855860" w:rsidRDefault="00855860" w:rsidP="00855860">
      <w:pPr>
        <w:pStyle w:val="BodyText"/>
        <w:rPr>
          <w:del w:id="270" w:author="Minsu Jeon" w:date="2024-03-06T14:26:00Z"/>
          <w:moveTo w:id="271" w:author="Minsu Jeon" w:date="2024-03-06T14:26:00Z"/>
        </w:rPr>
      </w:pPr>
      <w:moveTo w:id="272" w:author="Minsu Jeon" w:date="2024-03-06T14:26:00Z">
        <w:del w:id="273" w:author="Minsu Jeon" w:date="2024-03-06T14:26:00Z">
          <w:r w:rsidRPr="00561854" w:rsidDel="00855860">
            <w:delText>1.3 [Goals] [Objectives]</w:delText>
          </w:r>
        </w:del>
      </w:moveTo>
    </w:p>
    <w:p w14:paraId="48F0201E" w14:textId="709EEFE9" w:rsidR="00855860" w:rsidRPr="00561854" w:rsidDel="00855860" w:rsidRDefault="00855860" w:rsidP="00855860">
      <w:pPr>
        <w:pStyle w:val="BodyText"/>
        <w:rPr>
          <w:del w:id="274" w:author="Minsu Jeon" w:date="2024-03-06T14:26:00Z"/>
          <w:moveTo w:id="275" w:author="Minsu Jeon" w:date="2024-03-06T14:26:00Z"/>
        </w:rPr>
      </w:pPr>
      <w:moveTo w:id="276" w:author="Minsu Jeon" w:date="2024-03-06T14:26:00Z">
        <w:del w:id="277" w:author="Minsu Jeon" w:date="2024-03-06T14:26:00Z">
          <w:r w:rsidRPr="00561854" w:rsidDel="00855860">
            <w:delText>In achieving its Purpose, this Guideline is intended to:</w:delText>
          </w:r>
        </w:del>
      </w:moveTo>
    </w:p>
    <w:p w14:paraId="3F0D00E8" w14:textId="01443F15" w:rsidR="00855860" w:rsidRPr="00561854" w:rsidDel="00855860" w:rsidRDefault="00855860" w:rsidP="00855860">
      <w:pPr>
        <w:pStyle w:val="BodyText"/>
        <w:rPr>
          <w:del w:id="278" w:author="Minsu Jeon" w:date="2024-03-06T14:26:00Z"/>
          <w:moveTo w:id="279" w:author="Minsu Jeon" w:date="2024-03-06T14:26:00Z"/>
        </w:rPr>
      </w:pPr>
      <w:moveTo w:id="280" w:author="Minsu Jeon" w:date="2024-03-06T14:26:00Z">
        <w:del w:id="281" w:author="Minsu Jeon" w:date="2024-03-06T14:26:00Z">
          <w:r w:rsidRPr="00561854" w:rsidDel="00855860">
            <w:delText>a. ensure achievement of a level of safety at least equivalent to that expected of Marine Aids to Navigation to support safe, efficient and pollution free transits;</w:delText>
          </w:r>
        </w:del>
      </w:moveTo>
    </w:p>
    <w:p w14:paraId="70E88E3C" w14:textId="46278AE5" w:rsidR="00855860" w:rsidRPr="00561854" w:rsidDel="00855860" w:rsidRDefault="00855860" w:rsidP="00855860">
      <w:pPr>
        <w:pStyle w:val="BodyText"/>
        <w:rPr>
          <w:del w:id="282" w:author="Minsu Jeon" w:date="2024-03-06T14:26:00Z"/>
          <w:moveTo w:id="283" w:author="Minsu Jeon" w:date="2024-03-06T14:26:00Z"/>
        </w:rPr>
      </w:pPr>
      <w:moveTo w:id="284" w:author="Minsu Jeon" w:date="2024-03-06T14:26:00Z">
        <w:del w:id="285" w:author="Minsu Jeon" w:date="2024-03-06T14:26:00Z">
          <w:r w:rsidRPr="00561854" w:rsidDel="00855860">
            <w:delText xml:space="preserve">b. </w:delText>
          </w:r>
          <w:r w:rsidRPr="00FD6722" w:rsidDel="00855860">
            <w:delText xml:space="preserve">ensure services are provided that </w:delText>
          </w:r>
          <w:r w:rsidRPr="00561854" w:rsidDel="00855860">
            <w:delText>enable all ships to safely coexist without impeding or negatively impacting each other, regardless of whether certain functions are remotely controlled or autonomously operated;</w:delText>
          </w:r>
        </w:del>
      </w:moveTo>
    </w:p>
    <w:p w14:paraId="24A5785A" w14:textId="173CD935" w:rsidR="00855860" w:rsidRPr="00561854" w:rsidDel="00855860" w:rsidRDefault="00855860" w:rsidP="00855860">
      <w:pPr>
        <w:pStyle w:val="BodyText"/>
        <w:rPr>
          <w:del w:id="286" w:author="Minsu Jeon" w:date="2024-03-06T14:26:00Z"/>
          <w:moveTo w:id="287" w:author="Minsu Jeon" w:date="2024-03-06T14:26:00Z"/>
        </w:rPr>
      </w:pPr>
      <w:moveTo w:id="288" w:author="Minsu Jeon" w:date="2024-03-06T14:26:00Z">
        <w:del w:id="289" w:author="Minsu Jeon" w:date="2024-03-06T14:26:00Z">
          <w:r w:rsidRPr="00561854" w:rsidDel="00855860">
            <w:delText>c. ensure that there is no relaxation of the level of accepted standards for design, construction, or operation</w:delText>
          </w:r>
          <w:r w:rsidRPr="00FD6722" w:rsidDel="00855860">
            <w:delText xml:space="preserve"> of MAtoN</w:delText>
          </w:r>
          <w:r w:rsidRPr="00561854" w:rsidDel="00855860">
            <w:delText>;</w:delText>
          </w:r>
        </w:del>
      </w:moveTo>
    </w:p>
    <w:p w14:paraId="7B06E58A" w14:textId="133295A9" w:rsidR="00855860" w:rsidRPr="00561854" w:rsidDel="00855860" w:rsidRDefault="00855860" w:rsidP="00855860">
      <w:pPr>
        <w:pStyle w:val="BodyText"/>
        <w:rPr>
          <w:del w:id="290" w:author="Minsu Jeon" w:date="2024-03-06T14:26:00Z"/>
          <w:moveTo w:id="291" w:author="Minsu Jeon" w:date="2024-03-06T14:26:00Z"/>
        </w:rPr>
      </w:pPr>
      <w:moveTo w:id="292" w:author="Minsu Jeon" w:date="2024-03-06T14:26:00Z">
        <w:del w:id="293" w:author="Minsu Jeon" w:date="2024-03-06T14:26:00Z">
          <w:r w:rsidRPr="00561854" w:rsidDel="00855860">
            <w:delText>d. allow for the application of solutions that are demonstrably safe, secure, and environmentally sound in performing the designated function in all defined conditions; and</w:delText>
          </w:r>
        </w:del>
      </w:moveTo>
    </w:p>
    <w:p w14:paraId="52A0DEF6" w14:textId="4020E3B5" w:rsidR="00855860" w:rsidDel="00855860" w:rsidRDefault="00855860" w:rsidP="00855860">
      <w:pPr>
        <w:pStyle w:val="BodyText"/>
        <w:rPr>
          <w:del w:id="294" w:author="Minsu Jeon" w:date="2024-03-06T14:26:00Z"/>
          <w:moveTo w:id="295" w:author="Minsu Jeon" w:date="2024-03-06T14:26:00Z"/>
        </w:rPr>
      </w:pPr>
      <w:moveTo w:id="296" w:author="Minsu Jeon" w:date="2024-03-06T14:26:00Z">
        <w:del w:id="297" w:author="Minsu Jeon" w:date="2024-03-06T14:26:00Z">
          <w:r w:rsidRPr="00561854" w:rsidDel="00855860">
            <w:delText>e. be cognizant of the potential for the unintended placement of barriers to new or novel application of remote control or autonomous technology on ships.</w:delText>
          </w:r>
        </w:del>
      </w:moveTo>
    </w:p>
    <w:moveToRangeEnd w:id="240"/>
    <w:p w14:paraId="675E7B3D" w14:textId="77777777" w:rsidR="00855860" w:rsidRPr="00425189" w:rsidRDefault="00855860" w:rsidP="00425189">
      <w:pPr>
        <w:pStyle w:val="BodyText"/>
      </w:pPr>
    </w:p>
    <w:p w14:paraId="5DF4466A" w14:textId="0F76D019" w:rsidR="00816606" w:rsidRDefault="00425189" w:rsidP="00CB1D11">
      <w:pPr>
        <w:pStyle w:val="Heading1"/>
        <w:suppressAutoHyphens/>
      </w:pPr>
      <w:bookmarkStart w:id="298" w:name="_Toc137143696"/>
      <w:r>
        <w:t>IMO’s Regulatory Framework for MASS</w:t>
      </w:r>
      <w:bookmarkEnd w:id="298"/>
    </w:p>
    <w:p w14:paraId="1C44D8B2" w14:textId="77777777" w:rsidR="00CF6EC7" w:rsidRDefault="00CF6EC7" w:rsidP="00CF6EC7">
      <w:pPr>
        <w:pStyle w:val="Heading1separationline"/>
      </w:pPr>
    </w:p>
    <w:p w14:paraId="1CFA4811" w14:textId="13BC505A" w:rsidR="00425189" w:rsidDel="00D77ECA" w:rsidRDefault="00425189" w:rsidP="00425189">
      <w:pPr>
        <w:pStyle w:val="BodyText"/>
        <w:rPr>
          <w:del w:id="299" w:author="Minsu Jeon" w:date="2024-03-05T11:36:00Z"/>
        </w:rPr>
      </w:pPr>
    </w:p>
    <w:p w14:paraId="76439039" w14:textId="77777777" w:rsidR="00D77ECA" w:rsidRPr="008A329C" w:rsidRDefault="00D77ECA" w:rsidP="00D77ECA">
      <w:pPr>
        <w:pStyle w:val="BodyText"/>
        <w:rPr>
          <w:ins w:id="300" w:author="Minsu Jeon" w:date="2024-03-05T11:36:00Z"/>
        </w:rPr>
      </w:pPr>
      <w:ins w:id="301" w:author="Minsu Jeon" w:date="2024-03-05T11:36:00Z">
        <w:r w:rsidRPr="008A329C">
          <w:t xml:space="preserve">The </w:t>
        </w:r>
        <w:r>
          <w:t xml:space="preserve">IMO </w:t>
        </w:r>
        <w:r w:rsidRPr="008A329C">
          <w:t xml:space="preserve">Maritime Safety Committee (MSC), at its 103rd session </w:t>
        </w:r>
        <w:r w:rsidRPr="008E2ACA">
          <w:t>(5 to 14</w:t>
        </w:r>
        <w:r w:rsidRPr="008A329C">
          <w:t xml:space="preserve"> May 2021</w:t>
        </w:r>
        <w:r w:rsidRPr="008E2ACA">
          <w:t>), approved the Outcome of the</w:t>
        </w:r>
        <w:r w:rsidRPr="008A329C">
          <w:t xml:space="preserve"> regulatory </w:t>
        </w:r>
        <w:r w:rsidRPr="008E2ACA">
          <w:t>Scoping Exercise (RSE) for the use of</w:t>
        </w:r>
        <w:r w:rsidRPr="008A329C">
          <w:t xml:space="preserve"> MASS.</w:t>
        </w:r>
      </w:ins>
    </w:p>
    <w:p w14:paraId="1900DB5D" w14:textId="77777777" w:rsidR="00D77ECA" w:rsidRDefault="00D77ECA" w:rsidP="00D77ECA">
      <w:pPr>
        <w:pStyle w:val="BodyText"/>
        <w:rPr>
          <w:ins w:id="302" w:author="Minsu Jeon" w:date="2024-03-05T11:36:00Z"/>
        </w:rPr>
      </w:pPr>
      <w:ins w:id="303" w:author="Minsu Jeon" w:date="2024-03-05T11:36:00Z">
        <w:r w:rsidRPr="008E2ACA">
          <w:t>In the discussions at IMO it was noted that MASS could be operating at one or more degrees of autonomy for the duration of a single voyage.</w:t>
        </w:r>
      </w:ins>
    </w:p>
    <w:p w14:paraId="457A45C6" w14:textId="77777777" w:rsidR="004D4922" w:rsidRDefault="004D4922" w:rsidP="004D4922">
      <w:pPr>
        <w:pStyle w:val="BodyText"/>
        <w:rPr>
          <w:ins w:id="304" w:author="Minsu Jeon" w:date="2024-03-05T11:37:00Z"/>
        </w:rPr>
      </w:pPr>
      <w:ins w:id="305" w:author="Minsu Jeon" w:date="2024-03-05T11:37:00Z">
        <w:r>
          <w:t>The development of MASS will bring about change to shipping, port operations and the safety of navigation. It is important to assess and discuss its impact on IALA related services at an early stage of its development.</w:t>
        </w:r>
      </w:ins>
    </w:p>
    <w:p w14:paraId="7ED38F33" w14:textId="77777777" w:rsidR="004D4922" w:rsidRDefault="004D4922" w:rsidP="004D4922">
      <w:pPr>
        <w:pStyle w:val="BodyText"/>
        <w:rPr>
          <w:ins w:id="306" w:author="Minsu Jeon" w:date="2024-03-05T11:37:00Z"/>
        </w:rPr>
      </w:pPr>
      <w:ins w:id="307" w:author="Minsu Jeon" w:date="2024-03-05T11:37:00Z">
        <w:r>
          <w:t>IALA has been monitoring the development of MASS and some work on guidance documents has been initiated.</w:t>
        </w:r>
      </w:ins>
    </w:p>
    <w:p w14:paraId="1529824E" w14:textId="77777777" w:rsidR="004D4922" w:rsidRPr="00CF6EC7" w:rsidRDefault="004D4922" w:rsidP="004D4922">
      <w:pPr>
        <w:pStyle w:val="BodyText"/>
        <w:rPr>
          <w:ins w:id="308" w:author="Minsu Jeon" w:date="2024-03-05T11:37:00Z"/>
        </w:rPr>
      </w:pPr>
      <w:ins w:id="309" w:author="Minsu Jeon" w:date="2024-03-05T11:37:00Z">
        <w:r>
          <w:t>To integrate new and advancing MASS technologies into the regulatory framework, IMO have created a framework for MASS developments for the purpose of a scoping exercise on regulations (MSC 100 – 2018). Equally, evolving MASS technologies will impact the works of IALA t</w:t>
        </w:r>
        <w:r w:rsidRPr="00013D33">
          <w:t xml:space="preserve">o develop a regulatory framework for MASS and MASS-related infrastructure on the relevant Marine Aids to Navigation including VTS, </w:t>
        </w:r>
        <w:r>
          <w:t>IALA is continuing to</w:t>
        </w:r>
        <w:r w:rsidRPr="00013D33">
          <w:t xml:space="preserve"> consider MASS operations from the technological level, as well as the regulatory level.</w:t>
        </w:r>
      </w:ins>
    </w:p>
    <w:p w14:paraId="53C8A8DC" w14:textId="5AE8FE7F" w:rsidR="00425189" w:rsidDel="004D4922" w:rsidRDefault="00561854" w:rsidP="00425189">
      <w:pPr>
        <w:pStyle w:val="BodyText"/>
        <w:rPr>
          <w:del w:id="310" w:author="Minsu Jeon" w:date="2024-03-05T11:37:00Z"/>
        </w:rPr>
      </w:pPr>
      <w:ins w:id="311" w:author="Jillian Carson-Jackson" w:date="2023-04-13T19:43:00Z">
        <w:del w:id="312" w:author="Minsu Jeon" w:date="2024-03-05T11:36:00Z">
          <w:r w:rsidDel="00D77ECA">
            <w:delText xml:space="preserve">To be developed based on the work at the IMO </w:delText>
          </w:r>
        </w:del>
      </w:ins>
    </w:p>
    <w:p w14:paraId="06737964" w14:textId="6A2319E6" w:rsidR="00425189" w:rsidRPr="00425189" w:rsidDel="004D4922" w:rsidRDefault="00425189" w:rsidP="00425189">
      <w:pPr>
        <w:pStyle w:val="BodyText"/>
        <w:rPr>
          <w:del w:id="313" w:author="Minsu Jeon" w:date="2024-03-05T11:37:00Z"/>
        </w:rPr>
      </w:pPr>
    </w:p>
    <w:p w14:paraId="38446C64" w14:textId="1A545270" w:rsidR="00816606" w:rsidRDefault="00425189" w:rsidP="00816606">
      <w:pPr>
        <w:pStyle w:val="Heading2"/>
      </w:pPr>
      <w:bookmarkStart w:id="314" w:name="_Toc137143697"/>
      <w:r>
        <w:t>Purpose, Principles and Objectives</w:t>
      </w:r>
      <w:bookmarkEnd w:id="314"/>
    </w:p>
    <w:p w14:paraId="19B06D9B" w14:textId="77777777" w:rsidR="00CF6EC7" w:rsidRDefault="00CF6EC7" w:rsidP="00CF6EC7">
      <w:pPr>
        <w:pStyle w:val="Heading2separationline"/>
      </w:pPr>
    </w:p>
    <w:p w14:paraId="0D7C4C3D" w14:textId="612D237B" w:rsidR="00CF6EC7" w:rsidDel="009B21B7" w:rsidRDefault="000F39E8" w:rsidP="00CF6EC7">
      <w:pPr>
        <w:pStyle w:val="BodyText"/>
        <w:rPr>
          <w:ins w:id="315" w:author="Jillian Carson-Jackson" w:date="2023-09-18T19:25:00Z"/>
          <w:del w:id="316" w:author="Minsu Jeon" w:date="2024-03-05T11:37:00Z"/>
        </w:rPr>
      </w:pPr>
      <w:ins w:id="317" w:author="Jillian Carson-Jackson" w:date="2023-09-18T19:23:00Z">
        <w:del w:id="318" w:author="Minsu Jeon" w:date="2024-03-05T11:37:00Z">
          <w:r w:rsidDel="009B21B7">
            <w:delText>Review existing document from</w:delText>
          </w:r>
        </w:del>
      </w:ins>
      <w:ins w:id="319" w:author="Jillian Carson-Jackson" w:date="2023-09-18T19:24:00Z">
        <w:del w:id="320" w:author="Minsu Jeon" w:date="2024-03-05T11:37:00Z">
          <w:r w:rsidDel="009B21B7">
            <w:delText xml:space="preserve">, </w:delText>
          </w:r>
          <w:r w:rsidR="007323C0" w:rsidDel="009B21B7">
            <w:delText>look at IMO Goal based work</w:delText>
          </w:r>
        </w:del>
      </w:ins>
    </w:p>
    <w:p w14:paraId="69464905" w14:textId="77777777" w:rsidR="009B21B7" w:rsidRPr="008E2ACA" w:rsidRDefault="009B21B7" w:rsidP="009B21B7">
      <w:pPr>
        <w:pStyle w:val="BodyText"/>
        <w:rPr>
          <w:ins w:id="321" w:author="Minsu Jeon" w:date="2024-03-05T11:37:00Z"/>
        </w:rPr>
      </w:pPr>
      <w:ins w:id="322" w:author="Minsu Jeon" w:date="2024-03-05T11:37:00Z">
        <w:r w:rsidRPr="008E2ACA">
          <w:t xml:space="preserve">IMO's </w:t>
        </w:r>
        <w:r>
          <w:fldChar w:fldCharType="begin"/>
        </w:r>
        <w:r>
          <w:instrText>HYPERLINK "http://www.imo.org/en/About/strategy/Pages/default.aspx"</w:instrText>
        </w:r>
        <w:r>
          <w:fldChar w:fldCharType="separate"/>
        </w:r>
        <w:r w:rsidRPr="008E2ACA">
          <w:t>Strategic Plan</w:t>
        </w:r>
        <w:r>
          <w:fldChar w:fldCharType="end"/>
        </w:r>
        <w:r w:rsidRPr="008E2ACA">
          <w:t xml:space="preserve"> (2018-2023) (IMO Resolution A.1110(30) adopted December 2017) has a key Strategic Direction to "Integrate new and advancing technologies in the regulatory framework".  This involves: </w:t>
        </w:r>
      </w:ins>
    </w:p>
    <w:p w14:paraId="486C2300" w14:textId="77777777" w:rsidR="009B21B7" w:rsidRPr="008E2ACA" w:rsidRDefault="009B21B7" w:rsidP="009B21B7">
      <w:pPr>
        <w:pStyle w:val="BodyText"/>
        <w:numPr>
          <w:ilvl w:val="0"/>
          <w:numId w:val="48"/>
        </w:numPr>
        <w:ind w:left="426" w:hanging="426"/>
        <w:rPr>
          <w:ins w:id="323" w:author="Minsu Jeon" w:date="2024-03-05T11:37:00Z"/>
        </w:rPr>
      </w:pPr>
      <w:ins w:id="324" w:author="Minsu Jeon" w:date="2024-03-05T11:37:00Z">
        <w:r w:rsidRPr="008E2ACA">
          <w:t xml:space="preserve">balancing the benefits derived from new and advancing technologies against safety and security concerns, </w:t>
        </w:r>
      </w:ins>
    </w:p>
    <w:p w14:paraId="77879D33" w14:textId="77777777" w:rsidR="009B21B7" w:rsidRPr="008E2ACA" w:rsidRDefault="009B21B7" w:rsidP="009B21B7">
      <w:pPr>
        <w:pStyle w:val="BodyText"/>
        <w:numPr>
          <w:ilvl w:val="0"/>
          <w:numId w:val="48"/>
        </w:numPr>
        <w:ind w:left="426" w:hanging="426"/>
        <w:rPr>
          <w:ins w:id="325" w:author="Minsu Jeon" w:date="2024-03-05T11:37:00Z"/>
        </w:rPr>
      </w:pPr>
      <w:ins w:id="326" w:author="Minsu Jeon" w:date="2024-03-05T11:37:00Z">
        <w:r w:rsidRPr="008E2ACA">
          <w:t xml:space="preserve">assessing the impact on the environment and on international trade facilitation, </w:t>
        </w:r>
      </w:ins>
    </w:p>
    <w:p w14:paraId="28A6A471" w14:textId="77777777" w:rsidR="009B21B7" w:rsidRPr="008E2ACA" w:rsidRDefault="009B21B7" w:rsidP="009B21B7">
      <w:pPr>
        <w:pStyle w:val="BodyText"/>
        <w:numPr>
          <w:ilvl w:val="0"/>
          <w:numId w:val="48"/>
        </w:numPr>
        <w:ind w:left="426" w:hanging="426"/>
        <w:rPr>
          <w:ins w:id="327" w:author="Minsu Jeon" w:date="2024-03-05T11:37:00Z"/>
        </w:rPr>
      </w:pPr>
      <w:ins w:id="328" w:author="Minsu Jeon" w:date="2024-03-05T11:37:00Z">
        <w:r w:rsidRPr="008E2ACA">
          <w:t>assessing the impact on personnel, both on board and ashore.</w:t>
        </w:r>
      </w:ins>
    </w:p>
    <w:p w14:paraId="1BFF40B8" w14:textId="77777777" w:rsidR="009B21B7" w:rsidRPr="008E2ACA" w:rsidRDefault="009B21B7" w:rsidP="009B21B7">
      <w:pPr>
        <w:pStyle w:val="BodyText"/>
        <w:rPr>
          <w:ins w:id="329" w:author="Minsu Jeon" w:date="2024-03-05T11:37:00Z"/>
        </w:rPr>
      </w:pPr>
      <w:ins w:id="330" w:author="Minsu Jeon" w:date="2024-03-05T11:37:00Z">
        <w:r w:rsidRPr="008E2ACA">
          <w:t xml:space="preserve">MSC 98 (June 2017)) noted that the maritime sector was witnessing an increased deployment of MASS to deliver safe, cost-effective and high-quality results.  Significant academic and commercial research and development (R&amp;D) was ongoing on all aspects of MASS, including remotely controlled and autonomous navigation, vessel monitoring </w:t>
        </w:r>
        <w:r w:rsidRPr="008E2ACA">
          <w:lastRenderedPageBreak/>
          <w:t>and collision avoidance systems.  It was then agreed at MSC 98 to include the issue of marine autonomous surface ships (MASS) on its agenda and that this would be in the form of a scoping exercise to determine how the safe, secure and environmentally sound operation of MASS may be introduced in IMO instruments.</w:t>
        </w:r>
      </w:ins>
    </w:p>
    <w:p w14:paraId="2A629921" w14:textId="77777777" w:rsidR="009B21B7" w:rsidRPr="008E2ACA" w:rsidRDefault="009B21B7" w:rsidP="009B21B7">
      <w:pPr>
        <w:pStyle w:val="BodyText"/>
        <w:rPr>
          <w:ins w:id="331" w:author="Minsu Jeon" w:date="2024-03-05T11:37:00Z"/>
        </w:rPr>
      </w:pPr>
      <w:ins w:id="332" w:author="Minsu Jeon" w:date="2024-03-05T11:37:00Z">
        <w:r w:rsidRPr="008E2ACA">
          <w:t xml:space="preserve">Although technological solutions were being developed and deployed, delegations were of the view that there was a lack of clarity on the correct application of existing IMO instruments to MASS.  Following consideration, MSC 98 agreed to include in its 2018-2019 biennial agenda an output on "Regulatory scoping exercise (RSE) for the use of Maritime Autonomous Surface Ships (MASS)" with a target completion year of 2020. </w:t>
        </w:r>
      </w:ins>
    </w:p>
    <w:p w14:paraId="23994901" w14:textId="77777777" w:rsidR="009B21B7" w:rsidRPr="008E2ACA" w:rsidRDefault="009B21B7" w:rsidP="009B21B7">
      <w:pPr>
        <w:pStyle w:val="BodyText"/>
        <w:rPr>
          <w:ins w:id="333" w:author="Minsu Jeon" w:date="2024-03-05T11:37:00Z"/>
        </w:rPr>
      </w:pPr>
      <w:ins w:id="334" w:author="Minsu Jeon" w:date="2024-03-05T11:37:00Z">
        <w:r w:rsidRPr="008E2ACA">
          <w:t>At MSC 99 (May 2018), the Committee started to develop a framework for the RSE and defined the aim, the objective, the preliminary definition of MASS and degrees of autonomy, the list of mandatory instruments</w:t>
        </w:r>
        <w:r w:rsidRPr="008E2ACA">
          <w:rPr>
            <w:sz w:val="14"/>
            <w:szCs w:val="14"/>
          </w:rPr>
          <w:t xml:space="preserve"> </w:t>
        </w:r>
        <w:r w:rsidRPr="008E2ACA">
          <w:t xml:space="preserve">to be considered and the applicability in terms of type and size of ships. </w:t>
        </w:r>
      </w:ins>
    </w:p>
    <w:p w14:paraId="4A925FD0" w14:textId="77777777" w:rsidR="009B21B7" w:rsidRPr="008E2ACA" w:rsidRDefault="009B21B7" w:rsidP="009B21B7">
      <w:pPr>
        <w:pStyle w:val="BodyText"/>
        <w:rPr>
          <w:ins w:id="335" w:author="Minsu Jeon" w:date="2024-03-05T11:37:00Z"/>
        </w:rPr>
      </w:pPr>
      <w:ins w:id="336" w:author="Minsu Jeon" w:date="2024-03-05T11:37:00Z">
        <w:r w:rsidRPr="008E2ACA">
          <w:t>MSC 100 (December 2018) approved the framework for the RSE.</w:t>
        </w:r>
      </w:ins>
    </w:p>
    <w:p w14:paraId="6C728E18" w14:textId="77777777" w:rsidR="009B21B7" w:rsidRPr="008A329C" w:rsidRDefault="009B21B7" w:rsidP="009B21B7">
      <w:pPr>
        <w:pStyle w:val="BodyText"/>
        <w:numPr>
          <w:ilvl w:val="0"/>
          <w:numId w:val="48"/>
        </w:numPr>
        <w:ind w:left="426" w:hanging="426"/>
        <w:rPr>
          <w:ins w:id="337" w:author="Minsu Jeon" w:date="2024-03-05T11:37:00Z"/>
        </w:rPr>
      </w:pPr>
      <w:ins w:id="338" w:author="Minsu Jeon" w:date="2024-03-05T11:37:00Z">
        <w:r w:rsidRPr="008E2ACA">
          <w:t>The aim of the RSE was</w:t>
        </w:r>
        <w:r w:rsidRPr="008A329C">
          <w:t xml:space="preserve"> to determine how safe, secure and environmentally sound MASS operations might be addressed in IMO instruments.</w:t>
        </w:r>
        <w:r w:rsidRPr="008E2ACA">
          <w:t xml:space="preserve"> </w:t>
        </w:r>
      </w:ins>
    </w:p>
    <w:p w14:paraId="01C21F44" w14:textId="77777777" w:rsidR="009B21B7" w:rsidRPr="008E2ACA" w:rsidRDefault="009B21B7" w:rsidP="009B21B7">
      <w:pPr>
        <w:pStyle w:val="BodyText"/>
        <w:numPr>
          <w:ilvl w:val="0"/>
          <w:numId w:val="48"/>
        </w:numPr>
        <w:ind w:left="426" w:hanging="426"/>
        <w:rPr>
          <w:ins w:id="339" w:author="Minsu Jeon" w:date="2024-03-05T11:37:00Z"/>
        </w:rPr>
      </w:pPr>
      <w:ins w:id="340" w:author="Minsu Jeon" w:date="2024-03-05T11:37:00Z">
        <w:r w:rsidRPr="008E2ACA">
          <w:t>The objective of the RSE on MASS conducted by MSC was to assess the degree to which the existing regulatory framework under its purview might be affected in order to address MASS operations.</w:t>
        </w:r>
      </w:ins>
    </w:p>
    <w:p w14:paraId="0F362097" w14:textId="77777777" w:rsidR="009B21B7" w:rsidRPr="008E2ACA" w:rsidRDefault="009B21B7" w:rsidP="009B21B7">
      <w:pPr>
        <w:pStyle w:val="BodyText"/>
        <w:rPr>
          <w:ins w:id="341" w:author="Minsu Jeon" w:date="2024-03-05T11:37:00Z"/>
        </w:rPr>
      </w:pPr>
      <w:ins w:id="342" w:author="Minsu Jeon" w:date="2024-03-05T11:37:00Z">
        <w:r w:rsidRPr="008E2ACA">
          <w:t>For the purpose of the RSE, "MASS" was defined as “a ship which, to a varying degree, can operate independent of human interaction”.</w:t>
        </w:r>
      </w:ins>
    </w:p>
    <w:p w14:paraId="2A8CECC4" w14:textId="77777777" w:rsidR="009B21B7" w:rsidRPr="008E2ACA" w:rsidRDefault="009B21B7" w:rsidP="009B21B7">
      <w:pPr>
        <w:pStyle w:val="BodyText"/>
        <w:rPr>
          <w:ins w:id="343" w:author="Minsu Jeon" w:date="2024-03-05T11:37:00Z"/>
        </w:rPr>
      </w:pPr>
      <w:ins w:id="344" w:author="Minsu Jeon" w:date="2024-03-05T11:37:00Z">
        <w:r w:rsidRPr="008E2ACA">
          <w:t xml:space="preserve">To facilitate the process of the RSE, the degrees of autonomy were organised as follows: </w:t>
        </w:r>
      </w:ins>
    </w:p>
    <w:p w14:paraId="7B63F69D" w14:textId="77777777" w:rsidR="009B21B7" w:rsidRPr="008E2ACA" w:rsidRDefault="009B21B7" w:rsidP="009B21B7">
      <w:pPr>
        <w:pStyle w:val="BodyText"/>
        <w:numPr>
          <w:ilvl w:val="0"/>
          <w:numId w:val="47"/>
        </w:numPr>
        <w:ind w:left="567" w:hanging="567"/>
        <w:rPr>
          <w:ins w:id="345" w:author="Minsu Jeon" w:date="2024-03-05T11:37:00Z"/>
        </w:rPr>
      </w:pPr>
      <w:ins w:id="346" w:author="Minsu Jeon" w:date="2024-03-05T11:37:00Z">
        <w:r w:rsidRPr="008E2ACA">
          <w:rPr>
            <w:u w:val="single"/>
          </w:rPr>
          <w:t>Degree One</w:t>
        </w:r>
        <w:r w:rsidRPr="008E2ACA">
          <w:t xml:space="preserve">: Ship with automated processes and decision support: Seafarers are on board to operate and control shipboard systems and functions. Some operations may be automated and at times be unsupervised but with seafarers on board ready to take control. </w:t>
        </w:r>
      </w:ins>
    </w:p>
    <w:p w14:paraId="44F8D5F4" w14:textId="77777777" w:rsidR="009B21B7" w:rsidRPr="008E2ACA" w:rsidRDefault="009B21B7" w:rsidP="009B21B7">
      <w:pPr>
        <w:pStyle w:val="BodyText"/>
        <w:numPr>
          <w:ilvl w:val="0"/>
          <w:numId w:val="47"/>
        </w:numPr>
        <w:ind w:left="567" w:hanging="567"/>
        <w:rPr>
          <w:ins w:id="347" w:author="Minsu Jeon" w:date="2024-03-05T11:37:00Z"/>
        </w:rPr>
      </w:pPr>
      <w:ins w:id="348" w:author="Minsu Jeon" w:date="2024-03-05T11:37:00Z">
        <w:r w:rsidRPr="008A329C">
          <w:rPr>
            <w:u w:val="single"/>
          </w:rPr>
          <w:t xml:space="preserve">Degree </w:t>
        </w:r>
        <w:r w:rsidRPr="008E2ACA">
          <w:rPr>
            <w:u w:val="single"/>
          </w:rPr>
          <w:t>Two</w:t>
        </w:r>
        <w:r w:rsidRPr="008E2ACA">
          <w:t xml:space="preserve">: Remotely controlled ship with seafarers on board: The ship is controlled and operated from another location. Seafarers are available on board to take control and to operate the shipboard systems and functions. MSC.1/Circ.1638 Annex, page 4 </w:t>
        </w:r>
      </w:ins>
    </w:p>
    <w:p w14:paraId="1934C14B" w14:textId="77777777" w:rsidR="009B21B7" w:rsidRDefault="009B21B7" w:rsidP="009B21B7">
      <w:pPr>
        <w:pStyle w:val="BodyText"/>
        <w:numPr>
          <w:ilvl w:val="0"/>
          <w:numId w:val="47"/>
        </w:numPr>
        <w:ind w:left="567" w:hanging="567"/>
        <w:rPr>
          <w:ins w:id="349" w:author="Minsu Jeon" w:date="2024-03-05T11:37:00Z"/>
        </w:rPr>
      </w:pPr>
      <w:ins w:id="350" w:author="Minsu Jeon" w:date="2024-03-05T11:37:00Z">
        <w:r w:rsidRPr="008A329C">
          <w:rPr>
            <w:u w:val="single"/>
          </w:rPr>
          <w:t xml:space="preserve">Degree </w:t>
        </w:r>
        <w:r w:rsidRPr="008E2ACA">
          <w:rPr>
            <w:u w:val="single"/>
          </w:rPr>
          <w:t>Three</w:t>
        </w:r>
        <w:r w:rsidRPr="008E2ACA">
          <w:t xml:space="preserve">: Remotely controlled ship without seafarers on board: The ship is controlled and operated from another location. There are no seafarers on board. </w:t>
        </w:r>
      </w:ins>
    </w:p>
    <w:p w14:paraId="17E810F2" w14:textId="77777777" w:rsidR="009B21B7" w:rsidRPr="008E2ACA" w:rsidRDefault="009B21B7" w:rsidP="009B21B7">
      <w:pPr>
        <w:pStyle w:val="BodyText"/>
        <w:numPr>
          <w:ilvl w:val="0"/>
          <w:numId w:val="47"/>
        </w:numPr>
        <w:ind w:left="567" w:hanging="567"/>
        <w:rPr>
          <w:ins w:id="351" w:author="Minsu Jeon" w:date="2024-03-05T11:37:00Z"/>
        </w:rPr>
      </w:pPr>
      <w:ins w:id="352" w:author="Minsu Jeon" w:date="2024-03-05T11:37:00Z">
        <w:r w:rsidRPr="00653465">
          <w:rPr>
            <w:u w:val="single"/>
          </w:rPr>
          <w:t>Degree Four</w:t>
        </w:r>
        <w:r w:rsidRPr="008E2ACA">
          <w:t xml:space="preserve">: Fully autonomous ship: The operating system of the ship is able to make decisions and determine actions by itself. </w:t>
        </w:r>
      </w:ins>
    </w:p>
    <w:p w14:paraId="3CDEDE52" w14:textId="77777777" w:rsidR="009B21B7" w:rsidRPr="008E2ACA" w:rsidRDefault="009B21B7" w:rsidP="009B21B7">
      <w:pPr>
        <w:pStyle w:val="BodyText"/>
        <w:rPr>
          <w:ins w:id="353" w:author="Minsu Jeon" w:date="2024-03-05T11:37:00Z"/>
          <w:rFonts w:eastAsia="Times New Roman" w:cstheme="minorHAnsi"/>
          <w:color w:val="141624"/>
        </w:rPr>
      </w:pPr>
      <w:ins w:id="354" w:author="Minsu Jeon" w:date="2024-03-05T11:37:00Z">
        <w:r w:rsidRPr="008E2ACA">
          <w:t>The degrees of autonomy listed above does not represent a hierarchical order.  It should be noted that MASS could be operating at one or more degrees of autonomy for the duration of a single voyage.</w:t>
        </w:r>
      </w:ins>
    </w:p>
    <w:p w14:paraId="4D03B16D" w14:textId="77777777" w:rsidR="009B21B7" w:rsidRPr="002B0831" w:rsidRDefault="009B21B7" w:rsidP="009B21B7">
      <w:pPr>
        <w:pStyle w:val="BodyText"/>
        <w:rPr>
          <w:ins w:id="355" w:author="Minsu Jeon" w:date="2024-03-05T11:37:00Z"/>
        </w:rPr>
      </w:pPr>
      <w:ins w:id="356" w:author="Minsu Jeon" w:date="2024-03-05T11:37:00Z">
        <w:r w:rsidRPr="008426A0">
          <w:rPr>
            <w:i/>
            <w:iCs/>
            <w:lang w:val="en-US"/>
          </w:rPr>
          <w:t>Note</w:t>
        </w:r>
        <w:r>
          <w:rPr>
            <w:lang w:val="en-US"/>
          </w:rPr>
          <w:t xml:space="preserve">: </w:t>
        </w:r>
        <w:r w:rsidRPr="002B0831">
          <w:rPr>
            <w:lang w:val="en-US"/>
          </w:rPr>
          <w:t xml:space="preserve">It is important that IALA, in general, </w:t>
        </w:r>
        <w:r>
          <w:rPr>
            <w:lang w:val="en-US"/>
          </w:rPr>
          <w:t xml:space="preserve">does </w:t>
        </w:r>
        <w:r w:rsidRPr="002B0831">
          <w:rPr>
            <w:lang w:val="en-US"/>
          </w:rPr>
          <w:t xml:space="preserve">not use the degrees of autonomy listed above as </w:t>
        </w:r>
        <w:r>
          <w:rPr>
            <w:lang w:val="en-US"/>
          </w:rPr>
          <w:t xml:space="preserve">the </w:t>
        </w:r>
        <w:r w:rsidRPr="002B0831">
          <w:rPr>
            <w:lang w:val="en-US"/>
          </w:rPr>
          <w:t>basic structure in IALA MASS publications, as they are expected to be changed</w:t>
        </w:r>
        <w:r>
          <w:rPr>
            <w:lang w:val="en-US"/>
          </w:rPr>
          <w:t>,</w:t>
        </w:r>
        <w:r w:rsidRPr="002B0831">
          <w:rPr>
            <w:lang w:val="en-US"/>
          </w:rPr>
          <w:t xml:space="preserve"> or even removed in the forthcoming IMO MASS process</w:t>
        </w:r>
        <w:r>
          <w:rPr>
            <w:lang w:val="en-US"/>
          </w:rPr>
          <w:t>, with discussions commencing at MSC 105.</w:t>
        </w:r>
      </w:ins>
    </w:p>
    <w:p w14:paraId="21BA80EF" w14:textId="77777777" w:rsidR="009B21B7" w:rsidRPr="008E2ACA" w:rsidRDefault="009B21B7" w:rsidP="009B21B7">
      <w:pPr>
        <w:pStyle w:val="BodyText"/>
        <w:rPr>
          <w:ins w:id="357" w:author="Minsu Jeon" w:date="2024-03-05T11:37:00Z"/>
        </w:rPr>
      </w:pPr>
      <w:ins w:id="358" w:author="Minsu Jeon" w:date="2024-03-05T11:37:00Z">
        <w:r w:rsidRPr="008E2ACA">
          <w:t>MSC 101 (June 2019) approved Interim guidelines for MASS trials (IMO MSC.1/Circ.1604).  Among others, the guidelines indicate that trials should be conducted in a manner that provides at least the same degree of safety, security and protection of the environment as provided by the relevant instruments. Risks associated with the trials should be appropriately identified and measures to reduce the risks, to as low as reasonably practicable and acceptable, should be put in place.</w:t>
        </w:r>
      </w:ins>
    </w:p>
    <w:p w14:paraId="0AF11E9A" w14:textId="77777777" w:rsidR="009B21B7" w:rsidRPr="008E2ACA" w:rsidRDefault="009B21B7" w:rsidP="009B21B7">
      <w:pPr>
        <w:pStyle w:val="BodyText"/>
        <w:rPr>
          <w:ins w:id="359" w:author="Minsu Jeon" w:date="2024-03-05T11:37:00Z"/>
        </w:rPr>
      </w:pPr>
      <w:ins w:id="360" w:author="Minsu Jeon" w:date="2024-03-05T11:37:00Z">
        <w:r w:rsidRPr="008E2ACA">
          <w:t>It is important to recognise that an autonomous vessel does not mean an unmanned vessel: an autonomous vessel may still be manned.</w:t>
        </w:r>
      </w:ins>
    </w:p>
    <w:p w14:paraId="5F2FC240" w14:textId="77777777" w:rsidR="009B21B7" w:rsidRPr="008E2ACA" w:rsidRDefault="009B21B7" w:rsidP="009B21B7">
      <w:pPr>
        <w:pStyle w:val="BodyText"/>
        <w:rPr>
          <w:ins w:id="361" w:author="Minsu Jeon" w:date="2024-03-05T11:37:00Z"/>
        </w:rPr>
      </w:pPr>
      <w:ins w:id="362" w:author="Minsu Jeon" w:date="2024-03-05T11:37:00Z">
        <w:r w:rsidRPr="008E2ACA">
          <w:t xml:space="preserve">At the MSC 103 (May 2021), the </w:t>
        </w:r>
        <w:r w:rsidRPr="008E2ACA">
          <w:rPr>
            <w:i/>
            <w:iCs/>
          </w:rPr>
          <w:t>Outcome of the regulatory Scoping Exercise for the use of Maritime Autonomous Surface Ships (MASS) was approved</w:t>
        </w:r>
        <w:r w:rsidRPr="008E2ACA">
          <w:t xml:space="preserve">, which provides the assessment of the degree to which the existing regulatory framework under purview of the MSC might be affected to address MASS operations.  It further provides guidance to the MSC and interested parties to identify, select and decide on future work on MASS and, as such, facilitate the preparation of requests for, and consideration and approval of, new outputs. </w:t>
        </w:r>
      </w:ins>
    </w:p>
    <w:p w14:paraId="463BF5F4" w14:textId="77777777" w:rsidR="009B21B7" w:rsidRPr="008E2ACA" w:rsidRDefault="009B21B7" w:rsidP="009B21B7">
      <w:pPr>
        <w:pStyle w:val="BodyText"/>
        <w:rPr>
          <w:ins w:id="363" w:author="Minsu Jeon" w:date="2024-03-05T11:37:00Z"/>
        </w:rPr>
      </w:pPr>
      <w:ins w:id="364" w:author="Minsu Jeon" w:date="2024-03-05T11:37:00Z">
        <w:r w:rsidRPr="008E2ACA">
          <w:lastRenderedPageBreak/>
          <w:t xml:space="preserve">Member States and international organizations were invited to take the annex into account when proposing future work on MASS for consideration by the MSC and bring it to the attention of shipowners, operators, academia and all other parties concerned. </w:t>
        </w:r>
      </w:ins>
    </w:p>
    <w:p w14:paraId="05577047" w14:textId="77777777" w:rsidR="009B21B7" w:rsidRPr="008E2ACA" w:rsidRDefault="009B21B7" w:rsidP="009B21B7">
      <w:pPr>
        <w:pStyle w:val="BodyText"/>
        <w:rPr>
          <w:ins w:id="365" w:author="Minsu Jeon" w:date="2024-03-05T11:37:00Z"/>
        </w:rPr>
      </w:pPr>
      <w:ins w:id="366" w:author="Minsu Jeon" w:date="2024-03-05T11:37:00Z">
        <w:r w:rsidRPr="008E2ACA">
          <w:t>The key result was to develop an international code for MASS (similar to Polar code), then work on common gaps and themes, plus further cooperation amongst various committees with MASS tasks (Legal Committee (LEG) and Facilitation Committees (FAL)).</w:t>
        </w:r>
      </w:ins>
    </w:p>
    <w:p w14:paraId="067B1715" w14:textId="77777777" w:rsidR="009B21B7" w:rsidRDefault="009B21B7" w:rsidP="009B21B7">
      <w:pPr>
        <w:pStyle w:val="BodyText"/>
        <w:rPr>
          <w:ins w:id="367" w:author="Minsu Jeon" w:date="2024-03-05T11:37:00Z"/>
        </w:rPr>
      </w:pPr>
      <w:ins w:id="368" w:author="Minsu Jeon" w:date="2024-03-05T11:37:00Z">
        <w:r w:rsidRPr="008E2ACA">
          <w:t>MSC 104 decided to establish an agenda item for developing a goal-based MASS instrument, and then at MSC105 (April 2022) commence work with a roadmap for further work (up until 2025)</w:t>
        </w:r>
        <w:r>
          <w:t xml:space="preserve"> and a non-mandatory MASS code (with a view to adoption in 2024) to be followed by a mandatory MASS Codes (envisaged to enter into force on 1 Jan 2028)</w:t>
        </w:r>
        <w:r w:rsidRPr="008E2ACA">
          <w:t xml:space="preserve">. </w:t>
        </w:r>
      </w:ins>
    </w:p>
    <w:p w14:paraId="1F77309D" w14:textId="03BC48EC" w:rsidR="007323C0" w:rsidDel="009B21B7" w:rsidRDefault="007323C0" w:rsidP="00CF6EC7">
      <w:pPr>
        <w:pStyle w:val="BodyText"/>
        <w:rPr>
          <w:del w:id="369" w:author="Minsu Jeon" w:date="2024-03-05T11:37:00Z"/>
        </w:rPr>
      </w:pPr>
      <w:ins w:id="370" w:author="Jillian Carson-Jackson" w:date="2023-09-18T19:25:00Z">
        <w:del w:id="371" w:author="Minsu Jeon" w:date="2024-03-05T11:37:00Z">
          <w:r w:rsidDel="009B21B7">
            <w:delText>Liaise with M Trent</w:delText>
          </w:r>
        </w:del>
      </w:ins>
    </w:p>
    <w:p w14:paraId="4940C57E" w14:textId="77777777" w:rsidR="00425189" w:rsidRPr="00CF6EC7" w:rsidRDefault="00425189" w:rsidP="00CF6EC7">
      <w:pPr>
        <w:pStyle w:val="BodyText"/>
      </w:pPr>
    </w:p>
    <w:p w14:paraId="024B7D31" w14:textId="72DD06D1" w:rsidR="00816606" w:rsidRDefault="00425189" w:rsidP="00816606">
      <w:pPr>
        <w:pStyle w:val="Heading2"/>
      </w:pPr>
      <w:bookmarkStart w:id="372" w:name="_Toc137143698"/>
      <w:del w:id="373" w:author="Minsu Jeon" w:date="2024-03-06T14:28:00Z">
        <w:r w:rsidDel="002C388C">
          <w:delText>[</w:delText>
        </w:r>
      </w:del>
      <w:r>
        <w:t>IMO’s MASS</w:t>
      </w:r>
      <w:del w:id="374" w:author="Minsu Jeon" w:date="2024-03-06T14:28:00Z">
        <w:r w:rsidDel="002C388C">
          <w:delText>]</w:delText>
        </w:r>
      </w:del>
      <w:r>
        <w:t xml:space="preserve"> Code structure and relation to IMO Instruments</w:t>
      </w:r>
      <w:bookmarkEnd w:id="372"/>
    </w:p>
    <w:p w14:paraId="261040E6" w14:textId="77777777" w:rsidR="00CF6EC7" w:rsidRDefault="00CF6EC7" w:rsidP="00CF6EC7">
      <w:pPr>
        <w:pStyle w:val="Heading2separationline"/>
      </w:pPr>
    </w:p>
    <w:p w14:paraId="7BD3BCED" w14:textId="183DCB47" w:rsidR="00CF6EC7" w:rsidRDefault="007323C0" w:rsidP="00CF6EC7">
      <w:pPr>
        <w:pStyle w:val="BodyText"/>
        <w:rPr>
          <w:ins w:id="375" w:author="Jillian Carson-Jackson" w:date="2023-09-18T19:25:00Z"/>
          <w:rStyle w:val="BodyTextChar"/>
        </w:rPr>
      </w:pPr>
      <w:ins w:id="376" w:author="Jillian Carson-Jackson" w:date="2023-09-18T19:24:00Z">
        <w:r>
          <w:rPr>
            <w:rStyle w:val="BodyTextChar"/>
          </w:rPr>
          <w:t>Base on the overview of the IMO draft code</w:t>
        </w:r>
      </w:ins>
    </w:p>
    <w:p w14:paraId="5DC07AEF" w14:textId="157546A8" w:rsidR="007323C0" w:rsidDel="002C388C" w:rsidRDefault="007323C0" w:rsidP="00CF6EC7">
      <w:pPr>
        <w:pStyle w:val="BodyText"/>
        <w:rPr>
          <w:del w:id="377" w:author="Minsu Jeon" w:date="2024-03-06T14:28:00Z"/>
          <w:rStyle w:val="BodyTextChar"/>
        </w:rPr>
      </w:pPr>
      <w:ins w:id="378" w:author="Jillian Carson-Jackson" w:date="2023-09-18T19:25:00Z">
        <w:del w:id="379" w:author="Minsu Jeon" w:date="2024-03-06T14:28:00Z">
          <w:r w:rsidDel="002C388C">
            <w:rPr>
              <w:rStyle w:val="BodyTextChar"/>
            </w:rPr>
            <w:delText xml:space="preserve">Liaise with M </w:delText>
          </w:r>
        </w:del>
      </w:ins>
      <w:ins w:id="380" w:author="Jillian Carson-Jackson" w:date="2023-09-18T19:26:00Z">
        <w:del w:id="381" w:author="Minsu Jeon" w:date="2024-03-06T14:28:00Z">
          <w:r w:rsidDel="002C388C">
            <w:rPr>
              <w:rStyle w:val="BodyTextChar"/>
            </w:rPr>
            <w:delText>Trent</w:delText>
          </w:r>
        </w:del>
      </w:ins>
    </w:p>
    <w:p w14:paraId="09ED171B" w14:textId="77777777" w:rsidR="00425189" w:rsidRPr="00CF6EC7" w:rsidRDefault="00425189" w:rsidP="00CF6EC7">
      <w:pPr>
        <w:pStyle w:val="BodyText"/>
      </w:pPr>
    </w:p>
    <w:p w14:paraId="65C4CA76" w14:textId="1300C504" w:rsidR="00E92E1C" w:rsidRDefault="00425189" w:rsidP="00816606">
      <w:pPr>
        <w:pStyle w:val="Heading2"/>
        <w:rPr>
          <w:ins w:id="382" w:author="Jillian Carson-Jackson" w:date="2023-04-13T19:43:00Z"/>
        </w:rPr>
      </w:pPr>
      <w:bookmarkStart w:id="383" w:name="_Toc137143699"/>
      <w:r>
        <w:t>Terminology and Defintions</w:t>
      </w:r>
      <w:bookmarkEnd w:id="383"/>
    </w:p>
    <w:p w14:paraId="50C34C8B" w14:textId="77777777" w:rsidR="00561854" w:rsidRDefault="00561854" w:rsidP="00561854">
      <w:pPr>
        <w:pStyle w:val="Heading2separationline"/>
        <w:rPr>
          <w:ins w:id="384" w:author="Jillian Carson-Jackson" w:date="2023-04-13T19:43:00Z"/>
        </w:rPr>
      </w:pPr>
    </w:p>
    <w:p w14:paraId="51A06FC1" w14:textId="6C46718A" w:rsidR="00561854" w:rsidRDefault="00561854" w:rsidP="00561854">
      <w:pPr>
        <w:pStyle w:val="BodyText"/>
        <w:rPr>
          <w:ins w:id="385" w:author="Jillian Carson-Jackson" w:date="2023-04-13T19:47:00Z"/>
        </w:rPr>
      </w:pPr>
      <w:ins w:id="386" w:author="Jillian Carson-Jackson" w:date="2023-04-13T19:43:00Z">
        <w:r>
          <w:t>Note the terminology develo</w:t>
        </w:r>
      </w:ins>
      <w:ins w:id="387" w:author="Jillian Carson-Jackson" w:date="2023-04-13T19:44:00Z">
        <w:r>
          <w:t>ping at IMO, ISO, DNV</w:t>
        </w:r>
      </w:ins>
    </w:p>
    <w:p w14:paraId="204A2CAF" w14:textId="44516A8D" w:rsidR="00561854" w:rsidRDefault="00561854">
      <w:pPr>
        <w:pStyle w:val="BodyText"/>
        <w:rPr>
          <w:ins w:id="388" w:author="Jillian Carson-Jackson" w:date="2023-09-18T19:26:00Z"/>
        </w:rPr>
      </w:pPr>
      <w:ins w:id="389" w:author="Jillian Carson-Jackson" w:date="2023-04-13T19:47:00Z">
        <w:r>
          <w:t xml:space="preserve">There will be fluidity in this section </w:t>
        </w:r>
      </w:ins>
    </w:p>
    <w:p w14:paraId="414C2CFE" w14:textId="5A6B6890" w:rsidR="007323C0" w:rsidRPr="00561854" w:rsidDel="002C388C" w:rsidRDefault="007323C0" w:rsidP="00FD6722">
      <w:pPr>
        <w:pStyle w:val="BodyText"/>
        <w:rPr>
          <w:del w:id="390" w:author="Minsu Jeon" w:date="2024-03-06T14:28:00Z"/>
        </w:rPr>
      </w:pPr>
      <w:ins w:id="391" w:author="Jillian Carson-Jackson" w:date="2023-09-18T19:26:00Z">
        <w:r>
          <w:t>Bring over appropriate existing text</w:t>
        </w:r>
      </w:ins>
    </w:p>
    <w:p w14:paraId="3B36FDEB" w14:textId="77777777" w:rsidR="00425189" w:rsidRDefault="00425189" w:rsidP="00425189">
      <w:pPr>
        <w:pStyle w:val="BodyText"/>
        <w:rPr>
          <w:ins w:id="392" w:author="Minsu Jeon" w:date="2024-03-05T11:40:00Z"/>
          <w:caps/>
        </w:rPr>
      </w:pPr>
    </w:p>
    <w:p w14:paraId="4F016793" w14:textId="7CA07819" w:rsidR="00DC1232" w:rsidRPr="00DC1232" w:rsidDel="00DC1232" w:rsidRDefault="00DC1232">
      <w:pPr>
        <w:pStyle w:val="Heading1"/>
        <w:suppressAutoHyphens/>
        <w:rPr>
          <w:del w:id="393" w:author="Minsu Jeon" w:date="2024-03-05T11:41:00Z"/>
          <w:caps w:val="0"/>
          <w:rPrChange w:id="394" w:author="Minsu Jeon" w:date="2024-03-05T11:40:00Z">
            <w:rPr>
              <w:del w:id="395" w:author="Minsu Jeon" w:date="2024-03-05T11:41:00Z"/>
              <w:caps/>
            </w:rPr>
          </w:rPrChange>
        </w:rPr>
        <w:pPrChange w:id="396" w:author="Minsu Jeon" w:date="2024-03-05T11:40:00Z">
          <w:pPr>
            <w:pStyle w:val="BodyText"/>
          </w:pPr>
        </w:pPrChange>
      </w:pPr>
    </w:p>
    <w:p w14:paraId="662BF8E3" w14:textId="77777777" w:rsidR="00DC1232" w:rsidRDefault="00DC1232" w:rsidP="00425189">
      <w:pPr>
        <w:pStyle w:val="BodyText"/>
        <w:rPr>
          <w:caps/>
        </w:rPr>
      </w:pPr>
    </w:p>
    <w:p w14:paraId="480F2207" w14:textId="4308F11E" w:rsidR="009A706B" w:rsidRDefault="00C52223" w:rsidP="00CF6EC7">
      <w:pPr>
        <w:pStyle w:val="Heading1"/>
        <w:suppressAutoHyphens/>
        <w:rPr>
          <w:caps w:val="0"/>
        </w:rPr>
      </w:pPr>
      <w:bookmarkStart w:id="397" w:name="_Toc137143700"/>
      <w:ins w:id="398" w:author="Jillian Carson-Jackson" w:date="2023-04-13T19:55:00Z">
        <w:del w:id="399" w:author="Minsu Jeon" w:date="2024-03-06T14:28:00Z">
          <w:r w:rsidDel="002C388C">
            <w:rPr>
              <w:caps w:val="0"/>
            </w:rPr>
            <w:delText>[</w:delText>
          </w:r>
        </w:del>
      </w:ins>
      <w:r w:rsidR="00425189">
        <w:rPr>
          <w:caps w:val="0"/>
        </w:rPr>
        <w:t>IALA and MASS</w:t>
      </w:r>
      <w:ins w:id="400" w:author="Jillian Carson-Jackson" w:date="2023-04-13T19:55:00Z">
        <w:del w:id="401" w:author="Minsu Jeon" w:date="2024-03-06T14:28:00Z">
          <w:r w:rsidDel="002C388C">
            <w:rPr>
              <w:caps w:val="0"/>
            </w:rPr>
            <w:delText>]</w:delText>
          </w:r>
        </w:del>
      </w:ins>
      <w:bookmarkEnd w:id="397"/>
    </w:p>
    <w:p w14:paraId="55BC943F" w14:textId="77777777" w:rsidR="00CF6EC7" w:rsidRDefault="00CF6EC7" w:rsidP="00CF6EC7">
      <w:pPr>
        <w:pStyle w:val="Heading1separationline"/>
      </w:pPr>
    </w:p>
    <w:p w14:paraId="772DD284" w14:textId="77777777" w:rsidR="008F2366" w:rsidRPr="008E2ACA" w:rsidRDefault="008F2366" w:rsidP="008F2366">
      <w:pPr>
        <w:pStyle w:val="BodyText"/>
        <w:rPr>
          <w:ins w:id="402" w:author="Minsu Jeon" w:date="2024-03-05T11:35:00Z"/>
        </w:rPr>
      </w:pPr>
      <w:commentRangeStart w:id="403"/>
      <w:ins w:id="404" w:author="Minsu Jeon" w:date="2024-03-05T11:35:00Z">
        <w:r w:rsidRPr="00494EF8">
          <w:t>During an IALA workshop on MASS it was identified that non</w:t>
        </w:r>
        <w:r>
          <w:t>-</w:t>
        </w:r>
        <w:r w:rsidRPr="00494EF8">
          <w:t>SOLAS i</w:t>
        </w:r>
        <w:r>
          <w:t>.</w:t>
        </w:r>
        <w:r w:rsidRPr="00494EF8">
          <w:t>e</w:t>
        </w:r>
        <w:r>
          <w:t>.</w:t>
        </w:r>
        <w:r w:rsidRPr="00494EF8">
          <w:t xml:space="preserve"> less than </w:t>
        </w:r>
        <w:r w:rsidRPr="00653465">
          <w:t>3</w:t>
        </w:r>
        <w:r w:rsidRPr="00156CA7">
          <w:t>00</w:t>
        </w:r>
        <w:r w:rsidRPr="00494EF8">
          <w:t xml:space="preserve"> GT or less than 24 metres in length vessels are already operating at level 3 and level 4 in some parts of the world either in trials or for purposes such hydrographic survey and or other data acquisition e</w:t>
        </w:r>
        <w:r>
          <w:t>.</w:t>
        </w:r>
        <w:r w:rsidRPr="00494EF8">
          <w:t>g</w:t>
        </w:r>
        <w:r>
          <w:t>.</w:t>
        </w:r>
        <w:r w:rsidRPr="00494EF8">
          <w:t xml:space="preserve"> Metocean</w:t>
        </w:r>
        <w:r>
          <w:t>.</w:t>
        </w:r>
      </w:ins>
    </w:p>
    <w:p w14:paraId="33F20B6A" w14:textId="77777777" w:rsidR="008F2366" w:rsidRPr="00CF6EC7" w:rsidRDefault="008F2366" w:rsidP="008F2366">
      <w:pPr>
        <w:pStyle w:val="BodyText"/>
        <w:rPr>
          <w:ins w:id="405" w:author="Minsu Jeon" w:date="2024-03-05T11:35:00Z"/>
        </w:rPr>
      </w:pPr>
      <w:ins w:id="406" w:author="Minsu Jeon" w:date="2024-03-05T11:35:00Z">
        <w:r w:rsidRPr="008E2ACA">
          <w:t xml:space="preserve">Both physical and electronic AtoN have a significant role to play in the MASS domain as this </w:t>
        </w:r>
        <w:commentRangeStart w:id="407"/>
        <w:commentRangeStart w:id="408"/>
        <w:r w:rsidRPr="008E2ACA">
          <w:t>matures</w:t>
        </w:r>
        <w:commentRangeEnd w:id="407"/>
        <w:r>
          <w:rPr>
            <w:rStyle w:val="CommentReference"/>
          </w:rPr>
          <w:commentReference w:id="407"/>
        </w:r>
        <w:commentRangeEnd w:id="408"/>
        <w:r>
          <w:rPr>
            <w:rStyle w:val="CommentReference"/>
          </w:rPr>
          <w:commentReference w:id="408"/>
        </w:r>
        <w:r w:rsidRPr="008E2ACA">
          <w:t xml:space="preserve">. </w:t>
        </w:r>
        <w:r>
          <w:t xml:space="preserve">For MASS operation ship and shore site systems interact intensively and a new understanding of shore site support must be found. </w:t>
        </w:r>
        <w:commentRangeEnd w:id="403"/>
        <w:r>
          <w:rPr>
            <w:rStyle w:val="CommentReference"/>
          </w:rPr>
          <w:commentReference w:id="403"/>
        </w:r>
      </w:ins>
    </w:p>
    <w:p w14:paraId="0766EB8F" w14:textId="77777777" w:rsidR="00425189" w:rsidRDefault="00425189" w:rsidP="00425189">
      <w:pPr>
        <w:pStyle w:val="BodyText"/>
      </w:pPr>
    </w:p>
    <w:p w14:paraId="7622180E" w14:textId="77777777" w:rsidR="00453CBB" w:rsidRDefault="00453CBB" w:rsidP="00453CBB">
      <w:pPr>
        <w:pStyle w:val="BodyText"/>
        <w:rPr>
          <w:ins w:id="409" w:author="Minsu Jeon" w:date="2024-03-05T11:38:00Z"/>
          <w:rStyle w:val="BodyTextChar"/>
        </w:rPr>
      </w:pPr>
      <w:commentRangeStart w:id="410"/>
      <w:ins w:id="411" w:author="Minsu Jeon" w:date="2024-03-05T11:38:00Z">
        <w:r w:rsidRPr="00494EF8">
          <w:rPr>
            <w:rStyle w:val="BodyTextChar"/>
          </w:rPr>
          <w:t>MASS operations cannot be viewed in isolation but as an addition to the broad range of vessel types and users in the current maritime domain.</w:t>
        </w:r>
        <w:r>
          <w:rPr>
            <w:rStyle w:val="BodyTextChar"/>
          </w:rPr>
          <w:t xml:space="preserve"> To this end the 2023 edition of the IALA Maritime Buoyage System (MBS) has been updated and states</w:t>
        </w:r>
        <w:commentRangeEnd w:id="410"/>
        <w:r>
          <w:rPr>
            <w:rStyle w:val="CommentReference"/>
          </w:rPr>
          <w:commentReference w:id="410"/>
        </w:r>
        <w:r>
          <w:rPr>
            <w:rStyle w:val="BodyTextChar"/>
          </w:rPr>
          <w:t>:-</w:t>
        </w:r>
      </w:ins>
    </w:p>
    <w:p w14:paraId="1501B51E" w14:textId="77777777" w:rsidR="00453CBB" w:rsidRDefault="00453CBB" w:rsidP="00453CBB">
      <w:pPr>
        <w:pStyle w:val="BodyText"/>
        <w:rPr>
          <w:ins w:id="412" w:author="Minsu Jeon" w:date="2024-03-05T11:38:00Z"/>
          <w:rStyle w:val="BodyTextChar"/>
          <w:color w:val="000000"/>
        </w:rPr>
      </w:pPr>
      <w:ins w:id="413" w:author="Minsu Jeon" w:date="2024-03-05T11:38:00Z">
        <w:r>
          <w:rPr>
            <w:rStyle w:val="BodyTextChar"/>
          </w:rPr>
          <w:t>“</w:t>
        </w:r>
        <w:r w:rsidRPr="008E2ACA">
          <w:rPr>
            <w:rStyle w:val="BodyTextChar"/>
          </w:rPr>
          <w:t>Current applications, marks and signals exhibited by AtoN as described in the MBS apply to all vessels, including MASS.  MASS operate with varying degrees of autonomy and make use of AtoN based on level of autonomy and type of technology used.  MASS may use AtoN described within the MBS and there may be developments of AtoN that are tailored specifically for MASS.</w:t>
        </w:r>
        <w:r>
          <w:rPr>
            <w:rStyle w:val="BodyTextChar"/>
          </w:rPr>
          <w:t>”</w:t>
        </w:r>
        <w:r w:rsidRPr="008E2ACA">
          <w:rPr>
            <w:rStyle w:val="BodyTextChar"/>
          </w:rPr>
          <w:t xml:space="preserve"> </w:t>
        </w:r>
        <w:r w:rsidRPr="008E2ACA">
          <w:rPr>
            <w:rStyle w:val="BodyTextChar"/>
            <w:color w:val="000000"/>
          </w:rPr>
          <w:t> </w:t>
        </w:r>
      </w:ins>
    </w:p>
    <w:p w14:paraId="7D8E0641" w14:textId="77777777" w:rsidR="00453CBB" w:rsidRDefault="00453CBB" w:rsidP="00453CBB">
      <w:pPr>
        <w:pStyle w:val="BodyText"/>
        <w:rPr>
          <w:ins w:id="414" w:author="Minsu Jeon" w:date="2024-03-05T11:38:00Z"/>
        </w:rPr>
      </w:pPr>
      <w:commentRangeStart w:id="415"/>
      <w:ins w:id="416" w:author="Minsu Jeon" w:date="2024-03-05T11:38:00Z">
        <w:r>
          <w:t xml:space="preserve">IMO MSC.1/Circ.1604 states: </w:t>
        </w:r>
        <w:commentRangeEnd w:id="415"/>
        <w:r>
          <w:rPr>
            <w:rStyle w:val="CommentReference"/>
          </w:rPr>
          <w:commentReference w:id="415"/>
        </w:r>
      </w:ins>
    </w:p>
    <w:p w14:paraId="4C92DAF5" w14:textId="77777777" w:rsidR="00453CBB" w:rsidRPr="00606892" w:rsidRDefault="00453CBB" w:rsidP="00453CBB">
      <w:pPr>
        <w:pStyle w:val="BodyText"/>
        <w:rPr>
          <w:ins w:id="417" w:author="Minsu Jeon" w:date="2024-03-05T11:38:00Z"/>
          <w:rStyle w:val="BodyTextChar"/>
        </w:rPr>
      </w:pPr>
      <w:ins w:id="418" w:author="Minsu Jeon" w:date="2024-03-05T11:38:00Z">
        <w:r>
          <w:t>“</w:t>
        </w:r>
        <w:r w:rsidRPr="008E2ACA">
          <w:t>An appropriate means of AtoN and for communications and data exchange, including redundancy, should be provided for the safe conduct of any MASS trial</w:t>
        </w:r>
        <w:r>
          <w:t>.”</w:t>
        </w:r>
        <w:r w:rsidRPr="008E2ACA">
          <w:t xml:space="preserve"> </w:t>
        </w:r>
      </w:ins>
    </w:p>
    <w:p w14:paraId="38E6BFD9" w14:textId="77777777" w:rsidR="00453CBB" w:rsidRPr="008E2ACA" w:rsidRDefault="00453CBB" w:rsidP="00453CBB">
      <w:pPr>
        <w:pStyle w:val="BodyText"/>
        <w:rPr>
          <w:ins w:id="419" w:author="Minsu Jeon" w:date="2024-03-05T11:38:00Z"/>
        </w:rPr>
      </w:pPr>
      <w:ins w:id="420" w:author="Minsu Jeon" w:date="2024-03-05T11:38:00Z">
        <w:r>
          <w:lastRenderedPageBreak/>
          <w:t xml:space="preserve">IALA is considering MASS as the operational, technological and regulatory level. </w:t>
        </w:r>
        <w:r w:rsidRPr="008E2ACA">
          <w:t>The establishment of safe and secure environments in which MASS can operate can be assisted through the provision</w:t>
        </w:r>
        <w:r>
          <w:t xml:space="preserve"> and adaption</w:t>
        </w:r>
        <w:r w:rsidRPr="008E2ACA">
          <w:t xml:space="preserve"> of AtoN, beneficial to MASS operations.  </w:t>
        </w:r>
      </w:ins>
    </w:p>
    <w:p w14:paraId="075AAF51" w14:textId="77777777" w:rsidR="00453CBB" w:rsidRPr="008E2ACA" w:rsidRDefault="00453CBB" w:rsidP="00453CBB">
      <w:pPr>
        <w:pStyle w:val="BodyText"/>
        <w:rPr>
          <w:ins w:id="421" w:author="Minsu Jeon" w:date="2024-03-05T11:38:00Z"/>
        </w:rPr>
      </w:pPr>
      <w:ins w:id="422" w:author="Minsu Jeon" w:date="2024-03-05T11:38:00Z">
        <w:r>
          <w:t xml:space="preserve">MASS operations rely on positioning, </w:t>
        </w:r>
        <w:r w:rsidRPr="008E2ACA">
          <w:t xml:space="preserve">digital data exchange capabilities, including developments in </w:t>
        </w:r>
        <w:r>
          <w:t xml:space="preserve">the VHF Data Exchange System (VDES), International Mobile Technologies (i.e. </w:t>
        </w:r>
        <w:r w:rsidRPr="008E2ACA">
          <w:t>4G and 5G</w:t>
        </w:r>
        <w:r>
          <w:t>)</w:t>
        </w:r>
        <w:r w:rsidRPr="008E2ACA">
          <w:t xml:space="preserve">, digital VHF Voice and satellite technologies </w:t>
        </w:r>
        <w:r>
          <w:t xml:space="preserve">and traffic </w:t>
        </w:r>
        <w:del w:id="423" w:author="Jillian Carson-Jackson" w:date="2023-06-08T19:21:00Z">
          <w:r w:rsidDel="00A379EC">
            <w:delText>managent</w:delText>
          </w:r>
        </w:del>
        <w:r>
          <w:t>management and further shore site support</w:t>
        </w:r>
        <w:r w:rsidRPr="008E2ACA">
          <w:t xml:space="preserve">. </w:t>
        </w:r>
      </w:ins>
    </w:p>
    <w:p w14:paraId="3D0474D7" w14:textId="77777777" w:rsidR="00453CBB" w:rsidRPr="008E2ACA" w:rsidRDefault="00453CBB" w:rsidP="00453CBB">
      <w:pPr>
        <w:pStyle w:val="BodyText"/>
        <w:rPr>
          <w:ins w:id="424" w:author="Minsu Jeon" w:date="2024-03-05T11:38:00Z"/>
        </w:rPr>
      </w:pPr>
      <w:commentRangeStart w:id="425"/>
      <w:ins w:id="426" w:author="Minsu Jeon" w:date="2024-03-05T11:38:00Z">
        <w:r w:rsidRPr="008E2ACA">
          <w:t xml:space="preserve">IALA provides guidance on AtoN that </w:t>
        </w:r>
        <w:r>
          <w:t>should</w:t>
        </w:r>
        <w:r w:rsidRPr="008E2ACA">
          <w:t xml:space="preserve"> be used to support MASS </w:t>
        </w:r>
        <w:r w:rsidRPr="00494EF8">
          <w:t>operations within this complex environment</w:t>
        </w:r>
        <w:r w:rsidRPr="008E2ACA">
          <w:t>, including, but not limited to</w:t>
        </w:r>
        <w:r>
          <w:t xml:space="preserve"> the</w:t>
        </w:r>
        <w:r w:rsidRPr="008E2ACA">
          <w:t xml:space="preserve">: </w:t>
        </w:r>
        <w:commentRangeEnd w:id="425"/>
        <w:r>
          <w:rPr>
            <w:rStyle w:val="CommentReference"/>
          </w:rPr>
          <w:commentReference w:id="425"/>
        </w:r>
      </w:ins>
    </w:p>
    <w:p w14:paraId="57A8691B" w14:textId="33CD4777" w:rsidR="00453CBB" w:rsidRPr="008E2ACA" w:rsidRDefault="00453CBB">
      <w:pPr>
        <w:pStyle w:val="BodyText"/>
        <w:numPr>
          <w:ilvl w:val="0"/>
          <w:numId w:val="49"/>
        </w:numPr>
        <w:ind w:left="567" w:hanging="567"/>
        <w:rPr>
          <w:ins w:id="427" w:author="Minsu Jeon" w:date="2024-03-05T11:38:00Z"/>
        </w:rPr>
        <w:pPrChange w:id="428" w:author="Minsu Jeon" w:date="2024-03-05T11:38:00Z">
          <w:pPr>
            <w:pStyle w:val="BodyText"/>
          </w:pPr>
        </w:pPrChange>
      </w:pPr>
      <w:ins w:id="429" w:author="Minsu Jeon" w:date="2024-03-05T11:38:00Z">
        <w:r>
          <w:t>provision of AtoN: fixed and floating</w:t>
        </w:r>
        <w:r w:rsidRPr="008E2ACA">
          <w:t xml:space="preserve"> shore side electronic AtoN</w:t>
        </w:r>
        <w:r>
          <w:t>,</w:t>
        </w:r>
        <w:r w:rsidRPr="008E2ACA">
          <w:t xml:space="preserve"> </w:t>
        </w:r>
        <w:del w:id="430" w:author="Jillian Carson-Jackson" w:date="2023-06-08T19:24:00Z">
          <w:r w:rsidDel="00A379EC">
            <w:delText>,</w:delText>
          </w:r>
          <w:r w:rsidRPr="000B2512" w:rsidDel="00A379EC">
            <w:delText xml:space="preserve"> </w:delText>
          </w:r>
        </w:del>
        <w:r>
          <w:t>v</w:t>
        </w:r>
        <w:r w:rsidRPr="008E2ACA">
          <w:t>irtual AtoN</w:t>
        </w:r>
        <w:r>
          <w:t>,</w:t>
        </w:r>
        <w:r w:rsidRPr="008E2ACA">
          <w:t xml:space="preserve"> </w:t>
        </w:r>
        <w:r>
          <w:t>m</w:t>
        </w:r>
        <w:r w:rsidRPr="008E2ACA">
          <w:t>arking of physical AtoN using Synthetic AtoN</w:t>
        </w:r>
      </w:ins>
    </w:p>
    <w:p w14:paraId="72D51609" w14:textId="77777777" w:rsidR="00453CBB" w:rsidRPr="008E2ACA" w:rsidRDefault="00453CBB" w:rsidP="00453CBB">
      <w:pPr>
        <w:pStyle w:val="BodyText"/>
        <w:numPr>
          <w:ilvl w:val="0"/>
          <w:numId w:val="49"/>
        </w:numPr>
        <w:ind w:left="567" w:hanging="567"/>
        <w:rPr>
          <w:ins w:id="431" w:author="Minsu Jeon" w:date="2024-03-05T11:38:00Z"/>
        </w:rPr>
      </w:pPr>
      <w:ins w:id="432" w:author="Minsu Jeon" w:date="2024-03-05T11:38:00Z">
        <w:r w:rsidRPr="008E2ACA">
          <w:t xml:space="preserve"> transmission </w:t>
        </w:r>
        <w:r>
          <w:t xml:space="preserve">information: AtoN information, MSI, </w:t>
        </w:r>
        <w:r w:rsidRPr="008E2ACA">
          <w:t xml:space="preserve">Meteorological and Hydrographic data </w:t>
        </w:r>
        <w:r>
          <w:t>(</w:t>
        </w:r>
        <w:r w:rsidRPr="008E2ACA">
          <w:t>using Application Specific Messages (ASM) contained in IMO Circular SN.1/ 289</w:t>
        </w:r>
        <w:r>
          <w:t xml:space="preserve"> or other systems as may be developed)</w:t>
        </w:r>
        <w:r w:rsidRPr="008E2ACA">
          <w:t xml:space="preserve"> </w:t>
        </w:r>
      </w:ins>
    </w:p>
    <w:p w14:paraId="73BB4051" w14:textId="77777777" w:rsidR="00453CBB" w:rsidRPr="008E2ACA" w:rsidRDefault="00453CBB" w:rsidP="00453CBB">
      <w:pPr>
        <w:pStyle w:val="BodyText"/>
        <w:numPr>
          <w:ilvl w:val="0"/>
          <w:numId w:val="49"/>
        </w:numPr>
        <w:ind w:left="567" w:hanging="567"/>
        <w:rPr>
          <w:ins w:id="433" w:author="Minsu Jeon" w:date="2024-03-05T11:38:00Z"/>
        </w:rPr>
      </w:pPr>
      <w:ins w:id="434" w:author="Minsu Jeon" w:date="2024-03-05T11:38:00Z">
        <w:r>
          <w:t>support of</w:t>
        </w:r>
        <w:r w:rsidRPr="008E2ACA">
          <w:t xml:space="preserve"> safe and efficient operations within</w:t>
        </w:r>
        <w:r>
          <w:t xml:space="preserve"> both national and international waterways</w:t>
        </w:r>
        <w:r w:rsidRPr="008E2ACA">
          <w:t xml:space="preserve"> </w:t>
        </w:r>
      </w:ins>
    </w:p>
    <w:p w14:paraId="08CF7F7C" w14:textId="42686487" w:rsidR="00453CBB" w:rsidRPr="008E2ACA" w:rsidRDefault="00453CBB" w:rsidP="00453CBB">
      <w:pPr>
        <w:pStyle w:val="BodyText"/>
        <w:numPr>
          <w:ilvl w:val="0"/>
          <w:numId w:val="49"/>
        </w:numPr>
        <w:ind w:left="567" w:hanging="567"/>
        <w:rPr>
          <w:ins w:id="435" w:author="Minsu Jeon" w:date="2024-03-05T11:38:00Z"/>
        </w:rPr>
      </w:pPr>
      <w:ins w:id="436" w:author="Minsu Jeon" w:date="2024-03-05T11:38:00Z">
        <w:r>
          <w:t xml:space="preserve">provision of VTS: </w:t>
        </w:r>
        <w:r w:rsidRPr="008E2ACA">
          <w:t>communication between vessels within and outside of a VTS environment, recognising the different degrees or levels of autonomy</w:t>
        </w:r>
        <w:r>
          <w:t>; monitoring and sharing</w:t>
        </w:r>
        <w:r w:rsidRPr="008E2ACA">
          <w:t xml:space="preserve"> of a common operating picture for situational awareness of the waterway within</w:t>
        </w:r>
        <w:r>
          <w:t xml:space="preserve"> and outside of</w:t>
        </w:r>
        <w:r w:rsidRPr="008E2ACA">
          <w:t xml:space="preserve"> Vessel Traffic Services (VTS) environment</w:t>
        </w:r>
        <w:r>
          <w:t xml:space="preserve">; interaction between VTS and Remote Control Centres (RCC) for MASS. </w:t>
        </w:r>
      </w:ins>
    </w:p>
    <w:p w14:paraId="1B5A5E0A" w14:textId="77777777" w:rsidR="00453CBB" w:rsidRPr="008E2ACA" w:rsidRDefault="00453CBB" w:rsidP="00453CBB">
      <w:pPr>
        <w:pStyle w:val="BodyText"/>
        <w:numPr>
          <w:ilvl w:val="0"/>
          <w:numId w:val="49"/>
        </w:numPr>
        <w:ind w:left="567" w:hanging="567"/>
        <w:rPr>
          <w:ins w:id="437" w:author="Minsu Jeon" w:date="2024-03-05T11:38:00Z"/>
        </w:rPr>
      </w:pPr>
      <w:ins w:id="438" w:author="Minsu Jeon" w:date="2024-03-05T11:38:00Z">
        <w:r>
          <w:t>consideration of reliable, safe and secure systems: cyber security and management of</w:t>
        </w:r>
        <w:r w:rsidRPr="008E2ACA">
          <w:t xml:space="preserve"> cyber risk</w:t>
        </w:r>
        <w:r>
          <w:t>; a</w:t>
        </w:r>
        <w:r w:rsidRPr="008E2ACA">
          <w:t>ugmentation of positioning systems</w:t>
        </w:r>
        <w:r>
          <w:t>;</w:t>
        </w:r>
        <w:r w:rsidRPr="008E2ACA">
          <w:t xml:space="preserve"> </w:t>
        </w:r>
        <w:r w:rsidRPr="00FC5F8B">
          <w:t xml:space="preserve"> </w:t>
        </w:r>
        <w:r>
          <w:t>requirement for and promotion of</w:t>
        </w:r>
        <w:r w:rsidRPr="008E2ACA">
          <w:t xml:space="preserve"> standardisation of data transfer</w:t>
        </w:r>
      </w:ins>
    </w:p>
    <w:p w14:paraId="534585AB" w14:textId="77777777" w:rsidR="00425189" w:rsidRDefault="00425189" w:rsidP="00425189">
      <w:pPr>
        <w:pStyle w:val="BodyText"/>
        <w:rPr>
          <w:ins w:id="439" w:author="Minsu Jeon" w:date="2024-03-05T11:42:00Z"/>
        </w:rPr>
      </w:pPr>
    </w:p>
    <w:p w14:paraId="20B5C6DE" w14:textId="0ABB30ED" w:rsidR="00BF0328" w:rsidRPr="00AD5E46" w:rsidRDefault="00BF0328">
      <w:pPr>
        <w:pStyle w:val="Heading2"/>
        <w:rPr>
          <w:ins w:id="440" w:author="Minsu Jeon" w:date="2024-03-05T11:42:00Z"/>
        </w:rPr>
        <w:pPrChange w:id="441" w:author="Minsu Jeon" w:date="2024-03-05T11:43:00Z">
          <w:pPr>
            <w:pStyle w:val="BodyText"/>
          </w:pPr>
        </w:pPrChange>
      </w:pPr>
      <w:ins w:id="442" w:author="Minsu Jeon" w:date="2024-03-05T11:42:00Z">
        <w:r w:rsidRPr="00A241C1">
          <w:rPr>
            <w:caps w:val="0"/>
            <w:rPrChange w:id="443" w:author="Minsu Jeon" w:date="2024-03-05T11:43:00Z">
              <w:rPr>
                <w:b/>
                <w:caps/>
              </w:rPr>
            </w:rPrChange>
          </w:rPr>
          <w:t>Considerations for MASS</w:t>
        </w:r>
      </w:ins>
    </w:p>
    <w:p w14:paraId="3B06A926" w14:textId="77777777" w:rsidR="00A241C1" w:rsidRDefault="00A241C1" w:rsidP="00A241C1">
      <w:pPr>
        <w:pStyle w:val="BodyText"/>
        <w:rPr>
          <w:ins w:id="444" w:author="Minsu Jeon" w:date="2024-03-05T11:42:00Z"/>
        </w:rPr>
      </w:pPr>
      <w:ins w:id="445" w:author="Minsu Jeon" w:date="2024-03-05T11:42:00Z">
        <w:r w:rsidRPr="008E2ACA">
          <w:t xml:space="preserve">The services delivered using physical, electronic and virtual AtoN environments for each of the four degrees of autonomy identified by IMO could be different, noting that the MASS could change its level of autonomy depending on its </w:t>
        </w:r>
        <w:r>
          <w:t xml:space="preserve">area of operation. In addition, as identified in IMO Resolution A.893(21) vessels are required to plan voyages taking into account key factors. </w:t>
        </w:r>
      </w:ins>
    </w:p>
    <w:p w14:paraId="0993F2AC" w14:textId="77777777" w:rsidR="00A241C1" w:rsidRDefault="00A241C1" w:rsidP="00A241C1">
      <w:pPr>
        <w:pStyle w:val="BodyText"/>
        <w:rPr>
          <w:ins w:id="446" w:author="Minsu Jeon" w:date="2024-03-05T11:42:00Z"/>
        </w:rPr>
      </w:pPr>
      <w:ins w:id="447" w:author="Minsu Jeon" w:date="2024-03-05T11:42:00Z">
        <w:r>
          <w:t xml:space="preserve">Areas of operations (as identified in IMO MSC.1/Circ.1595) include: </w:t>
        </w:r>
      </w:ins>
    </w:p>
    <w:p w14:paraId="0BD15820" w14:textId="77777777" w:rsidR="00A241C1" w:rsidRDefault="00A241C1" w:rsidP="00A241C1">
      <w:pPr>
        <w:pStyle w:val="Bullet1"/>
        <w:numPr>
          <w:ilvl w:val="0"/>
          <w:numId w:val="1"/>
        </w:numPr>
        <w:rPr>
          <w:ins w:id="448" w:author="Minsu Jeon" w:date="2024-03-05T11:42:00Z"/>
        </w:rPr>
      </w:pPr>
      <w:ins w:id="449" w:author="Minsu Jeon" w:date="2024-03-05T11:42:00Z">
        <w:r>
          <w:t>Port and Approaches</w:t>
        </w:r>
      </w:ins>
    </w:p>
    <w:p w14:paraId="792E7A78" w14:textId="77777777" w:rsidR="00A241C1" w:rsidRDefault="00A241C1" w:rsidP="00A241C1">
      <w:pPr>
        <w:pStyle w:val="Bullet1"/>
        <w:numPr>
          <w:ilvl w:val="0"/>
          <w:numId w:val="1"/>
        </w:numPr>
        <w:rPr>
          <w:ins w:id="450" w:author="Minsu Jeon" w:date="2024-03-05T11:42:00Z"/>
        </w:rPr>
      </w:pPr>
      <w:ins w:id="451" w:author="Minsu Jeon" w:date="2024-03-05T11:42:00Z">
        <w:r>
          <w:t>Coastal waters and confined or restricted areas</w:t>
        </w:r>
      </w:ins>
    </w:p>
    <w:p w14:paraId="071D4C4D" w14:textId="77777777" w:rsidR="00A241C1" w:rsidRDefault="00A241C1" w:rsidP="00A241C1">
      <w:pPr>
        <w:pStyle w:val="Bullet1"/>
        <w:numPr>
          <w:ilvl w:val="0"/>
          <w:numId w:val="1"/>
        </w:numPr>
        <w:rPr>
          <w:ins w:id="452" w:author="Minsu Jeon" w:date="2024-03-05T11:42:00Z"/>
        </w:rPr>
      </w:pPr>
      <w:ins w:id="453" w:author="Minsu Jeon" w:date="2024-03-05T11:42:00Z">
        <w:r>
          <w:t>Open sea and open areas</w:t>
        </w:r>
      </w:ins>
    </w:p>
    <w:p w14:paraId="0A04DF72" w14:textId="77777777" w:rsidR="00A241C1" w:rsidRDefault="00A241C1" w:rsidP="00A241C1">
      <w:pPr>
        <w:pStyle w:val="Bullet1"/>
        <w:numPr>
          <w:ilvl w:val="0"/>
          <w:numId w:val="1"/>
        </w:numPr>
        <w:rPr>
          <w:ins w:id="454" w:author="Minsu Jeon" w:date="2024-03-05T11:42:00Z"/>
        </w:rPr>
      </w:pPr>
      <w:ins w:id="455" w:author="Minsu Jeon" w:date="2024-03-05T11:42:00Z">
        <w:r>
          <w:t>Areas with offshore and/or infrastructure developments.</w:t>
        </w:r>
      </w:ins>
    </w:p>
    <w:p w14:paraId="77FCD81A" w14:textId="77777777" w:rsidR="00A241C1" w:rsidRDefault="00A241C1" w:rsidP="00A241C1">
      <w:pPr>
        <w:pStyle w:val="Bullet1"/>
        <w:numPr>
          <w:ilvl w:val="0"/>
          <w:numId w:val="1"/>
        </w:numPr>
        <w:rPr>
          <w:ins w:id="456" w:author="Minsu Jeon" w:date="2024-03-05T11:42:00Z"/>
        </w:rPr>
      </w:pPr>
      <w:ins w:id="457" w:author="Minsu Jeon" w:date="2024-03-05T11:42:00Z">
        <w:r>
          <w:t>Polar areas</w:t>
        </w:r>
      </w:ins>
    </w:p>
    <w:p w14:paraId="39FB466C" w14:textId="77777777" w:rsidR="00A241C1" w:rsidRDefault="00A241C1" w:rsidP="00A241C1">
      <w:pPr>
        <w:pStyle w:val="Bullet1"/>
        <w:numPr>
          <w:ilvl w:val="0"/>
          <w:numId w:val="1"/>
        </w:numPr>
        <w:rPr>
          <w:ins w:id="458" w:author="Minsu Jeon" w:date="2024-03-05T11:42:00Z"/>
        </w:rPr>
      </w:pPr>
      <w:ins w:id="459" w:author="Minsu Jeon" w:date="2024-03-05T11:42:00Z">
        <w:r>
          <w:t xml:space="preserve">Other remote areas </w:t>
        </w:r>
      </w:ins>
    </w:p>
    <w:p w14:paraId="77C96324" w14:textId="77777777" w:rsidR="00A241C1" w:rsidRDefault="00A241C1" w:rsidP="00A241C1">
      <w:pPr>
        <w:pStyle w:val="BodyText"/>
        <w:rPr>
          <w:ins w:id="460" w:author="Minsu Jeon" w:date="2024-03-05T11:42:00Z"/>
        </w:rPr>
      </w:pPr>
      <w:ins w:id="461" w:author="Minsu Jeon" w:date="2024-03-05T11:42:00Z">
        <w:r>
          <w:t xml:space="preserve">Consideration related to voyage planning (IMO Res. A.893(21) refers): </w:t>
        </w:r>
      </w:ins>
    </w:p>
    <w:p w14:paraId="03ED47FB" w14:textId="77777777" w:rsidR="00A241C1" w:rsidRDefault="00A241C1" w:rsidP="00A241C1">
      <w:pPr>
        <w:pStyle w:val="Bullet1"/>
        <w:numPr>
          <w:ilvl w:val="0"/>
          <w:numId w:val="1"/>
        </w:numPr>
        <w:rPr>
          <w:ins w:id="462" w:author="Minsu Jeon" w:date="2024-03-05T11:42:00Z"/>
        </w:rPr>
      </w:pPr>
      <w:ins w:id="463" w:author="Minsu Jeon" w:date="2024-03-05T11:42:00Z">
        <w:r>
          <w:t xml:space="preserve">Under ‘Appraisal’ – relevant permanent or temporary notices to mariners and navigational warnings; up-to-date sailing directions, lists of lights, AtoN information; available port information. </w:t>
        </w:r>
      </w:ins>
    </w:p>
    <w:p w14:paraId="40EF0AE0" w14:textId="77777777" w:rsidR="00A241C1" w:rsidRDefault="00A241C1" w:rsidP="00A241C1">
      <w:pPr>
        <w:pStyle w:val="Bullet1"/>
        <w:numPr>
          <w:ilvl w:val="0"/>
          <w:numId w:val="1"/>
        </w:numPr>
        <w:rPr>
          <w:ins w:id="464" w:author="Minsu Jeon" w:date="2024-03-05T11:42:00Z"/>
        </w:rPr>
      </w:pPr>
      <w:ins w:id="465" w:author="Minsu Jeon" w:date="2024-03-05T11:42:00Z">
        <w:r>
          <w:t xml:space="preserve">Under ‘Planning’ – elements of safe navigation including safe speed, course alteration points, meteorology </w:t>
        </w:r>
        <w:proofErr w:type="spellStart"/>
        <w:r>
          <w:t>ahd</w:t>
        </w:r>
        <w:proofErr w:type="spellEnd"/>
        <w:r>
          <w:t xml:space="preserve"> hydrographic information, use of routeing and reporting systems and VTS, </w:t>
        </w:r>
      </w:ins>
    </w:p>
    <w:p w14:paraId="2D811109" w14:textId="77777777" w:rsidR="00A241C1" w:rsidRDefault="00A241C1" w:rsidP="00A241C1">
      <w:pPr>
        <w:pStyle w:val="Bullet1"/>
        <w:numPr>
          <w:ilvl w:val="0"/>
          <w:numId w:val="1"/>
        </w:numPr>
        <w:rPr>
          <w:ins w:id="466" w:author="Minsu Jeon" w:date="2024-03-05T11:42:00Z"/>
        </w:rPr>
      </w:pPr>
      <w:ins w:id="467" w:author="Minsu Jeon" w:date="2024-03-05T11:42:00Z">
        <w:r>
          <w:t xml:space="preserve">Under ‘Execution’ – conditions and changes in conditions (meteorological, traffic conditions, etc.) </w:t>
        </w:r>
      </w:ins>
    </w:p>
    <w:p w14:paraId="4B77620E" w14:textId="77777777" w:rsidR="00A241C1" w:rsidRDefault="00A241C1" w:rsidP="00A241C1">
      <w:pPr>
        <w:pStyle w:val="Bullet1"/>
        <w:numPr>
          <w:ilvl w:val="0"/>
          <w:numId w:val="1"/>
        </w:numPr>
        <w:rPr>
          <w:ins w:id="468" w:author="Minsu Jeon" w:date="2024-03-05T11:42:00Z"/>
        </w:rPr>
      </w:pPr>
      <w:ins w:id="469" w:author="Minsu Jeon" w:date="2024-03-05T11:42:00Z">
        <w:r>
          <w:t xml:space="preserve">Under ‘Monitoring’ – provision of information to support safe navigation (provision to the RCC, MASS operator, etc.)  </w:t>
        </w:r>
      </w:ins>
    </w:p>
    <w:p w14:paraId="119FA804" w14:textId="77777777" w:rsidR="00BF0328" w:rsidRPr="00425189" w:rsidRDefault="00BF0328" w:rsidP="00425189">
      <w:pPr>
        <w:pStyle w:val="BodyText"/>
      </w:pPr>
    </w:p>
    <w:p w14:paraId="50515987" w14:textId="77777777" w:rsidR="00425189" w:rsidRDefault="00425189" w:rsidP="00425189">
      <w:pPr>
        <w:pStyle w:val="Heading2"/>
        <w:rPr>
          <w:caps w:val="0"/>
        </w:rPr>
      </w:pPr>
      <w:bookmarkStart w:id="470" w:name="_Toc137143701"/>
      <w:r w:rsidRPr="00425189">
        <w:rPr>
          <w:caps w:val="0"/>
        </w:rPr>
        <w:lastRenderedPageBreak/>
        <w:t>Implications of MASS for Coastal Authorities</w:t>
      </w:r>
      <w:bookmarkEnd w:id="470"/>
    </w:p>
    <w:p w14:paraId="63210C12" w14:textId="77777777" w:rsidR="00425189" w:rsidRDefault="00425189" w:rsidP="00425189">
      <w:pPr>
        <w:pStyle w:val="Heading2separationline"/>
      </w:pPr>
    </w:p>
    <w:p w14:paraId="420941B0" w14:textId="1BB722FB" w:rsidR="00425189" w:rsidRDefault="007323C0" w:rsidP="00425189">
      <w:pPr>
        <w:pStyle w:val="BodyText"/>
      </w:pPr>
      <w:ins w:id="471" w:author="Jillian Carson-Jackson" w:date="2023-09-18T19:24:00Z">
        <w:r>
          <w:t>Much of the content for this section exists in the older version of the guideline</w:t>
        </w:r>
      </w:ins>
    </w:p>
    <w:p w14:paraId="0DF380FE" w14:textId="77777777" w:rsidR="00425189" w:rsidRPr="00425189" w:rsidRDefault="00425189" w:rsidP="00425189">
      <w:pPr>
        <w:pStyle w:val="BodyText"/>
      </w:pPr>
    </w:p>
    <w:p w14:paraId="4908EA82" w14:textId="77777777" w:rsidR="00425189" w:rsidDel="005A55BF" w:rsidRDefault="00425189" w:rsidP="00425189">
      <w:pPr>
        <w:pStyle w:val="Heading3"/>
        <w:rPr>
          <w:del w:id="472" w:author="Minsu Jeon" w:date="2024-03-06T14:28:00Z"/>
        </w:rPr>
      </w:pPr>
      <w:bookmarkStart w:id="473" w:name="_Toc137143702"/>
      <w:r>
        <w:t>MASS systems and capabilities</w:t>
      </w:r>
      <w:bookmarkEnd w:id="473"/>
    </w:p>
    <w:p w14:paraId="74290DBF" w14:textId="77777777" w:rsidR="00425189" w:rsidRDefault="00425189">
      <w:pPr>
        <w:pStyle w:val="Heading3"/>
        <w:pPrChange w:id="474" w:author="Minsu Jeon" w:date="2024-03-06T14:28:00Z">
          <w:pPr>
            <w:pStyle w:val="BodyText"/>
          </w:pPr>
        </w:pPrChange>
      </w:pPr>
    </w:p>
    <w:p w14:paraId="452A2099" w14:textId="77777777" w:rsidR="00425189" w:rsidRPr="00425189" w:rsidRDefault="00425189" w:rsidP="00425189">
      <w:pPr>
        <w:pStyle w:val="BodyText"/>
      </w:pPr>
    </w:p>
    <w:p w14:paraId="761959C3" w14:textId="62197ACF" w:rsidR="00425189" w:rsidRDefault="00425189" w:rsidP="00425189">
      <w:pPr>
        <w:pStyle w:val="Heading3"/>
      </w:pPr>
      <w:bookmarkStart w:id="475" w:name="_Toc137143703"/>
      <w:r>
        <w:t>Operational context for MASS</w:t>
      </w:r>
      <w:bookmarkEnd w:id="475"/>
    </w:p>
    <w:p w14:paraId="184CA9D3" w14:textId="77777777" w:rsidR="00425189" w:rsidDel="005A55BF" w:rsidRDefault="00425189" w:rsidP="00425189">
      <w:pPr>
        <w:pStyle w:val="BodyText"/>
        <w:rPr>
          <w:del w:id="476" w:author="Minsu Jeon" w:date="2024-03-06T14:28:00Z"/>
        </w:rPr>
      </w:pPr>
    </w:p>
    <w:p w14:paraId="3168CFE7" w14:textId="77777777" w:rsidR="00425189" w:rsidRPr="00425189" w:rsidRDefault="00425189" w:rsidP="00425189">
      <w:pPr>
        <w:pStyle w:val="BodyText"/>
      </w:pPr>
    </w:p>
    <w:p w14:paraId="45957431" w14:textId="6BD3B937" w:rsidR="00425189" w:rsidRDefault="00425189" w:rsidP="00425189">
      <w:pPr>
        <w:pStyle w:val="Heading3"/>
      </w:pPr>
      <w:bookmarkStart w:id="477" w:name="_Toc137143704"/>
      <w:r>
        <w:t>Testing, certification and classification</w:t>
      </w:r>
      <w:bookmarkEnd w:id="477"/>
    </w:p>
    <w:p w14:paraId="52FCFA72" w14:textId="77777777" w:rsidR="0021624F" w:rsidRPr="008E2ACA" w:rsidRDefault="0021624F" w:rsidP="0021624F">
      <w:pPr>
        <w:pStyle w:val="BodyText"/>
        <w:rPr>
          <w:ins w:id="478" w:author="Minsu Jeon" w:date="2024-03-05T11:44:00Z"/>
        </w:rPr>
      </w:pPr>
      <w:ins w:id="479" w:author="Minsu Jeon" w:date="2024-03-05T11:44:00Z">
        <w:r w:rsidRPr="008E2ACA">
          <w:t>MASS is a disruptive technology with no general</w:t>
        </w:r>
        <w:r>
          <w:t xml:space="preserve"> international</w:t>
        </w:r>
        <w:r w:rsidRPr="008E2ACA">
          <w:t xml:space="preserve"> regulations.  Therefore, it is necessary to make precautions and ensure that all test activities are conducted safely for the crew, the ship, other ships in the area and the marine environment, but also to collect and share information, so that it becomes possible to survey operations and to examine the potential of MASS operations.</w:t>
        </w:r>
      </w:ins>
    </w:p>
    <w:p w14:paraId="4E20BF87" w14:textId="77777777" w:rsidR="0021624F" w:rsidRPr="008E2ACA" w:rsidRDefault="0021624F" w:rsidP="0021624F">
      <w:pPr>
        <w:pStyle w:val="BodyText"/>
        <w:rPr>
          <w:ins w:id="480" w:author="Minsu Jeon" w:date="2024-03-05T11:44:00Z"/>
        </w:rPr>
      </w:pPr>
      <w:ins w:id="481" w:author="Minsu Jeon" w:date="2024-03-05T11:44:00Z">
        <w:r w:rsidRPr="008E2ACA">
          <w:t>The specific test areas depend on the individual test activity.  Based on the specific technology, the maritime administration establishes the framework for the test area and issue a permit stating the requirements for performing the test.</w:t>
        </w:r>
        <w:r>
          <w:t xml:space="preserve"> The test area may be a designated area away from or closed to other vessels, or simply an area in which the MASS test is conducted within the existing maritime domain amongst other marine traffic.</w:t>
        </w:r>
      </w:ins>
    </w:p>
    <w:p w14:paraId="0C2E39F5" w14:textId="0A51AE58" w:rsidR="00425189" w:rsidRDefault="0021624F">
      <w:pPr>
        <w:pStyle w:val="Bullet1"/>
        <w:numPr>
          <w:ilvl w:val="0"/>
          <w:numId w:val="0"/>
        </w:numPr>
        <w:jc w:val="both"/>
        <w:pPrChange w:id="482" w:author="Minsu Jeon" w:date="2024-03-06T14:28:00Z">
          <w:pPr>
            <w:pStyle w:val="BodyText"/>
          </w:pPr>
        </w:pPrChange>
      </w:pPr>
      <w:ins w:id="483" w:author="Minsu Jeon" w:date="2024-03-05T11:44:00Z">
        <w:r w:rsidRPr="008E2ACA">
          <w:t>At the June 2019 meeting, the IMO MSC approved a guideline for testing autonomous ship activities, MSC.1/Circ.1604 (Interim guidelines for mass trials).  The purpose of the guideline is to assist relevant authorities and stakeholders to ensure that testing activities with MASS and related systems and infrastructure are carried out safely and with regard for environmental protection.</w:t>
        </w:r>
      </w:ins>
    </w:p>
    <w:p w14:paraId="7CACA1A6" w14:textId="77777777" w:rsidR="00425189" w:rsidRPr="00425189" w:rsidRDefault="00425189" w:rsidP="00425189">
      <w:pPr>
        <w:pStyle w:val="BodyText"/>
      </w:pPr>
    </w:p>
    <w:p w14:paraId="5A34DD6C" w14:textId="1823FF91" w:rsidR="00425189" w:rsidRDefault="00425189" w:rsidP="00425189">
      <w:pPr>
        <w:pStyle w:val="Heading3"/>
      </w:pPr>
      <w:bookmarkStart w:id="484" w:name="_Toc137143705"/>
      <w:r>
        <w:t>Risk assessment</w:t>
      </w:r>
      <w:bookmarkEnd w:id="484"/>
    </w:p>
    <w:p w14:paraId="10F999F9" w14:textId="77777777" w:rsidR="00DE74F0" w:rsidRPr="008E2ACA" w:rsidRDefault="00DE74F0" w:rsidP="00DE74F0">
      <w:pPr>
        <w:pStyle w:val="BodyText"/>
        <w:rPr>
          <w:ins w:id="485" w:author="Minsu Jeon" w:date="2024-03-05T11:49:00Z"/>
        </w:rPr>
      </w:pPr>
      <w:ins w:id="486" w:author="Minsu Jeon" w:date="2024-03-05T11:49:00Z">
        <w:r w:rsidRPr="008E2ACA">
          <w:t>The international legal framework is currently not clear when it comes to MASS operations, including physically unmanned vessels, and today’s regulation entails certain potential limitations.</w:t>
        </w:r>
      </w:ins>
    </w:p>
    <w:p w14:paraId="5294999C" w14:textId="77777777" w:rsidR="00DE74F0" w:rsidRPr="008E2ACA" w:rsidRDefault="00DE74F0" w:rsidP="00DE74F0">
      <w:pPr>
        <w:pStyle w:val="BodyText"/>
        <w:rPr>
          <w:ins w:id="487" w:author="Minsu Jeon" w:date="2024-03-05T11:49:00Z"/>
        </w:rPr>
      </w:pPr>
      <w:ins w:id="488" w:author="Minsu Jeon" w:date="2024-03-05T11:49:00Z">
        <w:r w:rsidRPr="008E2ACA">
          <w:t>The possibilities within the framework are highly dependent on the safety measures of the specific project, the exact area to be operated in and the concepts of operation (CONOPS).  Therefore, it is important for maritime administrations to get as much information on the projects as possible, in order to be able to find the best solutions within the legal framework.</w:t>
        </w:r>
      </w:ins>
    </w:p>
    <w:p w14:paraId="29D5D056" w14:textId="77777777" w:rsidR="00DE74F0" w:rsidRDefault="00DE74F0" w:rsidP="00DE74F0">
      <w:pPr>
        <w:pStyle w:val="BodyText"/>
        <w:rPr>
          <w:ins w:id="489" w:author="Minsu Jeon" w:date="2024-03-05T11:50:00Z"/>
        </w:rPr>
      </w:pPr>
      <w:ins w:id="490" w:author="Minsu Jeon" w:date="2024-03-05T11:49:00Z">
        <w:r w:rsidRPr="008E2ACA">
          <w:t>For non-SOLAS ships the United Kingdom (UK) “Maritime Autonomous Ship Systems (MASS) Industry Conduct Principles &amp; Code of Practice” is a good basis for assessment of the risks.</w:t>
        </w:r>
      </w:ins>
    </w:p>
    <w:p w14:paraId="03941867" w14:textId="77777777" w:rsidR="00134C9F" w:rsidRPr="008E2ACA" w:rsidRDefault="00134C9F" w:rsidP="00DE74F0">
      <w:pPr>
        <w:pStyle w:val="BodyText"/>
        <w:rPr>
          <w:ins w:id="491" w:author="Minsu Jeon" w:date="2024-03-05T11:49:00Z"/>
        </w:rPr>
      </w:pPr>
    </w:p>
    <w:p w14:paraId="0AA644D8" w14:textId="77777777" w:rsidR="00DE74F0" w:rsidRPr="008E2ACA" w:rsidRDefault="00DE74F0" w:rsidP="00DE74F0">
      <w:pPr>
        <w:pStyle w:val="Heading3"/>
        <w:keepNext w:val="0"/>
        <w:keepLines w:val="0"/>
        <w:numPr>
          <w:ilvl w:val="2"/>
          <w:numId w:val="11"/>
        </w:numPr>
        <w:rPr>
          <w:ins w:id="492" w:author="Minsu Jeon" w:date="2024-03-05T11:49:00Z"/>
        </w:rPr>
      </w:pPr>
      <w:bookmarkStart w:id="493" w:name="_Toc98334452"/>
      <w:bookmarkStart w:id="494" w:name="_Toc111186838"/>
      <w:ins w:id="495" w:author="Minsu Jeon" w:date="2024-03-05T11:49:00Z">
        <w:r w:rsidRPr="008E2ACA">
          <w:t>Risk Management Assessment prior to MASS</w:t>
        </w:r>
        <w:bookmarkEnd w:id="493"/>
        <w:bookmarkEnd w:id="494"/>
        <w:r w:rsidRPr="008E2ACA">
          <w:t xml:space="preserve"> </w:t>
        </w:r>
      </w:ins>
    </w:p>
    <w:p w14:paraId="27ABBE87" w14:textId="77777777" w:rsidR="00DE74F0" w:rsidRPr="008E2ACA" w:rsidRDefault="00DE74F0" w:rsidP="00DE74F0">
      <w:pPr>
        <w:pStyle w:val="BodyText"/>
        <w:rPr>
          <w:ins w:id="496" w:author="Minsu Jeon" w:date="2024-03-05T11:49:00Z"/>
        </w:rPr>
      </w:pPr>
      <w:ins w:id="497" w:author="Minsu Jeon" w:date="2024-03-05T11:49:00Z">
        <w:r w:rsidRPr="008E2ACA">
          <w:t>An RMA prior to MASS becomes recognised as ordinary vessel traffic in international trade.</w:t>
        </w:r>
      </w:ins>
    </w:p>
    <w:p w14:paraId="02B91365" w14:textId="77777777" w:rsidR="00DE74F0" w:rsidRPr="008E2ACA" w:rsidRDefault="00DE74F0" w:rsidP="00DE74F0">
      <w:pPr>
        <w:pStyle w:val="BodyText"/>
        <w:rPr>
          <w:ins w:id="498" w:author="Minsu Jeon" w:date="2024-03-05T11:49:00Z"/>
        </w:rPr>
      </w:pPr>
      <w:ins w:id="499" w:author="Minsu Jeon" w:date="2024-03-05T11:49:00Z">
        <w:r w:rsidRPr="008E2ACA">
          <w:t>The IMO Regulatory Scoping Exercise have among others identified the following regulatory barriers on the compliance of MASS operations in regard to international regulation:</w:t>
        </w:r>
      </w:ins>
    </w:p>
    <w:p w14:paraId="1129AEB6" w14:textId="77777777" w:rsidR="00DE74F0" w:rsidRPr="008E2ACA" w:rsidRDefault="00DE74F0" w:rsidP="00DE74F0">
      <w:pPr>
        <w:pStyle w:val="BodyText"/>
        <w:numPr>
          <w:ilvl w:val="0"/>
          <w:numId w:val="48"/>
        </w:numPr>
        <w:ind w:left="426" w:hanging="426"/>
        <w:rPr>
          <w:ins w:id="500" w:author="Minsu Jeon" w:date="2024-03-05T11:49:00Z"/>
        </w:rPr>
      </w:pPr>
      <w:ins w:id="501" w:author="Minsu Jeon" w:date="2024-03-05T11:49:00Z">
        <w:r w:rsidRPr="008E2ACA">
          <w:t>COLREG Rule 5 (Proper lookout)</w:t>
        </w:r>
      </w:ins>
    </w:p>
    <w:p w14:paraId="07202542" w14:textId="77777777" w:rsidR="00DE74F0" w:rsidRPr="008E2ACA" w:rsidRDefault="00DE74F0" w:rsidP="00DE74F0">
      <w:pPr>
        <w:pStyle w:val="BodyText"/>
        <w:numPr>
          <w:ilvl w:val="0"/>
          <w:numId w:val="48"/>
        </w:numPr>
        <w:ind w:left="426" w:hanging="426"/>
        <w:rPr>
          <w:ins w:id="502" w:author="Minsu Jeon" w:date="2024-03-05T11:49:00Z"/>
        </w:rPr>
      </w:pPr>
      <w:ins w:id="503" w:author="Minsu Jeon" w:date="2024-03-05T11:49:00Z">
        <w:r w:rsidRPr="008E2ACA">
          <w:t>STCW Section A-VIII/2, part 4-1, rule 14 (Proper lookout)</w:t>
        </w:r>
      </w:ins>
    </w:p>
    <w:p w14:paraId="774214BD" w14:textId="77777777" w:rsidR="00DE74F0" w:rsidRPr="008E2ACA" w:rsidRDefault="00DE74F0" w:rsidP="00DE74F0">
      <w:pPr>
        <w:pStyle w:val="BodyText"/>
        <w:numPr>
          <w:ilvl w:val="0"/>
          <w:numId w:val="48"/>
        </w:numPr>
        <w:ind w:left="426" w:hanging="426"/>
        <w:rPr>
          <w:ins w:id="504" w:author="Minsu Jeon" w:date="2024-03-05T11:49:00Z"/>
        </w:rPr>
      </w:pPr>
      <w:ins w:id="505" w:author="Minsu Jeon" w:date="2024-03-05T11:49:00Z">
        <w:r w:rsidRPr="008E2ACA">
          <w:t xml:space="preserve">STCW Section A-VIII/2, part 4-1, rule 18 (At no time </w:t>
        </w:r>
        <w:r>
          <w:t>should</w:t>
        </w:r>
        <w:r w:rsidRPr="008E2ACA">
          <w:t xml:space="preserve"> the bridge be left unattended)</w:t>
        </w:r>
      </w:ins>
    </w:p>
    <w:p w14:paraId="3D22869B" w14:textId="77777777" w:rsidR="00DE74F0" w:rsidRPr="008E2ACA" w:rsidRDefault="00DE74F0" w:rsidP="00DE74F0">
      <w:pPr>
        <w:pStyle w:val="BodyText"/>
        <w:numPr>
          <w:ilvl w:val="0"/>
          <w:numId w:val="48"/>
        </w:numPr>
        <w:ind w:left="426" w:hanging="426"/>
        <w:rPr>
          <w:ins w:id="506" w:author="Minsu Jeon" w:date="2024-03-05T11:49:00Z"/>
        </w:rPr>
      </w:pPr>
      <w:ins w:id="507" w:author="Minsu Jeon" w:date="2024-03-05T11:49:00Z">
        <w:r w:rsidRPr="008E2ACA">
          <w:t xml:space="preserve">STCW Section A-VIII/2, part 4-1, rule 24 (Performing the navigational watch) </w:t>
        </w:r>
      </w:ins>
    </w:p>
    <w:p w14:paraId="7092AA2B" w14:textId="77777777" w:rsidR="00DE74F0" w:rsidRPr="008E2ACA" w:rsidRDefault="00DE74F0" w:rsidP="00DE74F0">
      <w:pPr>
        <w:pStyle w:val="BodyText"/>
        <w:numPr>
          <w:ilvl w:val="0"/>
          <w:numId w:val="48"/>
        </w:numPr>
        <w:ind w:left="426" w:hanging="426"/>
        <w:rPr>
          <w:ins w:id="508" w:author="Minsu Jeon" w:date="2024-03-05T11:49:00Z"/>
        </w:rPr>
      </w:pPr>
      <w:ins w:id="509" w:author="Minsu Jeon" w:date="2024-03-05T11:49:00Z">
        <w:r w:rsidRPr="008E2ACA">
          <w:t xml:space="preserve">STCW Section A-VIII/2, part 4-1, rule 32 (Performing the navigational watch) </w:t>
        </w:r>
      </w:ins>
    </w:p>
    <w:p w14:paraId="459726DC" w14:textId="77777777" w:rsidR="00DE74F0" w:rsidRPr="008E2ACA" w:rsidRDefault="00DE74F0" w:rsidP="00DE74F0">
      <w:pPr>
        <w:pStyle w:val="BodyText"/>
        <w:numPr>
          <w:ilvl w:val="0"/>
          <w:numId w:val="48"/>
        </w:numPr>
        <w:ind w:left="426" w:hanging="426"/>
        <w:rPr>
          <w:ins w:id="510" w:author="Minsu Jeon" w:date="2024-03-05T11:49:00Z"/>
        </w:rPr>
      </w:pPr>
      <w:ins w:id="511" w:author="Minsu Jeon" w:date="2024-03-05T11:49:00Z">
        <w:r w:rsidRPr="008E2ACA">
          <w:lastRenderedPageBreak/>
          <w:t>STCW Section A-VIII/2, part 4-1, rule 35 (Performing the navigational watch)</w:t>
        </w:r>
      </w:ins>
    </w:p>
    <w:p w14:paraId="52BAADD9" w14:textId="77777777" w:rsidR="00DE74F0" w:rsidRPr="008E2ACA" w:rsidRDefault="00DE74F0" w:rsidP="00DE74F0">
      <w:pPr>
        <w:pStyle w:val="BodyText"/>
        <w:rPr>
          <w:ins w:id="512" w:author="Minsu Jeon" w:date="2024-03-05T11:49:00Z"/>
        </w:rPr>
      </w:pPr>
      <w:ins w:id="513" w:author="Minsu Jeon" w:date="2024-03-05T11:49:00Z">
        <w:r w:rsidRPr="008E2ACA">
          <w:t xml:space="preserve">The above identified regulatory barriers or constraints should be taken into account when planning MASS activities. </w:t>
        </w:r>
      </w:ins>
    </w:p>
    <w:p w14:paraId="5EAC3532" w14:textId="77777777" w:rsidR="00DE74F0" w:rsidRPr="008E2ACA" w:rsidRDefault="00DE74F0" w:rsidP="00DE74F0">
      <w:pPr>
        <w:pStyle w:val="BodyText"/>
        <w:rPr>
          <w:ins w:id="514" w:author="Minsu Jeon" w:date="2024-03-05T11:49:00Z"/>
        </w:rPr>
      </w:pPr>
      <w:ins w:id="515" w:author="Minsu Jeon" w:date="2024-03-05T11:49:00Z">
        <w:r w:rsidRPr="008E2ACA">
          <w:t>In principle it is expected that any ship project involving increased automation or remote operation, and thereby not fully complying with the applicable Rules, should make use of the IMO MSC.1/Circ.1455 (Guidelines for the Approval of Alternatives and Equivalents as provided for in Various IMO Instruments), and the operations should be based upon the ISM-Code.</w:t>
        </w:r>
      </w:ins>
    </w:p>
    <w:p w14:paraId="0F81B76D" w14:textId="77777777" w:rsidR="00DE74F0" w:rsidRPr="008E2ACA" w:rsidRDefault="00DE74F0" w:rsidP="00DE74F0">
      <w:pPr>
        <w:pStyle w:val="BodyText"/>
        <w:rPr>
          <w:ins w:id="516" w:author="Minsu Jeon" w:date="2024-03-05T11:49:00Z"/>
        </w:rPr>
      </w:pPr>
      <w:ins w:id="517" w:author="Minsu Jeon" w:date="2024-03-05T11:49:00Z">
        <w:r w:rsidRPr="008E2ACA">
          <w:t xml:space="preserve">A Risk Assessment (RA) </w:t>
        </w:r>
        <w:r>
          <w:t>should</w:t>
        </w:r>
        <w:r w:rsidRPr="008E2ACA">
          <w:t xml:space="preserve"> be performed for the MASS to identify potential failures which could impact on safety through: </w:t>
        </w:r>
      </w:ins>
    </w:p>
    <w:p w14:paraId="7E669886" w14:textId="77777777" w:rsidR="00DE74F0" w:rsidRPr="008E2ACA" w:rsidRDefault="00DE74F0" w:rsidP="00DE74F0">
      <w:pPr>
        <w:pStyle w:val="BodyText"/>
        <w:numPr>
          <w:ilvl w:val="0"/>
          <w:numId w:val="48"/>
        </w:numPr>
        <w:ind w:left="426" w:hanging="426"/>
        <w:rPr>
          <w:ins w:id="518" w:author="Minsu Jeon" w:date="2024-03-05T11:49:00Z"/>
        </w:rPr>
      </w:pPr>
      <w:ins w:id="519" w:author="Minsu Jeon" w:date="2024-03-05T11:49:00Z">
        <w:r w:rsidRPr="008E2ACA">
          <w:t xml:space="preserve">Collision with fixed or floating objects; </w:t>
        </w:r>
      </w:ins>
    </w:p>
    <w:p w14:paraId="40F65B45" w14:textId="77777777" w:rsidR="00DE74F0" w:rsidRPr="008E2ACA" w:rsidRDefault="00DE74F0" w:rsidP="00DE74F0">
      <w:pPr>
        <w:pStyle w:val="BodyText"/>
        <w:numPr>
          <w:ilvl w:val="0"/>
          <w:numId w:val="48"/>
        </w:numPr>
        <w:ind w:left="426" w:hanging="426"/>
        <w:rPr>
          <w:ins w:id="520" w:author="Minsu Jeon" w:date="2024-03-05T11:49:00Z"/>
        </w:rPr>
      </w:pPr>
      <w:ins w:id="521" w:author="Minsu Jeon" w:date="2024-03-05T11:49:00Z">
        <w:r w:rsidRPr="008E2ACA">
          <w:t xml:space="preserve">Grounding; </w:t>
        </w:r>
      </w:ins>
    </w:p>
    <w:p w14:paraId="46183305" w14:textId="77777777" w:rsidR="00DE74F0" w:rsidRPr="008E2ACA" w:rsidRDefault="00DE74F0" w:rsidP="00DE74F0">
      <w:pPr>
        <w:pStyle w:val="BodyText"/>
        <w:numPr>
          <w:ilvl w:val="0"/>
          <w:numId w:val="48"/>
        </w:numPr>
        <w:ind w:left="426" w:hanging="426"/>
        <w:rPr>
          <w:ins w:id="522" w:author="Minsu Jeon" w:date="2024-03-05T11:49:00Z"/>
        </w:rPr>
      </w:pPr>
      <w:ins w:id="523" w:author="Minsu Jeon" w:date="2024-03-05T11:49:00Z">
        <w:r w:rsidRPr="008E2ACA">
          <w:t xml:space="preserve">Becoming a significant obstruction or hazard to other traffic; </w:t>
        </w:r>
      </w:ins>
    </w:p>
    <w:p w14:paraId="296A0F33" w14:textId="77777777" w:rsidR="00DE74F0" w:rsidRPr="008E2ACA" w:rsidRDefault="00DE74F0" w:rsidP="00DE74F0">
      <w:pPr>
        <w:pStyle w:val="BodyText"/>
        <w:numPr>
          <w:ilvl w:val="0"/>
          <w:numId w:val="48"/>
        </w:numPr>
        <w:ind w:left="426" w:hanging="426"/>
        <w:rPr>
          <w:ins w:id="524" w:author="Minsu Jeon" w:date="2024-03-05T11:49:00Z"/>
        </w:rPr>
      </w:pPr>
      <w:ins w:id="525" w:author="Minsu Jeon" w:date="2024-03-05T11:49:00Z">
        <w:r w:rsidRPr="008E2ACA">
          <w:t xml:space="preserve">Leakage of noxious substances or other forms of pollution; </w:t>
        </w:r>
      </w:ins>
    </w:p>
    <w:p w14:paraId="64D5DCD6" w14:textId="77777777" w:rsidR="00DE74F0" w:rsidRPr="008E2ACA" w:rsidRDefault="00DE74F0" w:rsidP="00DE74F0">
      <w:pPr>
        <w:pStyle w:val="BodyText"/>
        <w:numPr>
          <w:ilvl w:val="0"/>
          <w:numId w:val="48"/>
        </w:numPr>
        <w:ind w:left="426" w:hanging="426"/>
        <w:rPr>
          <w:ins w:id="526" w:author="Minsu Jeon" w:date="2024-03-05T11:49:00Z"/>
        </w:rPr>
      </w:pPr>
      <w:ins w:id="527" w:author="Minsu Jeon" w:date="2024-03-05T11:49:00Z">
        <w:r w:rsidRPr="008E2ACA">
          <w:t xml:space="preserve">Other potentially hazardous events or situations, which may depend on the type of MASS and how it is deployed and operated. </w:t>
        </w:r>
      </w:ins>
    </w:p>
    <w:p w14:paraId="7B85D841" w14:textId="77777777" w:rsidR="00DE74F0" w:rsidRPr="008E2ACA" w:rsidRDefault="00DE74F0" w:rsidP="00DE74F0">
      <w:pPr>
        <w:pStyle w:val="BodyText"/>
        <w:rPr>
          <w:ins w:id="528" w:author="Minsu Jeon" w:date="2024-03-05T11:49:00Z"/>
        </w:rPr>
      </w:pPr>
      <w:ins w:id="529" w:author="Minsu Jeon" w:date="2024-03-05T11:49:00Z">
        <w:r w:rsidRPr="008E2ACA">
          <w:t xml:space="preserve">The RA </w:t>
        </w:r>
        <w:r>
          <w:t>should</w:t>
        </w:r>
        <w:r w:rsidRPr="008E2ACA">
          <w:t xml:space="preserve"> consider MASS systems, sub-systems, and components, and </w:t>
        </w:r>
        <w:r>
          <w:t>should</w:t>
        </w:r>
        <w:r w:rsidRPr="008E2ACA">
          <w:t xml:space="preserve"> take into account: </w:t>
        </w:r>
      </w:ins>
    </w:p>
    <w:p w14:paraId="58C61FA3" w14:textId="77777777" w:rsidR="00DE74F0" w:rsidRPr="008E2ACA" w:rsidRDefault="00DE74F0" w:rsidP="00DE74F0">
      <w:pPr>
        <w:pStyle w:val="BodyText"/>
        <w:numPr>
          <w:ilvl w:val="0"/>
          <w:numId w:val="48"/>
        </w:numPr>
        <w:ind w:left="426" w:hanging="426"/>
        <w:rPr>
          <w:ins w:id="530" w:author="Minsu Jeon" w:date="2024-03-05T11:49:00Z"/>
        </w:rPr>
      </w:pPr>
      <w:ins w:id="531" w:author="Minsu Jeon" w:date="2024-03-05T11:49:00Z">
        <w:r w:rsidRPr="008E2ACA">
          <w:t xml:space="preserve">The probability of a failure occurring, in measurable units, e.g. probability per 10,000 hours of operation, and the direct and indirect effects of the failure; </w:t>
        </w:r>
      </w:ins>
    </w:p>
    <w:p w14:paraId="43B88AF4" w14:textId="77777777" w:rsidR="00DE74F0" w:rsidRPr="008E2ACA" w:rsidRDefault="00DE74F0" w:rsidP="00DE74F0">
      <w:pPr>
        <w:pStyle w:val="BodyText"/>
        <w:numPr>
          <w:ilvl w:val="0"/>
          <w:numId w:val="48"/>
        </w:numPr>
        <w:ind w:left="426" w:hanging="426"/>
        <w:rPr>
          <w:ins w:id="532" w:author="Minsu Jeon" w:date="2024-03-05T11:49:00Z"/>
        </w:rPr>
      </w:pPr>
      <w:ins w:id="533" w:author="Minsu Jeon" w:date="2024-03-05T11:49:00Z">
        <w:r w:rsidRPr="008E2ACA">
          <w:t xml:space="preserve">Whether the MASS is capable of inflicting significant damage in a collision, by reason of its kinetic energy or its mass. Even at zero hull speed, a significant mass may cause damage by drifting onto, being blown by wind or thrown by waves onto another object or vessel. </w:t>
        </w:r>
      </w:ins>
    </w:p>
    <w:p w14:paraId="19B78B35" w14:textId="77777777" w:rsidR="00DE74F0" w:rsidRPr="008E2ACA" w:rsidRDefault="00DE74F0" w:rsidP="00DE74F0">
      <w:pPr>
        <w:pStyle w:val="BodyText"/>
        <w:numPr>
          <w:ilvl w:val="0"/>
          <w:numId w:val="48"/>
        </w:numPr>
        <w:ind w:left="426" w:hanging="426"/>
        <w:rPr>
          <w:ins w:id="534" w:author="Minsu Jeon" w:date="2024-03-05T11:49:00Z"/>
        </w:rPr>
      </w:pPr>
      <w:ins w:id="535" w:author="Minsu Jeon" w:date="2024-03-05T11:49:00Z">
        <w:r w:rsidRPr="008E2ACA">
          <w:t xml:space="preserve">Whether the MASS is liable to become a significant obstruction to other traffic, if left to drift without propulsion or steering. This is governed by size and weight and operating area. </w:t>
        </w:r>
      </w:ins>
    </w:p>
    <w:p w14:paraId="31643E8E" w14:textId="77777777" w:rsidR="00DE74F0" w:rsidRPr="008E2ACA" w:rsidRDefault="00DE74F0" w:rsidP="00DE74F0">
      <w:pPr>
        <w:pStyle w:val="BodyText"/>
        <w:numPr>
          <w:ilvl w:val="0"/>
          <w:numId w:val="48"/>
        </w:numPr>
        <w:ind w:left="426" w:hanging="426"/>
        <w:rPr>
          <w:ins w:id="536" w:author="Minsu Jeon" w:date="2024-03-05T11:49:00Z"/>
        </w:rPr>
      </w:pPr>
      <w:ins w:id="537" w:author="Minsu Jeon" w:date="2024-03-05T11:49:00Z">
        <w:r w:rsidRPr="008E2ACA">
          <w:t xml:space="preserve">Whether the MASS carries significant quantities of hazardous or pollutant substances. </w:t>
        </w:r>
      </w:ins>
    </w:p>
    <w:p w14:paraId="6DC0A04E" w14:textId="77777777" w:rsidR="00DE74F0" w:rsidRPr="008E2ACA" w:rsidRDefault="00DE74F0" w:rsidP="00DE74F0">
      <w:pPr>
        <w:pStyle w:val="BodyText"/>
        <w:rPr>
          <w:ins w:id="538" w:author="Minsu Jeon" w:date="2024-03-05T11:49:00Z"/>
        </w:rPr>
      </w:pPr>
      <w:ins w:id="539" w:author="Minsu Jeon" w:date="2024-03-05T11:49:00Z">
        <w:r w:rsidRPr="008E2ACA">
          <w:t xml:space="preserve">If the consequence of failure identified in the RA are deemed acceptable then the single point failure modes need not be analysed further, depending the Code of competent authorities. </w:t>
        </w:r>
      </w:ins>
    </w:p>
    <w:p w14:paraId="11D2BE8F" w14:textId="77777777" w:rsidR="00DE74F0" w:rsidRPr="008E2ACA" w:rsidRDefault="00DE74F0" w:rsidP="00DE74F0">
      <w:pPr>
        <w:pStyle w:val="BodyText"/>
        <w:rPr>
          <w:ins w:id="540" w:author="Minsu Jeon" w:date="2024-03-05T11:49:00Z"/>
        </w:rPr>
      </w:pPr>
      <w:ins w:id="541" w:author="Minsu Jeon" w:date="2024-03-05T11:49:00Z">
        <w:r w:rsidRPr="008E2ACA">
          <w:t xml:space="preserve">Failure modes to be considered in the Risk Assessment </w:t>
        </w:r>
        <w:r>
          <w:t>should</w:t>
        </w:r>
        <w:r w:rsidRPr="008E2ACA">
          <w:t xml:space="preserve"> encompass, but not necessarily be limited to, the following: </w:t>
        </w:r>
      </w:ins>
    </w:p>
    <w:p w14:paraId="5CE52EEB" w14:textId="77777777" w:rsidR="00DE74F0" w:rsidRPr="008E2ACA" w:rsidRDefault="00DE74F0" w:rsidP="00DE74F0">
      <w:pPr>
        <w:pStyle w:val="BodyText"/>
        <w:numPr>
          <w:ilvl w:val="0"/>
          <w:numId w:val="48"/>
        </w:numPr>
        <w:ind w:left="426" w:hanging="426"/>
        <w:rPr>
          <w:ins w:id="542" w:author="Minsu Jeon" w:date="2024-03-05T11:49:00Z"/>
        </w:rPr>
      </w:pPr>
      <w:ins w:id="543" w:author="Minsu Jeon" w:date="2024-03-05T11:49:00Z">
        <w:r w:rsidRPr="008E2ACA">
          <w:t xml:space="preserve">Power </w:t>
        </w:r>
        <w:r>
          <w:t xml:space="preserve">management and </w:t>
        </w:r>
        <w:r w:rsidRPr="008E2ACA">
          <w:t xml:space="preserve"> distribution; </w:t>
        </w:r>
      </w:ins>
    </w:p>
    <w:p w14:paraId="5F45C556" w14:textId="77777777" w:rsidR="00DE74F0" w:rsidRPr="008E2ACA" w:rsidRDefault="00DE74F0" w:rsidP="00DE74F0">
      <w:pPr>
        <w:pStyle w:val="BodyText"/>
        <w:numPr>
          <w:ilvl w:val="0"/>
          <w:numId w:val="48"/>
        </w:numPr>
        <w:ind w:left="426" w:hanging="426"/>
        <w:rPr>
          <w:ins w:id="544" w:author="Minsu Jeon" w:date="2024-03-05T11:49:00Z"/>
        </w:rPr>
      </w:pPr>
      <w:ins w:id="545" w:author="Minsu Jeon" w:date="2024-03-05T11:49:00Z">
        <w:r w:rsidRPr="008E2ACA">
          <w:t xml:space="preserve">Propulsion systems including the control of thrust and its direction; </w:t>
        </w:r>
      </w:ins>
    </w:p>
    <w:p w14:paraId="12B05786" w14:textId="77777777" w:rsidR="00DE74F0" w:rsidRDefault="00DE74F0" w:rsidP="00DE74F0">
      <w:pPr>
        <w:pStyle w:val="BodyText"/>
        <w:numPr>
          <w:ilvl w:val="0"/>
          <w:numId w:val="48"/>
        </w:numPr>
        <w:ind w:left="426" w:hanging="426"/>
        <w:rPr>
          <w:ins w:id="546" w:author="Minsu Jeon" w:date="2024-03-05T11:49:00Z"/>
        </w:rPr>
      </w:pPr>
      <w:ins w:id="547" w:author="Minsu Jeon" w:date="2024-03-05T11:49:00Z">
        <w:r w:rsidRPr="008E2ACA">
          <w:t xml:space="preserve">Steering systems including actuators and their control; </w:t>
        </w:r>
      </w:ins>
    </w:p>
    <w:p w14:paraId="121A7D02" w14:textId="77777777" w:rsidR="00DE74F0" w:rsidRDefault="00DE74F0" w:rsidP="00DE74F0">
      <w:pPr>
        <w:pStyle w:val="BodyText"/>
        <w:numPr>
          <w:ilvl w:val="0"/>
          <w:numId w:val="48"/>
        </w:numPr>
        <w:ind w:left="426" w:hanging="426"/>
        <w:rPr>
          <w:ins w:id="548" w:author="Minsu Jeon" w:date="2024-03-05T11:49:00Z"/>
        </w:rPr>
      </w:pPr>
      <w:ins w:id="549" w:author="Minsu Jeon" w:date="2024-03-05T11:49:00Z">
        <w:r>
          <w:t>Position Referencing Systems (PRS)</w:t>
        </w:r>
      </w:ins>
    </w:p>
    <w:p w14:paraId="1D3A7A97" w14:textId="77777777" w:rsidR="00DE74F0" w:rsidRPr="008E2ACA" w:rsidRDefault="00DE74F0" w:rsidP="00DE74F0">
      <w:pPr>
        <w:pStyle w:val="BodyText"/>
        <w:numPr>
          <w:ilvl w:val="0"/>
          <w:numId w:val="48"/>
        </w:numPr>
        <w:ind w:left="426" w:hanging="426"/>
        <w:rPr>
          <w:ins w:id="550" w:author="Minsu Jeon" w:date="2024-03-05T11:49:00Z"/>
        </w:rPr>
      </w:pPr>
      <w:ins w:id="551" w:author="Minsu Jeon" w:date="2024-03-05T11:49:00Z">
        <w:r>
          <w:t>Emergency response systems including shutdowns, firefighting systems (FM200, CO2, Foam, Water Mist)</w:t>
        </w:r>
      </w:ins>
    </w:p>
    <w:p w14:paraId="677DA38F" w14:textId="77777777" w:rsidR="00DE74F0" w:rsidRPr="008E2ACA" w:rsidRDefault="00DE74F0" w:rsidP="00DE74F0">
      <w:pPr>
        <w:pStyle w:val="BodyText"/>
        <w:numPr>
          <w:ilvl w:val="0"/>
          <w:numId w:val="48"/>
        </w:numPr>
        <w:ind w:left="426" w:hanging="426"/>
        <w:rPr>
          <w:ins w:id="552" w:author="Minsu Jeon" w:date="2024-03-05T11:49:00Z"/>
        </w:rPr>
      </w:pPr>
      <w:ins w:id="553" w:author="Minsu Jeon" w:date="2024-03-05T11:49:00Z">
        <w:r w:rsidRPr="008E2ACA">
          <w:t xml:space="preserve">Electrical connectors; </w:t>
        </w:r>
      </w:ins>
    </w:p>
    <w:p w14:paraId="59F88156" w14:textId="77777777" w:rsidR="00DE74F0" w:rsidRPr="008E2ACA" w:rsidRDefault="00DE74F0" w:rsidP="00DE74F0">
      <w:pPr>
        <w:pStyle w:val="BodyText"/>
        <w:numPr>
          <w:ilvl w:val="0"/>
          <w:numId w:val="48"/>
        </w:numPr>
        <w:ind w:left="426" w:hanging="426"/>
        <w:rPr>
          <w:ins w:id="554" w:author="Minsu Jeon" w:date="2024-03-05T11:49:00Z"/>
        </w:rPr>
      </w:pPr>
      <w:ins w:id="555" w:author="Minsu Jeon" w:date="2024-03-05T11:49:00Z">
        <w:r w:rsidRPr="008E2ACA">
          <w:t xml:space="preserve">Fuel and hydraulic systems (potential fire, pollution, loss of control); </w:t>
        </w:r>
      </w:ins>
    </w:p>
    <w:p w14:paraId="2D8698A9" w14:textId="77777777" w:rsidR="00DE74F0" w:rsidRPr="008E2ACA" w:rsidRDefault="00DE74F0" w:rsidP="00DE74F0">
      <w:pPr>
        <w:pStyle w:val="BodyText"/>
        <w:numPr>
          <w:ilvl w:val="0"/>
          <w:numId w:val="48"/>
        </w:numPr>
        <w:ind w:left="426" w:hanging="426"/>
        <w:rPr>
          <w:ins w:id="556" w:author="Minsu Jeon" w:date="2024-03-05T11:49:00Z"/>
        </w:rPr>
      </w:pPr>
      <w:ins w:id="557" w:author="Minsu Jeon" w:date="2024-03-05T11:49:00Z">
        <w:r w:rsidRPr="008E2ACA">
          <w:t xml:space="preserve">Individual sensors and their power supplies; </w:t>
        </w:r>
      </w:ins>
    </w:p>
    <w:p w14:paraId="1F9B4BC3" w14:textId="77777777" w:rsidR="00DE74F0" w:rsidRPr="008E2ACA" w:rsidRDefault="00DE74F0" w:rsidP="00DE74F0">
      <w:pPr>
        <w:pStyle w:val="BodyText"/>
        <w:numPr>
          <w:ilvl w:val="0"/>
          <w:numId w:val="48"/>
        </w:numPr>
        <w:ind w:left="426" w:hanging="426"/>
        <w:rPr>
          <w:ins w:id="558" w:author="Minsu Jeon" w:date="2024-03-05T11:49:00Z"/>
        </w:rPr>
      </w:pPr>
      <w:ins w:id="559" w:author="Minsu Jeon" w:date="2024-03-05T11:49:00Z">
        <w:r w:rsidRPr="008E2ACA">
          <w:t xml:space="preserve">Individual actuators and their power supplies; </w:t>
        </w:r>
      </w:ins>
    </w:p>
    <w:p w14:paraId="23B62C71" w14:textId="77777777" w:rsidR="00DE74F0" w:rsidRPr="008E2ACA" w:rsidRDefault="00DE74F0" w:rsidP="00DE74F0">
      <w:pPr>
        <w:pStyle w:val="BodyText"/>
        <w:numPr>
          <w:ilvl w:val="0"/>
          <w:numId w:val="48"/>
        </w:numPr>
        <w:ind w:left="426" w:hanging="426"/>
        <w:rPr>
          <w:ins w:id="560" w:author="Minsu Jeon" w:date="2024-03-05T11:49:00Z"/>
        </w:rPr>
      </w:pPr>
      <w:ins w:id="561" w:author="Minsu Jeon" w:date="2024-03-05T11:49:00Z">
        <w:r w:rsidRPr="008E2ACA">
          <w:t xml:space="preserve">Communication systems; </w:t>
        </w:r>
      </w:ins>
    </w:p>
    <w:p w14:paraId="1ED3B229" w14:textId="77777777" w:rsidR="00DE74F0" w:rsidRPr="008E2ACA" w:rsidRDefault="00DE74F0" w:rsidP="00DE74F0">
      <w:pPr>
        <w:pStyle w:val="BodyText"/>
        <w:numPr>
          <w:ilvl w:val="0"/>
          <w:numId w:val="48"/>
        </w:numPr>
        <w:ind w:left="426" w:hanging="426"/>
        <w:rPr>
          <w:ins w:id="562" w:author="Minsu Jeon" w:date="2024-03-05T11:49:00Z"/>
        </w:rPr>
      </w:pPr>
      <w:ins w:id="563" w:author="Minsu Jeon" w:date="2024-03-05T11:49:00Z">
        <w:r w:rsidRPr="008E2ACA">
          <w:t xml:space="preserve">The platform control system (including autopilots and Collision Avoidance systems); </w:t>
        </w:r>
      </w:ins>
    </w:p>
    <w:p w14:paraId="3A6690D5" w14:textId="77777777" w:rsidR="00DE74F0" w:rsidRPr="008E2ACA" w:rsidRDefault="00DE74F0" w:rsidP="00DE74F0">
      <w:pPr>
        <w:pStyle w:val="BodyText"/>
        <w:numPr>
          <w:ilvl w:val="0"/>
          <w:numId w:val="48"/>
        </w:numPr>
        <w:ind w:left="426" w:hanging="426"/>
        <w:rPr>
          <w:ins w:id="564" w:author="Minsu Jeon" w:date="2024-03-05T11:49:00Z"/>
        </w:rPr>
      </w:pPr>
      <w:ins w:id="565" w:author="Minsu Jeon" w:date="2024-03-05T11:49:00Z">
        <w:r w:rsidRPr="008E2ACA">
          <w:lastRenderedPageBreak/>
          <w:t xml:space="preserve">The autonomy processor(s), i.e. the interpretation and decision-making system which takes in sensor data and takes decisions on what control actions to take. This may be done on board, off-board, or as a combination of these; </w:t>
        </w:r>
      </w:ins>
    </w:p>
    <w:p w14:paraId="0BCF0F3A" w14:textId="77777777" w:rsidR="00DE74F0" w:rsidRPr="008E2ACA" w:rsidRDefault="00DE74F0" w:rsidP="00DE74F0">
      <w:pPr>
        <w:pStyle w:val="Bullet2"/>
        <w:numPr>
          <w:ilvl w:val="0"/>
          <w:numId w:val="96"/>
        </w:numPr>
        <w:rPr>
          <w:ins w:id="566" w:author="Minsu Jeon" w:date="2024-03-05T11:49:00Z"/>
        </w:rPr>
      </w:pPr>
      <w:ins w:id="567" w:author="Minsu Jeon" w:date="2024-03-05T11:49:00Z">
        <w:r w:rsidRPr="008E2ACA">
          <w:t xml:space="preserve">Signalling and lighting; </w:t>
        </w:r>
      </w:ins>
    </w:p>
    <w:p w14:paraId="2187E15D" w14:textId="77777777" w:rsidR="00DE74F0" w:rsidRPr="008E2ACA" w:rsidRDefault="00DE74F0" w:rsidP="00DE74F0">
      <w:pPr>
        <w:pStyle w:val="Bullet2"/>
        <w:numPr>
          <w:ilvl w:val="0"/>
          <w:numId w:val="96"/>
        </w:numPr>
        <w:rPr>
          <w:ins w:id="568" w:author="Minsu Jeon" w:date="2024-03-05T11:49:00Z"/>
        </w:rPr>
      </w:pPr>
      <w:ins w:id="569" w:author="Minsu Jeon" w:date="2024-03-05T11:49:00Z">
        <w:r w:rsidRPr="008E2ACA">
          <w:t xml:space="preserve">Data quality or inconsistency. </w:t>
        </w:r>
      </w:ins>
    </w:p>
    <w:p w14:paraId="74DD7696" w14:textId="77777777" w:rsidR="00DE74F0" w:rsidRPr="008E2ACA" w:rsidRDefault="00DE74F0" w:rsidP="00DE74F0">
      <w:pPr>
        <w:pStyle w:val="BodyText"/>
        <w:rPr>
          <w:ins w:id="570" w:author="Minsu Jeon" w:date="2024-03-05T11:49:00Z"/>
        </w:rPr>
      </w:pPr>
      <w:ins w:id="571" w:author="Minsu Jeon" w:date="2024-03-05T11:49:00Z">
        <w:r w:rsidRPr="008E2ACA">
          <w:t xml:space="preserve">The RA </w:t>
        </w:r>
        <w:r>
          <w:t>should</w:t>
        </w:r>
        <w:r w:rsidRPr="008E2ACA">
          <w:t xml:space="preserve"> be able to show that the MASS is able to be operated to a tolerably safe level, ideally proven to be as safe as an equivalent manned counterpart (i.e. similar size and carrying similar payload / cargo). </w:t>
        </w:r>
      </w:ins>
    </w:p>
    <w:p w14:paraId="6F1B5578" w14:textId="77777777" w:rsidR="00DE74F0" w:rsidRPr="008E2ACA" w:rsidRDefault="00DE74F0" w:rsidP="00DE74F0">
      <w:pPr>
        <w:pStyle w:val="BodyText"/>
        <w:rPr>
          <w:ins w:id="572" w:author="Minsu Jeon" w:date="2024-03-05T11:49:00Z"/>
        </w:rPr>
      </w:pPr>
      <w:ins w:id="573" w:author="Minsu Jeon" w:date="2024-03-05T11:49:00Z">
        <w:r w:rsidRPr="008E2ACA">
          <w:t xml:space="preserve">The protection measures afforded on a manned MASS, e.g. emergency engine stop in the case of fire, often rely on a human operator to detect the fault and to trigger the stop mechanism. On MASS, these measures must be fully automated unless the attendant risk can be otherwise reduced to an acceptable level (e.g. using electric propulsion, no fuel aboard; nobody on board put at direct risk; etc). </w:t>
        </w:r>
      </w:ins>
    </w:p>
    <w:p w14:paraId="46551BDA" w14:textId="0D75C365" w:rsidR="00425189" w:rsidDel="005A55BF" w:rsidRDefault="00DE74F0" w:rsidP="00425189">
      <w:pPr>
        <w:pStyle w:val="BodyText"/>
        <w:rPr>
          <w:del w:id="574" w:author="Minsu Jeon" w:date="2024-03-06T14:29:00Z"/>
        </w:rPr>
      </w:pPr>
      <w:ins w:id="575" w:author="Minsu Jeon" w:date="2024-03-05T11:49:00Z">
        <w:r w:rsidRPr="008E2ACA">
          <w:t xml:space="preserve">The RA </w:t>
        </w:r>
        <w:r>
          <w:t>should</w:t>
        </w:r>
        <w:r w:rsidRPr="008E2ACA">
          <w:t xml:space="preserve"> highlight all potentially critical failure modes which are mitigated using failure sensors and/or “defence in depth”, dual </w:t>
        </w:r>
        <w:r w:rsidRPr="008E2ACA">
          <w:rPr>
            <w:rFonts w:ascii="EGPINH+ArialMT" w:hAnsi="EGPINH+ArialMT" w:cs="EGPINH+ArialMT"/>
            <w:color w:val="221E1F"/>
            <w:sz w:val="18"/>
            <w:szCs w:val="18"/>
          </w:rPr>
          <w:t>or multiple redundant safety features, as these need to be identified for the purpose of test and accreditation of the MASS.</w:t>
        </w:r>
      </w:ins>
    </w:p>
    <w:p w14:paraId="48070D55" w14:textId="77777777" w:rsidR="009A7C16" w:rsidRDefault="009A7C16" w:rsidP="00425189">
      <w:pPr>
        <w:pStyle w:val="BodyText"/>
        <w:rPr>
          <w:ins w:id="576" w:author="Minsu Jeon" w:date="2024-03-05T11:50:00Z"/>
        </w:rPr>
      </w:pPr>
    </w:p>
    <w:p w14:paraId="24FE2D58" w14:textId="77777777" w:rsidR="00134C9F" w:rsidRDefault="00134C9F" w:rsidP="00425189">
      <w:pPr>
        <w:pStyle w:val="BodyText"/>
        <w:rPr>
          <w:ins w:id="577" w:author="Minsu Jeon" w:date="2024-03-05T11:50:00Z"/>
        </w:rPr>
      </w:pPr>
    </w:p>
    <w:p w14:paraId="4757A434" w14:textId="65DFEEE1" w:rsidR="00134C9F" w:rsidRDefault="00134C9F">
      <w:pPr>
        <w:pStyle w:val="Heading3"/>
        <w:keepNext w:val="0"/>
        <w:keepLines w:val="0"/>
        <w:numPr>
          <w:ilvl w:val="0"/>
          <w:numId w:val="0"/>
        </w:numPr>
        <w:ind w:left="992" w:hanging="992"/>
        <w:rPr>
          <w:ins w:id="578" w:author="Minsu Jeon" w:date="2024-03-05T11:50:00Z"/>
        </w:rPr>
        <w:pPrChange w:id="579" w:author="Minsu Jeon" w:date="2024-03-05T11:50:00Z">
          <w:pPr>
            <w:pStyle w:val="BodyText"/>
          </w:pPr>
        </w:pPrChange>
      </w:pPr>
      <w:ins w:id="580" w:author="Minsu Jeon" w:date="2024-03-05T11:50:00Z">
        <w:r>
          <w:t>Environmental considerations</w:t>
        </w:r>
      </w:ins>
    </w:p>
    <w:p w14:paraId="08789533" w14:textId="77777777" w:rsidR="00134C9F" w:rsidRDefault="00134C9F" w:rsidP="00134C9F">
      <w:pPr>
        <w:pStyle w:val="BodyText"/>
        <w:rPr>
          <w:ins w:id="581" w:author="Minsu Jeon" w:date="2024-03-06T14:29:00Z"/>
        </w:rPr>
      </w:pPr>
      <w:commentRangeStart w:id="582"/>
      <w:ins w:id="583" w:author="Minsu Jeon" w:date="2024-03-05T11:50:00Z">
        <w:r w:rsidRPr="008E2ACA">
          <w:t>MASS operations</w:t>
        </w:r>
        <w:commentRangeEnd w:id="582"/>
        <w:r>
          <w:rPr>
            <w:rStyle w:val="CommentReference"/>
          </w:rPr>
          <w:commentReference w:id="582"/>
        </w:r>
        <w:r w:rsidRPr="008E2ACA">
          <w:t xml:space="preserve"> </w:t>
        </w:r>
        <w:r>
          <w:t xml:space="preserve">(in the same way as non-MASS) </w:t>
        </w:r>
        <w:r w:rsidRPr="008E2ACA">
          <w:t>need to respect any environmental designations applicable to the area in which the MASS operates.  For example, Marine Protected Areas (MPAs) are designated in territorial waters to protect marine wildlife of national and international importance.  These include Special Areas of Conservation (SACs), Special Protection Areas (SPAs), Sites of Specific Scientific Interest (SSSIs), the Ramsar Convention on Wetlands of International Importance Especially as Waterfowl Habitat</w:t>
        </w:r>
        <w:r w:rsidRPr="008E2ACA">
          <w:rPr>
            <w:rFonts w:ascii="Arial" w:hAnsi="Arial" w:cs="Arial"/>
            <w:b/>
            <w:bCs/>
            <w:color w:val="202122"/>
            <w:sz w:val="21"/>
            <w:szCs w:val="21"/>
            <w:shd w:val="clear" w:color="auto" w:fill="FFFFFF"/>
          </w:rPr>
          <w:t xml:space="preserve"> (</w:t>
        </w:r>
        <w:r w:rsidRPr="008E2ACA">
          <w:t>Ramsar) sites (if applicable) and Marine Conservation Zones (MCZs).  A large proportion of estuaries, for example, w</w:t>
        </w:r>
        <w:r>
          <w:t>ould</w:t>
        </w:r>
        <w:r w:rsidRPr="008E2ACA">
          <w:t xml:space="preserve"> have one or more of these designations.  Operating a MASS in designated areas, particularly at times of the year when there is the potential for disturbance to wildlife (e.g. migrating birds), may be an activity which requires assent from the relevant environmental or conservation authority and their advice should be sought.</w:t>
        </w:r>
      </w:ins>
    </w:p>
    <w:p w14:paraId="5D42571B" w14:textId="77777777" w:rsidR="005A55BF" w:rsidRPr="008E2ACA" w:rsidRDefault="005A55BF" w:rsidP="00134C9F">
      <w:pPr>
        <w:pStyle w:val="BodyText"/>
        <w:rPr>
          <w:ins w:id="584" w:author="Minsu Jeon" w:date="2024-03-05T11:50:00Z"/>
        </w:rPr>
      </w:pPr>
    </w:p>
    <w:p w14:paraId="150068BF" w14:textId="77777777" w:rsidR="00134C9F" w:rsidRPr="008E2ACA" w:rsidRDefault="00134C9F">
      <w:pPr>
        <w:pStyle w:val="Heading3"/>
        <w:keepNext w:val="0"/>
        <w:keepLines w:val="0"/>
        <w:numPr>
          <w:ilvl w:val="0"/>
          <w:numId w:val="0"/>
        </w:numPr>
        <w:ind w:left="992" w:hanging="992"/>
        <w:rPr>
          <w:ins w:id="585" w:author="Minsu Jeon" w:date="2024-03-05T11:50:00Z"/>
        </w:rPr>
        <w:pPrChange w:id="586" w:author="Minsu Jeon" w:date="2024-03-05T11:50:00Z">
          <w:pPr>
            <w:pStyle w:val="Heading3"/>
            <w:keepNext w:val="0"/>
            <w:keepLines w:val="0"/>
            <w:numPr>
              <w:numId w:val="11"/>
            </w:numPr>
            <w:ind w:left="993" w:hanging="993"/>
          </w:pPr>
        </w:pPrChange>
      </w:pPr>
      <w:bookmarkStart w:id="587" w:name="_Toc98334444"/>
      <w:bookmarkStart w:id="588" w:name="_Toc111186836"/>
      <w:ins w:id="589" w:author="Minsu Jeon" w:date="2024-03-05T11:50:00Z">
        <w:r w:rsidRPr="008E2ACA">
          <w:t>Health and Safety</w:t>
        </w:r>
        <w:bookmarkEnd w:id="587"/>
        <w:bookmarkEnd w:id="588"/>
        <w:r w:rsidRPr="008E2ACA">
          <w:t xml:space="preserve"> </w:t>
        </w:r>
      </w:ins>
    </w:p>
    <w:p w14:paraId="4BBF2919" w14:textId="77777777" w:rsidR="00134C9F" w:rsidRPr="008E2ACA" w:rsidRDefault="00134C9F" w:rsidP="00134C9F">
      <w:pPr>
        <w:pStyle w:val="BodyText"/>
        <w:rPr>
          <w:ins w:id="590" w:author="Minsu Jeon" w:date="2024-03-05T11:50:00Z"/>
        </w:rPr>
      </w:pPr>
      <w:ins w:id="591" w:author="Minsu Jeon" w:date="2024-03-05T11:50:00Z">
        <w:r w:rsidRPr="008E2ACA">
          <w:t xml:space="preserve">The MASS industry’s activities and operations can have an impact on the health and safety of their employees, subcontractors and others working within it, both ashore and afloat.  The industry has a responsibility to make sure it limits the potential for accidents to occur.  </w:t>
        </w:r>
      </w:ins>
    </w:p>
    <w:p w14:paraId="7F988962" w14:textId="77777777" w:rsidR="00134C9F" w:rsidRPr="008E2ACA" w:rsidRDefault="00134C9F" w:rsidP="00134C9F">
      <w:pPr>
        <w:pStyle w:val="BodyText"/>
        <w:rPr>
          <w:ins w:id="592" w:author="Minsu Jeon" w:date="2024-03-05T11:50:00Z"/>
        </w:rPr>
      </w:pPr>
      <w:ins w:id="593" w:author="Minsu Jeon" w:date="2024-03-05T11:50:00Z">
        <w:r w:rsidRPr="008E2ACA">
          <w:t xml:space="preserve">The Owner/Operator of a MASS is responsible for the health and safety of anyone working on or around the MASS.  Regulations applicable to the health and safety of employees on or around the MASS, support crew and offices ashore, including Remote Control Centres (RCCs), should be taken into consideration.  Complying with all relevant safety rules and procedures is an essential minimum. </w:t>
        </w:r>
      </w:ins>
    </w:p>
    <w:p w14:paraId="19DB649F" w14:textId="77777777" w:rsidR="00134C9F" w:rsidRPr="008E2ACA" w:rsidRDefault="00134C9F" w:rsidP="00134C9F">
      <w:pPr>
        <w:pStyle w:val="BodyText"/>
        <w:rPr>
          <w:ins w:id="594" w:author="Minsu Jeon" w:date="2024-03-05T11:50:00Z"/>
        </w:rPr>
      </w:pPr>
      <w:ins w:id="595" w:author="Minsu Jeon" w:date="2024-03-05T11:50:00Z">
        <w:r w:rsidRPr="008E2ACA">
          <w:t>Everyone within the industry has a responsibility for safety in the workplace and must be familiar with and comply with each company’s Health and Safety Policy and all local requirements and by thinking through the risks and hazards in our workplace and daily operating environment</w:t>
        </w:r>
      </w:ins>
    </w:p>
    <w:p w14:paraId="10AFF085" w14:textId="77777777" w:rsidR="00134C9F" w:rsidRPr="008E2ACA" w:rsidRDefault="00134C9F" w:rsidP="00134C9F">
      <w:pPr>
        <w:pStyle w:val="BodyText"/>
        <w:rPr>
          <w:ins w:id="596" w:author="Minsu Jeon" w:date="2024-03-05T11:50:00Z"/>
        </w:rPr>
      </w:pPr>
      <w:ins w:id="597" w:author="Minsu Jeon" w:date="2024-03-05T11:50:00Z">
        <w:r w:rsidRPr="008E2ACA">
          <w:t xml:space="preserve">Every employer is to be aware of any risks affecting workers and others and to ensure that appropriate measures are taken to minimise them through improving procedures or equipment where necessary. Employers must instruct those affected about the risks and how to ensure their own health and safety and the health and safety of others. </w:t>
        </w:r>
      </w:ins>
    </w:p>
    <w:p w14:paraId="4802F8AB" w14:textId="77777777" w:rsidR="00134C9F" w:rsidRDefault="00134C9F" w:rsidP="00425189">
      <w:pPr>
        <w:pStyle w:val="BodyText"/>
        <w:rPr>
          <w:ins w:id="598" w:author="Minsu Jeon" w:date="2024-03-05T11:50:00Z"/>
        </w:rPr>
      </w:pPr>
    </w:p>
    <w:p w14:paraId="078B29D1" w14:textId="77777777" w:rsidR="00134C9F" w:rsidRDefault="00134C9F" w:rsidP="00425189">
      <w:pPr>
        <w:pStyle w:val="BodyText"/>
        <w:rPr>
          <w:ins w:id="599" w:author="Minsu Jeon" w:date="2024-03-05T11:50:00Z"/>
        </w:rPr>
      </w:pPr>
    </w:p>
    <w:p w14:paraId="4E89B9E1" w14:textId="77777777" w:rsidR="00134C9F" w:rsidRPr="00425189" w:rsidRDefault="00134C9F" w:rsidP="00425189">
      <w:pPr>
        <w:pStyle w:val="BodyText"/>
      </w:pPr>
    </w:p>
    <w:p w14:paraId="68DEA490" w14:textId="357FC345" w:rsidR="00425189" w:rsidRPr="00425189" w:rsidRDefault="00425189" w:rsidP="00425189">
      <w:pPr>
        <w:pStyle w:val="Heading2"/>
      </w:pPr>
      <w:bookmarkStart w:id="600" w:name="_Toc137143706"/>
      <w:r w:rsidRPr="00425189">
        <w:lastRenderedPageBreak/>
        <w:t xml:space="preserve">Implications for </w:t>
      </w:r>
      <w:del w:id="601" w:author="Jillian Carson-Jackson" w:date="2023-04-13T19:57:00Z">
        <w:r w:rsidRPr="00425189" w:rsidDel="00C52223">
          <w:rPr>
            <w:caps w:val="0"/>
          </w:rPr>
          <w:delText>Port</w:delText>
        </w:r>
        <w:r w:rsidRPr="00425189" w:rsidDel="00C52223">
          <w:delText xml:space="preserve"> </w:delText>
        </w:r>
      </w:del>
      <w:ins w:id="602" w:author="Jillian Carson-Jackson" w:date="2023-04-13T19:57:00Z">
        <w:r w:rsidR="00C52223" w:rsidRPr="00425189">
          <w:rPr>
            <w:caps w:val="0"/>
          </w:rPr>
          <w:t>P</w:t>
        </w:r>
        <w:r w:rsidR="00C52223">
          <w:rPr>
            <w:caps w:val="0"/>
          </w:rPr>
          <w:t>ORT</w:t>
        </w:r>
        <w:del w:id="603" w:author="Minsu Jeon" w:date="2024-03-05T11:48:00Z">
          <w:r w:rsidR="00C52223" w:rsidRPr="00425189" w:rsidDel="00F3158D">
            <w:rPr>
              <w:caps w:val="0"/>
            </w:rPr>
            <w:delText>t</w:delText>
          </w:r>
        </w:del>
      </w:ins>
      <w:ins w:id="604" w:author="Minsu Jeon" w:date="2024-03-05T11:48:00Z">
        <w:r w:rsidR="00F3158D">
          <w:rPr>
            <w:caps w:val="0"/>
          </w:rPr>
          <w:t>S</w:t>
        </w:r>
      </w:ins>
      <w:ins w:id="605" w:author="Jillian Carson-Jackson" w:date="2023-04-13T19:57:00Z">
        <w:r w:rsidR="00C52223" w:rsidRPr="00425189">
          <w:t xml:space="preserve"> </w:t>
        </w:r>
      </w:ins>
      <w:r w:rsidRPr="00425189">
        <w:t>and Waterways Governance</w:t>
      </w:r>
      <w:bookmarkEnd w:id="600"/>
    </w:p>
    <w:p w14:paraId="4DF85B43" w14:textId="77777777" w:rsidR="00CF6EC7" w:rsidRDefault="00CF6EC7" w:rsidP="00CF6EC7">
      <w:pPr>
        <w:pStyle w:val="Heading2separationline"/>
      </w:pPr>
    </w:p>
    <w:p w14:paraId="17F4A337" w14:textId="7BD7E94C" w:rsidR="00425189" w:rsidDel="00113F6F" w:rsidRDefault="005A5F74" w:rsidP="00425189">
      <w:pPr>
        <w:pStyle w:val="BodyText"/>
        <w:rPr>
          <w:del w:id="606" w:author="Minsu Jeon" w:date="2024-03-05T11:43:00Z"/>
        </w:rPr>
      </w:pPr>
      <w:ins w:id="607" w:author="Jillian Carson-Jackson" w:date="2023-04-13T20:05:00Z">
        <w:r>
          <w:t>Capture the implications for other IALA documents</w:t>
        </w:r>
      </w:ins>
      <w:ins w:id="608" w:author="Minsu Jeon" w:date="2024-03-06T14:29:00Z">
        <w:r w:rsidR="00ED31AC">
          <w:t>.</w:t>
        </w:r>
      </w:ins>
      <w:ins w:id="609" w:author="Jillian Carson-Jackson" w:date="2023-04-13T20:05:00Z">
        <w:del w:id="610" w:author="Minsu Jeon" w:date="2024-03-06T14:29:00Z">
          <w:r w:rsidDel="00ED31AC">
            <w:delText xml:space="preserve"> (noting the specific work package on this as identified</w:delText>
          </w:r>
        </w:del>
      </w:ins>
      <w:ins w:id="611" w:author="Jillian Carson-Jackson" w:date="2023-04-13T20:06:00Z">
        <w:del w:id="612" w:author="Minsu Jeon" w:date="2024-03-06T14:29:00Z">
          <w:r w:rsidDel="00ED31AC">
            <w:delText xml:space="preserve"> </w:delText>
          </w:r>
        </w:del>
      </w:ins>
      <w:ins w:id="613" w:author="Jillian Carson-Jackson" w:date="2023-04-13T20:05:00Z">
        <w:del w:id="614" w:author="Minsu Jeon" w:date="2024-03-06T14:29:00Z">
          <w:r w:rsidDel="00ED31AC">
            <w:delText>in the MTF 05 meeting</w:delText>
          </w:r>
        </w:del>
      </w:ins>
    </w:p>
    <w:p w14:paraId="0967C94A" w14:textId="77777777" w:rsidR="00425189" w:rsidDel="00113F6F" w:rsidRDefault="00425189" w:rsidP="00425189">
      <w:pPr>
        <w:pStyle w:val="BodyText"/>
        <w:rPr>
          <w:del w:id="615" w:author="Minsu Jeon" w:date="2024-03-05T11:43:00Z"/>
        </w:rPr>
      </w:pPr>
    </w:p>
    <w:p w14:paraId="56C960CE" w14:textId="77777777" w:rsidR="00425189" w:rsidRDefault="00425189" w:rsidP="00425189">
      <w:pPr>
        <w:pStyle w:val="BodyText"/>
      </w:pPr>
    </w:p>
    <w:p w14:paraId="4E272417" w14:textId="77777777" w:rsidR="00425189" w:rsidRPr="00425189" w:rsidRDefault="00425189" w:rsidP="00425189">
      <w:pPr>
        <w:pStyle w:val="BodyText"/>
      </w:pPr>
    </w:p>
    <w:p w14:paraId="5833BB82" w14:textId="05477C83" w:rsidR="00425189" w:rsidRDefault="00425189" w:rsidP="00425189">
      <w:pPr>
        <w:pStyle w:val="Heading3"/>
        <w:rPr>
          <w:caps/>
        </w:rPr>
      </w:pPr>
      <w:bookmarkStart w:id="616" w:name="_Toc137143707"/>
      <w:r w:rsidRPr="00425189">
        <w:rPr>
          <w:caps/>
        </w:rPr>
        <w:t>Regulatory</w:t>
      </w:r>
      <w:bookmarkEnd w:id="616"/>
    </w:p>
    <w:p w14:paraId="0B5E950B" w14:textId="77777777" w:rsidR="00113F6F" w:rsidRPr="008E2ACA" w:rsidRDefault="00113F6F" w:rsidP="00113F6F">
      <w:pPr>
        <w:pStyle w:val="BodyText"/>
        <w:rPr>
          <w:ins w:id="617" w:author="Minsu Jeon" w:date="2024-03-05T11:43:00Z"/>
        </w:rPr>
      </w:pPr>
      <w:ins w:id="618" w:author="Minsu Jeon" w:date="2024-03-05T11:43:00Z">
        <w:r w:rsidRPr="008E2ACA">
          <w:t xml:space="preserve">The </w:t>
        </w:r>
        <w:r>
          <w:t xml:space="preserve">International </w:t>
        </w:r>
        <w:r w:rsidRPr="008E2ACA">
          <w:t xml:space="preserve">regulatory development governing MASS is still in progress. In the meantime, the Industry has to conduct activities and operations in full recognition of the status of MASS with respect to: </w:t>
        </w:r>
      </w:ins>
    </w:p>
    <w:p w14:paraId="4688864F" w14:textId="77777777" w:rsidR="00113F6F" w:rsidRPr="008E2ACA" w:rsidRDefault="00113F6F" w:rsidP="00113F6F">
      <w:pPr>
        <w:pStyle w:val="BodyText"/>
        <w:numPr>
          <w:ilvl w:val="0"/>
          <w:numId w:val="48"/>
        </w:numPr>
        <w:ind w:left="426" w:hanging="426"/>
        <w:rPr>
          <w:ins w:id="619" w:author="Minsu Jeon" w:date="2024-03-05T11:43:00Z"/>
        </w:rPr>
      </w:pPr>
      <w:ins w:id="620" w:author="Minsu Jeon" w:date="2024-03-05T11:43:00Z">
        <w:r w:rsidRPr="008E2ACA">
          <w:t>COLREGs</w:t>
        </w:r>
      </w:ins>
    </w:p>
    <w:p w14:paraId="7E957131" w14:textId="77777777" w:rsidR="00113F6F" w:rsidRPr="008E2ACA" w:rsidRDefault="00113F6F" w:rsidP="00113F6F">
      <w:pPr>
        <w:pStyle w:val="BodyText"/>
        <w:numPr>
          <w:ilvl w:val="0"/>
          <w:numId w:val="48"/>
        </w:numPr>
        <w:ind w:left="426" w:hanging="426"/>
        <w:rPr>
          <w:ins w:id="621" w:author="Minsu Jeon" w:date="2024-03-05T11:43:00Z"/>
        </w:rPr>
      </w:pPr>
      <w:ins w:id="622" w:author="Minsu Jeon" w:date="2024-03-05T11:43:00Z">
        <w:r w:rsidRPr="008E2ACA">
          <w:t xml:space="preserve">Other maritime laws, rules and conventions where applicable </w:t>
        </w:r>
      </w:ins>
    </w:p>
    <w:p w14:paraId="4624659A" w14:textId="77777777" w:rsidR="00113F6F" w:rsidRPr="008E2ACA" w:rsidRDefault="00113F6F" w:rsidP="00113F6F">
      <w:pPr>
        <w:pStyle w:val="BodyText"/>
        <w:numPr>
          <w:ilvl w:val="0"/>
          <w:numId w:val="48"/>
        </w:numPr>
        <w:ind w:left="426" w:hanging="426"/>
        <w:rPr>
          <w:ins w:id="623" w:author="Minsu Jeon" w:date="2024-03-05T11:43:00Z"/>
        </w:rPr>
      </w:pPr>
      <w:ins w:id="624" w:author="Minsu Jeon" w:date="2024-03-05T11:43:00Z">
        <w:r w:rsidRPr="008E2ACA">
          <w:t xml:space="preserve">Local or temporary arrangements in place in the areas of MASS operations </w:t>
        </w:r>
      </w:ins>
    </w:p>
    <w:p w14:paraId="600166D5" w14:textId="77777777" w:rsidR="00425189" w:rsidRDefault="00425189" w:rsidP="00425189">
      <w:pPr>
        <w:pStyle w:val="BodyText"/>
        <w:rPr>
          <w:ins w:id="625" w:author="Minsu Jeon" w:date="2024-03-05T11:45:00Z"/>
        </w:rPr>
      </w:pPr>
    </w:p>
    <w:p w14:paraId="3150FC71" w14:textId="19679B04" w:rsidR="00B6605A" w:rsidRDefault="00B6605A">
      <w:pPr>
        <w:pStyle w:val="Heading3"/>
        <w:keepNext w:val="0"/>
        <w:keepLines w:val="0"/>
        <w:numPr>
          <w:ilvl w:val="0"/>
          <w:numId w:val="0"/>
        </w:numPr>
        <w:ind w:left="992" w:hanging="992"/>
        <w:pPrChange w:id="626" w:author="Minsu Jeon" w:date="2024-03-06T14:29:00Z">
          <w:pPr>
            <w:pStyle w:val="BodyText"/>
          </w:pPr>
        </w:pPrChange>
      </w:pPr>
      <w:ins w:id="627" w:author="Minsu Jeon" w:date="2024-03-05T11:45:00Z">
        <w:r>
          <w:t>Changes to National laws</w:t>
        </w:r>
      </w:ins>
    </w:p>
    <w:p w14:paraId="524E8375" w14:textId="77777777" w:rsidR="00B6605A" w:rsidRPr="008E2ACA" w:rsidRDefault="00B6605A" w:rsidP="00B6605A">
      <w:pPr>
        <w:pStyle w:val="BodyText"/>
        <w:rPr>
          <w:ins w:id="628" w:author="Minsu Jeon" w:date="2024-03-05T11:44:00Z"/>
        </w:rPr>
      </w:pPr>
      <w:ins w:id="629" w:author="Minsu Jeon" w:date="2024-03-05T11:44:00Z">
        <w:r w:rsidRPr="008E2ACA">
          <w:t>Existing rules and laws regarding the safe operation of vessels (SOLAS, COLREGs), states that the responsibility for the safe operation of a vessel lays at the owner/master (a person or a system of persons ashore.....).  As a first basis, Competent Authorities should establish processes for adopting changes in national laws to allow initial testing/trials</w:t>
        </w:r>
        <w:r>
          <w:t>/</w:t>
        </w:r>
        <w:proofErr w:type="spellStart"/>
        <w:r>
          <w:t>operations</w:t>
        </w:r>
        <w:r w:rsidRPr="008E2ACA">
          <w:t>with</w:t>
        </w:r>
        <w:proofErr w:type="spellEnd"/>
        <w:r w:rsidRPr="008E2ACA">
          <w:t xml:space="preserve"> MASS.  These should include general terms for requirements on how safe operation of unmanned vessels could be facilitated. </w:t>
        </w:r>
      </w:ins>
    </w:p>
    <w:p w14:paraId="2915FB25" w14:textId="77777777" w:rsidR="00B6605A" w:rsidRPr="008E2ACA" w:rsidRDefault="00B6605A" w:rsidP="00B6605A">
      <w:pPr>
        <w:pStyle w:val="BodyText"/>
        <w:rPr>
          <w:ins w:id="630" w:author="Minsu Jeon" w:date="2024-03-05T11:44:00Z"/>
        </w:rPr>
      </w:pPr>
      <w:ins w:id="631" w:author="Minsu Jeon" w:date="2024-03-05T11:44:00Z">
        <w:r w:rsidRPr="008E2ACA">
          <w:t>As an example, this might include terms for unmanned voyages (pilotage exemption):</w:t>
        </w:r>
      </w:ins>
    </w:p>
    <w:p w14:paraId="4B507389" w14:textId="77777777" w:rsidR="00B6605A" w:rsidRPr="008E2ACA" w:rsidRDefault="00B6605A" w:rsidP="00B6605A">
      <w:pPr>
        <w:pStyle w:val="BodyText"/>
        <w:numPr>
          <w:ilvl w:val="0"/>
          <w:numId w:val="48"/>
        </w:numPr>
        <w:ind w:left="426" w:hanging="426"/>
        <w:rPr>
          <w:ins w:id="632" w:author="Minsu Jeon" w:date="2024-03-05T11:44:00Z"/>
        </w:rPr>
      </w:pPr>
      <w:ins w:id="633" w:author="Minsu Jeon" w:date="2024-03-05T11:44:00Z">
        <w:r w:rsidRPr="008E2ACA">
          <w:t xml:space="preserve">Pre-trial research activities and phased/scalable trials </w:t>
        </w:r>
      </w:ins>
    </w:p>
    <w:p w14:paraId="686D3857" w14:textId="77777777" w:rsidR="00B6605A" w:rsidRPr="008E2ACA" w:rsidRDefault="00B6605A" w:rsidP="00B6605A">
      <w:pPr>
        <w:pStyle w:val="BodyText"/>
        <w:numPr>
          <w:ilvl w:val="0"/>
          <w:numId w:val="48"/>
        </w:numPr>
        <w:ind w:left="426" w:hanging="426"/>
        <w:rPr>
          <w:ins w:id="634" w:author="Minsu Jeon" w:date="2024-03-05T11:44:00Z"/>
        </w:rPr>
      </w:pPr>
      <w:ins w:id="635" w:author="Minsu Jeon" w:date="2024-03-05T11:44:00Z">
        <w:r w:rsidRPr="008E2ACA">
          <w:t>Requirement for the actual vessels navigation and manoeuvre systems</w:t>
        </w:r>
      </w:ins>
    </w:p>
    <w:p w14:paraId="41175F2F" w14:textId="77777777" w:rsidR="00B6605A" w:rsidRPr="008E2ACA" w:rsidRDefault="00B6605A" w:rsidP="00B6605A">
      <w:pPr>
        <w:pStyle w:val="BodyText"/>
        <w:numPr>
          <w:ilvl w:val="0"/>
          <w:numId w:val="48"/>
        </w:numPr>
        <w:ind w:left="426" w:hanging="426"/>
        <w:rPr>
          <w:ins w:id="636" w:author="Minsu Jeon" w:date="2024-03-05T11:44:00Z"/>
        </w:rPr>
      </w:pPr>
      <w:ins w:id="637" w:author="Minsu Jeon" w:date="2024-03-05T11:44:00Z">
        <w:r w:rsidRPr="008E2ACA">
          <w:t>Criteria/parameter for the actual trials</w:t>
        </w:r>
      </w:ins>
    </w:p>
    <w:p w14:paraId="38AB7866" w14:textId="77777777" w:rsidR="00B6605A" w:rsidRPr="008E2ACA" w:rsidRDefault="00B6605A" w:rsidP="00B6605A">
      <w:pPr>
        <w:pStyle w:val="BodyText"/>
        <w:numPr>
          <w:ilvl w:val="0"/>
          <w:numId w:val="48"/>
        </w:numPr>
        <w:ind w:left="426" w:hanging="426"/>
        <w:rPr>
          <w:ins w:id="638" w:author="Minsu Jeon" w:date="2024-03-05T11:44:00Z"/>
        </w:rPr>
      </w:pPr>
      <w:ins w:id="639" w:author="Minsu Jeon" w:date="2024-03-05T11:44:00Z">
        <w:r w:rsidRPr="008E2ACA">
          <w:t>Competence regarding test area/fairway area within project organisation, and mandatory procedures for prior consultancy with pilots</w:t>
        </w:r>
      </w:ins>
    </w:p>
    <w:p w14:paraId="2536B13B" w14:textId="77777777" w:rsidR="00B6605A" w:rsidRPr="008E2ACA" w:rsidRDefault="00B6605A" w:rsidP="00B6605A">
      <w:pPr>
        <w:pStyle w:val="BodyText"/>
        <w:rPr>
          <w:ins w:id="640" w:author="Minsu Jeon" w:date="2024-03-05T11:44:00Z"/>
        </w:rPr>
      </w:pPr>
      <w:ins w:id="641" w:author="Minsu Jeon" w:date="2024-03-05T11:44:00Z">
        <w:r w:rsidRPr="008E2ACA">
          <w:t>The terms and conditions w</w:t>
        </w:r>
        <w:r>
          <w:t>ould</w:t>
        </w:r>
        <w:r w:rsidRPr="008E2ACA">
          <w:t xml:space="preserve"> then be subject to consideration with regard to the actual project, test area and traffic diversity (volume of traffic and degree of risk).  Until regulation (in general) for international voyages with MASS is in place, national projects might have a high degree of case-by-case nature.  This w</w:t>
        </w:r>
        <w:r>
          <w:t>ould</w:t>
        </w:r>
        <w:r w:rsidRPr="008E2ACA">
          <w:t xml:space="preserve"> require a high level of competence from the Competent Authority in assessing the MASS projects.</w:t>
        </w:r>
      </w:ins>
    </w:p>
    <w:p w14:paraId="3E39E58C" w14:textId="77777777" w:rsidR="00B6605A" w:rsidRPr="008E2ACA" w:rsidRDefault="00B6605A" w:rsidP="00B6605A">
      <w:pPr>
        <w:pStyle w:val="BodyText"/>
        <w:rPr>
          <w:ins w:id="642" w:author="Minsu Jeon" w:date="2024-03-05T11:44:00Z"/>
        </w:rPr>
      </w:pPr>
      <w:ins w:id="643" w:author="Minsu Jeon" w:date="2024-03-05T11:44:00Z">
        <w:r w:rsidRPr="008E2ACA">
          <w:t>Competent Authorities would have to develop a policy/set of criteria when trials/use of MASS, would be acceptable, within specific areas, with various mix of traffic and risks relating to the marine environment.</w:t>
        </w:r>
      </w:ins>
    </w:p>
    <w:p w14:paraId="4E27FFC7" w14:textId="77777777" w:rsidR="00B6605A" w:rsidRPr="008E2ACA" w:rsidRDefault="00B6605A" w:rsidP="00B6605A">
      <w:pPr>
        <w:pStyle w:val="BodyText"/>
        <w:rPr>
          <w:ins w:id="644" w:author="Minsu Jeon" w:date="2024-03-05T11:44:00Z"/>
        </w:rPr>
      </w:pPr>
      <w:ins w:id="645" w:author="Minsu Jeon" w:date="2024-03-05T11:44:00Z">
        <w:r w:rsidRPr="008E2ACA">
          <w:t xml:space="preserve">A Competent Authority would need to consider/develop a policy on, but not limited to (not in order of priority): </w:t>
        </w:r>
      </w:ins>
    </w:p>
    <w:p w14:paraId="6F8C5FEA" w14:textId="77777777" w:rsidR="00B6605A" w:rsidRPr="008E2ACA" w:rsidRDefault="00B6605A" w:rsidP="00B6605A">
      <w:pPr>
        <w:pStyle w:val="Bullet1"/>
        <w:numPr>
          <w:ilvl w:val="0"/>
          <w:numId w:val="95"/>
        </w:numPr>
        <w:ind w:left="567" w:hanging="567"/>
        <w:rPr>
          <w:ins w:id="646" w:author="Minsu Jeon" w:date="2024-03-05T11:44:00Z"/>
        </w:rPr>
      </w:pPr>
      <w:ins w:id="647" w:author="Minsu Jeon" w:date="2024-03-05T11:44:00Z">
        <w:r w:rsidRPr="008E2ACA">
          <w:t>Sea area allocation/marine spatial planning, and possible dedicated MASS routes</w:t>
        </w:r>
      </w:ins>
    </w:p>
    <w:p w14:paraId="7748800D" w14:textId="77777777" w:rsidR="00B6605A" w:rsidRPr="008E2ACA" w:rsidRDefault="00B6605A" w:rsidP="00B6605A">
      <w:pPr>
        <w:pStyle w:val="Bullet1"/>
        <w:numPr>
          <w:ilvl w:val="0"/>
          <w:numId w:val="95"/>
        </w:numPr>
        <w:ind w:left="567" w:hanging="567"/>
        <w:rPr>
          <w:ins w:id="648" w:author="Minsu Jeon" w:date="2024-03-05T11:44:00Z"/>
        </w:rPr>
      </w:pPr>
      <w:ins w:id="649" w:author="Minsu Jeon" w:date="2024-03-05T11:44:00Z">
        <w:r w:rsidRPr="008E2ACA">
          <w:t>Pilotage requirements</w:t>
        </w:r>
      </w:ins>
    </w:p>
    <w:p w14:paraId="3365703B" w14:textId="77777777" w:rsidR="00B6605A" w:rsidRPr="008E2ACA" w:rsidRDefault="00B6605A" w:rsidP="00B6605A">
      <w:pPr>
        <w:pStyle w:val="Bullet1"/>
        <w:numPr>
          <w:ilvl w:val="0"/>
          <w:numId w:val="95"/>
        </w:numPr>
        <w:ind w:left="567" w:hanging="567"/>
        <w:rPr>
          <w:ins w:id="650" w:author="Minsu Jeon" w:date="2024-03-05T11:44:00Z"/>
        </w:rPr>
      </w:pPr>
      <w:ins w:id="651" w:author="Minsu Jeon" w:date="2024-03-05T11:44:00Z">
        <w:r w:rsidRPr="008E2ACA">
          <w:t>MASS travel at time of day (slot allocating), avoiding congested time periods</w:t>
        </w:r>
        <w:r>
          <w:t xml:space="preserve"> (embedded in a general traffic management)</w:t>
        </w:r>
      </w:ins>
    </w:p>
    <w:p w14:paraId="558F4480" w14:textId="77777777" w:rsidR="00B6605A" w:rsidRPr="008E2ACA" w:rsidRDefault="00B6605A" w:rsidP="00B6605A">
      <w:pPr>
        <w:pStyle w:val="Bullet1"/>
        <w:numPr>
          <w:ilvl w:val="0"/>
          <w:numId w:val="95"/>
        </w:numPr>
        <w:ind w:left="567" w:hanging="567"/>
        <w:rPr>
          <w:ins w:id="652" w:author="Minsu Jeon" w:date="2024-03-05T11:44:00Z"/>
        </w:rPr>
      </w:pPr>
      <w:ins w:id="653" w:author="Minsu Jeon" w:date="2024-03-05T11:44:00Z">
        <w:r w:rsidRPr="008E2ACA">
          <w:t>Provision of AtoN (existing, new or modified types)</w:t>
        </w:r>
      </w:ins>
    </w:p>
    <w:p w14:paraId="7443BDC3" w14:textId="2927F700" w:rsidR="00B6605A" w:rsidRPr="008E2ACA" w:rsidRDefault="00B6605A" w:rsidP="00B6605A">
      <w:pPr>
        <w:pStyle w:val="Bullet1"/>
        <w:numPr>
          <w:ilvl w:val="0"/>
          <w:numId w:val="95"/>
        </w:numPr>
        <w:ind w:left="567" w:hanging="567"/>
        <w:rPr>
          <w:ins w:id="654" w:author="Minsu Jeon" w:date="2024-03-05T11:44:00Z"/>
        </w:rPr>
      </w:pPr>
      <w:ins w:id="655" w:author="Minsu Jeon" w:date="2024-03-05T11:44:00Z">
        <w:r w:rsidRPr="008E2ACA">
          <w:t xml:space="preserve">Transfer of ship data prior to port entry/national water entry </w:t>
        </w:r>
        <w:r w:rsidRPr="008A329C">
          <w:rPr>
            <w:highlight w:val="yellow"/>
          </w:rPr>
          <w:t>(</w:t>
        </w:r>
      </w:ins>
      <w:ins w:id="656" w:author="Minsu Jeon" w:date="2024-03-06T14:29:00Z">
        <w:r w:rsidR="00ED31AC">
          <w:rPr>
            <w:highlight w:val="yellow"/>
          </w:rPr>
          <w:t>DTEC</w:t>
        </w:r>
      </w:ins>
      <w:ins w:id="657" w:author="Minsu Jeon" w:date="2024-03-05T11:44:00Z">
        <w:r w:rsidRPr="008A329C">
          <w:rPr>
            <w:highlight w:val="yellow"/>
          </w:rPr>
          <w:t>?)</w:t>
        </w:r>
      </w:ins>
    </w:p>
    <w:p w14:paraId="65D3C4D1" w14:textId="77777777" w:rsidR="00B6605A" w:rsidRPr="008E2ACA" w:rsidRDefault="00B6605A" w:rsidP="00B6605A">
      <w:pPr>
        <w:pStyle w:val="Bullet1"/>
        <w:numPr>
          <w:ilvl w:val="0"/>
          <w:numId w:val="95"/>
        </w:numPr>
        <w:ind w:left="567" w:hanging="567"/>
        <w:rPr>
          <w:ins w:id="658" w:author="Minsu Jeon" w:date="2024-03-05T11:44:00Z"/>
        </w:rPr>
      </w:pPr>
      <w:ins w:id="659" w:author="Minsu Jeon" w:date="2024-03-05T11:44:00Z">
        <w:r w:rsidRPr="008E2ACA">
          <w:t>Pre-arrival checklists for MASS onboard systems (flag: systems GO)</w:t>
        </w:r>
      </w:ins>
    </w:p>
    <w:p w14:paraId="0832842F" w14:textId="77777777" w:rsidR="00B6605A" w:rsidRPr="008E2ACA" w:rsidRDefault="00B6605A" w:rsidP="00B6605A">
      <w:pPr>
        <w:pStyle w:val="Bullet1"/>
        <w:numPr>
          <w:ilvl w:val="0"/>
          <w:numId w:val="95"/>
        </w:numPr>
        <w:ind w:left="567" w:hanging="567"/>
        <w:rPr>
          <w:ins w:id="660" w:author="Minsu Jeon" w:date="2024-03-05T11:44:00Z"/>
        </w:rPr>
      </w:pPr>
      <w:ins w:id="661" w:author="Minsu Jeon" w:date="2024-03-05T11:44:00Z">
        <w:r w:rsidRPr="008E2ACA">
          <w:t>Pre-arrival checklists for MASS shoreside systems (flag: systems GO)</w:t>
        </w:r>
      </w:ins>
    </w:p>
    <w:p w14:paraId="1505B507" w14:textId="77777777" w:rsidR="00B6605A" w:rsidRPr="008E2ACA" w:rsidRDefault="00B6605A" w:rsidP="00B6605A">
      <w:pPr>
        <w:pStyle w:val="Bullet1"/>
        <w:numPr>
          <w:ilvl w:val="0"/>
          <w:numId w:val="95"/>
        </w:numPr>
        <w:ind w:left="567" w:hanging="567"/>
        <w:rPr>
          <w:ins w:id="662" w:author="Minsu Jeon" w:date="2024-03-05T11:44:00Z"/>
        </w:rPr>
      </w:pPr>
      <w:ins w:id="663" w:author="Minsu Jeon" w:date="2024-03-05T11:44:00Z">
        <w:r w:rsidRPr="008E2ACA">
          <w:t xml:space="preserve">Systems for fallback arrangements, contingency plans, with failures. </w:t>
        </w:r>
      </w:ins>
    </w:p>
    <w:p w14:paraId="16FE78A1" w14:textId="77777777" w:rsidR="00B6605A" w:rsidRPr="008E2ACA" w:rsidRDefault="00B6605A" w:rsidP="00B6605A">
      <w:pPr>
        <w:pStyle w:val="Bullet1"/>
        <w:numPr>
          <w:ilvl w:val="0"/>
          <w:numId w:val="95"/>
        </w:numPr>
        <w:ind w:left="567" w:hanging="567"/>
        <w:rPr>
          <w:ins w:id="664" w:author="Minsu Jeon" w:date="2024-03-05T11:44:00Z"/>
        </w:rPr>
      </w:pPr>
      <w:ins w:id="665" w:author="Minsu Jeon" w:date="2024-03-05T11:44:00Z">
        <w:r w:rsidRPr="008E2ACA">
          <w:t>Level 1-3, humans are the safety fallback, service provision to reflect this?</w:t>
        </w:r>
      </w:ins>
    </w:p>
    <w:p w14:paraId="3B667CF9" w14:textId="77777777" w:rsidR="00B6605A" w:rsidRPr="008E2ACA" w:rsidRDefault="00B6605A" w:rsidP="00B6605A">
      <w:pPr>
        <w:pStyle w:val="Bullet1"/>
        <w:numPr>
          <w:ilvl w:val="0"/>
          <w:numId w:val="95"/>
        </w:numPr>
        <w:ind w:left="567" w:hanging="567"/>
        <w:rPr>
          <w:ins w:id="666" w:author="Minsu Jeon" w:date="2024-03-05T11:44:00Z"/>
        </w:rPr>
      </w:pPr>
      <w:ins w:id="667" w:author="Minsu Jeon" w:date="2024-03-05T11:44:00Z">
        <w:r w:rsidRPr="008E2ACA">
          <w:lastRenderedPageBreak/>
          <w:t xml:space="preserve">MASS vessels inside and outside VTS coverage, consequences for MASS and other vessels </w:t>
        </w:r>
      </w:ins>
    </w:p>
    <w:p w14:paraId="65D5370B" w14:textId="77777777" w:rsidR="00B6605A" w:rsidRPr="008E2ACA" w:rsidRDefault="00B6605A" w:rsidP="00B6605A">
      <w:pPr>
        <w:pStyle w:val="Bullet1"/>
        <w:numPr>
          <w:ilvl w:val="0"/>
          <w:numId w:val="95"/>
        </w:numPr>
        <w:ind w:left="567" w:hanging="567"/>
        <w:rPr>
          <w:ins w:id="668" w:author="Minsu Jeon" w:date="2024-03-05T11:44:00Z"/>
        </w:rPr>
      </w:pPr>
      <w:ins w:id="669" w:author="Minsu Jeon" w:date="2024-03-05T11:44:00Z">
        <w:r w:rsidRPr="008E2ACA">
          <w:t>Sea Traffic Management (STM) for route exchange, the S-421 standard/</w:t>
        </w:r>
        <w:r w:rsidRPr="00CE0282">
          <w:rPr>
            <w:highlight w:val="yellow"/>
          </w:rPr>
          <w:t>SECOM</w:t>
        </w:r>
        <w:r w:rsidRPr="008E2ACA">
          <w:t xml:space="preserve"> </w:t>
        </w:r>
        <w:r w:rsidRPr="008E2ACA">
          <w:rPr>
            <w:highlight w:val="yellow"/>
          </w:rPr>
          <w:t>(</w:t>
        </w:r>
        <w:r w:rsidRPr="008E2ACA">
          <w:rPr>
            <w:rFonts w:ascii="Calibri" w:hAnsi="Calibri" w:cs="Calibri"/>
            <w:highlight w:val="yellow"/>
          </w:rPr>
          <w:t>formerly "VIS", voyage Information Service)</w:t>
        </w:r>
        <w:r w:rsidRPr="008E2ACA">
          <w:t>, for MASS and other vessels</w:t>
        </w:r>
      </w:ins>
    </w:p>
    <w:p w14:paraId="3FAD91FD" w14:textId="77777777" w:rsidR="00B6605A" w:rsidRPr="008E2ACA" w:rsidRDefault="00B6605A" w:rsidP="00B6605A">
      <w:pPr>
        <w:pStyle w:val="Bullet1"/>
        <w:numPr>
          <w:ilvl w:val="0"/>
          <w:numId w:val="95"/>
        </w:numPr>
        <w:ind w:left="567" w:hanging="567"/>
        <w:rPr>
          <w:ins w:id="670" w:author="Minsu Jeon" w:date="2024-03-05T11:44:00Z"/>
        </w:rPr>
      </w:pPr>
      <w:ins w:id="671" w:author="Minsu Jeon" w:date="2024-03-05T11:44:00Z">
        <w:r w:rsidRPr="008E2ACA">
          <w:t>Means for communication with MASS, and vice-versa</w:t>
        </w:r>
      </w:ins>
    </w:p>
    <w:p w14:paraId="00C66D75" w14:textId="77777777" w:rsidR="00B6605A" w:rsidRPr="008E2ACA" w:rsidRDefault="00B6605A" w:rsidP="00B6605A">
      <w:pPr>
        <w:pStyle w:val="Bullet1"/>
        <w:numPr>
          <w:ilvl w:val="0"/>
          <w:numId w:val="95"/>
        </w:numPr>
        <w:ind w:left="567" w:hanging="567"/>
        <w:rPr>
          <w:ins w:id="672" w:author="Minsu Jeon" w:date="2024-03-05T11:44:00Z"/>
        </w:rPr>
      </w:pPr>
      <w:ins w:id="673" w:author="Minsu Jeon" w:date="2024-03-05T11:44:00Z">
        <w:r w:rsidRPr="008E2ACA">
          <w:t>Communication systems for MASS control system monitoring and input</w:t>
        </w:r>
      </w:ins>
    </w:p>
    <w:p w14:paraId="5761CD1C" w14:textId="77777777" w:rsidR="00B6605A" w:rsidRPr="008E2ACA" w:rsidRDefault="00B6605A" w:rsidP="00B6605A">
      <w:pPr>
        <w:pStyle w:val="Bullet1"/>
        <w:numPr>
          <w:ilvl w:val="0"/>
          <w:numId w:val="95"/>
        </w:numPr>
        <w:ind w:left="567" w:hanging="567"/>
        <w:rPr>
          <w:ins w:id="674" w:author="Minsu Jeon" w:date="2024-03-05T11:44:00Z"/>
        </w:rPr>
      </w:pPr>
      <w:ins w:id="675" w:author="Minsu Jeon" w:date="2024-03-05T11:44:00Z">
        <w:r w:rsidRPr="008E2ACA">
          <w:t>Redundancy relating to all onboard and shore-based related equipment and systems including MASS to shore communication systems, and vice-versa</w:t>
        </w:r>
      </w:ins>
    </w:p>
    <w:p w14:paraId="5E06A06F" w14:textId="77777777" w:rsidR="00B6605A" w:rsidRPr="008E2ACA" w:rsidRDefault="00B6605A" w:rsidP="00B6605A">
      <w:pPr>
        <w:pStyle w:val="Bullet1"/>
        <w:numPr>
          <w:ilvl w:val="0"/>
          <w:numId w:val="95"/>
        </w:numPr>
        <w:ind w:left="567" w:hanging="567"/>
        <w:rPr>
          <w:ins w:id="676" w:author="Minsu Jeon" w:date="2024-03-05T11:44:00Z"/>
        </w:rPr>
      </w:pPr>
      <w:ins w:id="677" w:author="Minsu Jeon" w:date="2024-03-05T11:44:00Z">
        <w:r w:rsidRPr="008E2ACA">
          <w:t>Security including Cybersecurity, piracy and other physical breaches (port visits)</w:t>
        </w:r>
      </w:ins>
    </w:p>
    <w:p w14:paraId="3F45B1E5" w14:textId="77777777" w:rsidR="00B6605A" w:rsidRPr="008E2ACA" w:rsidRDefault="00B6605A" w:rsidP="00B6605A">
      <w:pPr>
        <w:pStyle w:val="Bullet1"/>
        <w:numPr>
          <w:ilvl w:val="0"/>
          <w:numId w:val="95"/>
        </w:numPr>
        <w:ind w:left="567" w:hanging="567"/>
        <w:rPr>
          <w:ins w:id="678" w:author="Minsu Jeon" w:date="2024-03-05T11:44:00Z"/>
          <w:rFonts w:cstheme="minorHAnsi"/>
        </w:rPr>
      </w:pPr>
      <w:ins w:id="679" w:author="Minsu Jeon" w:date="2024-03-05T11:44:00Z">
        <w:r w:rsidRPr="008A329C">
          <w:t>Other infrastructure deemed necessary based on local conditions, such as back-up facilities for emergency response</w:t>
        </w:r>
        <w:r w:rsidRPr="008A329C">
          <w:rPr>
            <w:color w:val="333333"/>
            <w:shd w:val="clear" w:color="auto" w:fill="F7F8FA"/>
          </w:rPr>
          <w:t xml:space="preserve">  </w:t>
        </w:r>
      </w:ins>
    </w:p>
    <w:p w14:paraId="11F69F9E" w14:textId="77777777" w:rsidR="00425189" w:rsidRPr="00425189" w:rsidRDefault="00425189" w:rsidP="00425189">
      <w:pPr>
        <w:pStyle w:val="BodyText"/>
      </w:pPr>
    </w:p>
    <w:p w14:paraId="53AD433E" w14:textId="52CE2321" w:rsidR="00425189" w:rsidRDefault="00425189" w:rsidP="00425189">
      <w:pPr>
        <w:pStyle w:val="Heading3"/>
        <w:rPr>
          <w:caps/>
        </w:rPr>
      </w:pPr>
      <w:bookmarkStart w:id="680" w:name="_Toc137143708"/>
      <w:r w:rsidRPr="00425189">
        <w:rPr>
          <w:caps/>
        </w:rPr>
        <w:t>Operational</w:t>
      </w:r>
      <w:bookmarkEnd w:id="680"/>
    </w:p>
    <w:p w14:paraId="4C1BD99C" w14:textId="77777777" w:rsidR="0073353D" w:rsidRPr="008E2ACA" w:rsidRDefault="0073353D" w:rsidP="0073353D">
      <w:pPr>
        <w:pStyle w:val="BodyText"/>
        <w:rPr>
          <w:ins w:id="681" w:author="Minsu Jeon" w:date="2024-03-05T11:45:00Z"/>
        </w:rPr>
      </w:pPr>
      <w:commentRangeStart w:id="682"/>
      <w:commentRangeStart w:id="683"/>
      <w:ins w:id="684" w:author="Minsu Jeon" w:date="2024-03-05T11:45:00Z">
        <w:r w:rsidRPr="008E2ACA">
          <w:t xml:space="preserve">IMO has produced Interim </w:t>
        </w:r>
        <w:commentRangeEnd w:id="682"/>
        <w:r>
          <w:rPr>
            <w:rStyle w:val="CommentReference"/>
          </w:rPr>
          <w:commentReference w:id="682"/>
        </w:r>
        <w:commentRangeEnd w:id="683"/>
        <w:r>
          <w:rPr>
            <w:rStyle w:val="CommentReference"/>
          </w:rPr>
          <w:commentReference w:id="683"/>
        </w:r>
        <w:r w:rsidRPr="008E2ACA">
          <w:t xml:space="preserve">Guidelines for MASS Trials at IMO MSC Circ.1604  (“MSC 101/WP.8” dated 12 June 2019). These guidelines have been developed to assist relevant authorities and relevant stakeholders with ensuring that the trials of MASS related systems and infrastructure are conducted safely, securely, and with due regard for protection of the environment. </w:t>
        </w:r>
      </w:ins>
    </w:p>
    <w:p w14:paraId="63781D12" w14:textId="77777777" w:rsidR="0073353D" w:rsidRPr="008E2ACA" w:rsidRDefault="0073353D" w:rsidP="0073353D">
      <w:pPr>
        <w:pStyle w:val="BodyText"/>
        <w:rPr>
          <w:ins w:id="685" w:author="Minsu Jeon" w:date="2024-03-05T11:45:00Z"/>
        </w:rPr>
      </w:pPr>
      <w:ins w:id="686" w:author="Minsu Jeon" w:date="2024-03-05T11:45:00Z">
        <w:r w:rsidRPr="008E2ACA">
          <w:t>Taking into consideration that authorities may be unfamiliar with MASS operations and requirements, and an "‘Industry’ unfamiliar with the route to achieve all the necessary contacts and approvals, it may be prudent to commence with a series of “one-off” requests in order to develop an evaluation, authorisation and approval process to operate.</w:t>
        </w:r>
      </w:ins>
    </w:p>
    <w:p w14:paraId="12002EDB" w14:textId="77777777" w:rsidR="0073353D" w:rsidRPr="008E2ACA" w:rsidRDefault="0073353D" w:rsidP="0073353D">
      <w:pPr>
        <w:pStyle w:val="BodyText"/>
        <w:rPr>
          <w:ins w:id="687" w:author="Minsu Jeon" w:date="2024-03-05T11:45:00Z"/>
        </w:rPr>
      </w:pPr>
      <w:ins w:id="688" w:author="Minsu Jeon" w:date="2024-03-05T11:45:00Z">
        <w:r w:rsidRPr="008E2ACA">
          <w:t xml:space="preserve">For </w:t>
        </w:r>
        <w:r>
          <w:t>MASS</w:t>
        </w:r>
        <w:r w:rsidRPr="008E2ACA">
          <w:t xml:space="preserve"> deployments, it will take a detailed process of review and selection by the ‘Operator’ to identify and match the necessary functional and operational requirements to the available water space and conditions needed. </w:t>
        </w:r>
      </w:ins>
    </w:p>
    <w:p w14:paraId="2C124FF1" w14:textId="77777777" w:rsidR="0073353D" w:rsidRPr="008E2ACA" w:rsidRDefault="0073353D" w:rsidP="0073353D">
      <w:pPr>
        <w:pStyle w:val="BodyText"/>
        <w:rPr>
          <w:ins w:id="689" w:author="Minsu Jeon" w:date="2024-03-05T11:45:00Z"/>
        </w:rPr>
      </w:pPr>
      <w:ins w:id="690" w:author="Minsu Jeon" w:date="2024-03-05T11:45:00Z">
        <w:r w:rsidRPr="008E2ACA">
          <w:t xml:space="preserve">To achieve a successful, authorised and approved MASS deployment, a number of relevant inshore to offshore ‘water space’ authorities may need to be consulted dependent on the area requirements and the extent of the evaluation tasking. The principal points of contact would most probably be the Harbour Masters (HM) and Inner Harbour Authorities. </w:t>
        </w:r>
      </w:ins>
    </w:p>
    <w:p w14:paraId="559195DC" w14:textId="77777777" w:rsidR="0073353D" w:rsidRPr="008E2ACA" w:rsidRDefault="0073353D" w:rsidP="0073353D">
      <w:pPr>
        <w:pStyle w:val="BodyText"/>
        <w:rPr>
          <w:ins w:id="691" w:author="Minsu Jeon" w:date="2024-03-05T11:45:00Z"/>
        </w:rPr>
      </w:pPr>
      <w:ins w:id="692" w:author="Minsu Jeon" w:date="2024-03-05T11:45:00Z">
        <w:r w:rsidRPr="008E2ACA">
          <w:t xml:space="preserve">Notice to Mariners and appropriate radio navigation warnings should be issued as appropriate. </w:t>
        </w:r>
      </w:ins>
    </w:p>
    <w:p w14:paraId="4D2EF36F" w14:textId="77777777" w:rsidR="0073353D" w:rsidRPr="008E2ACA" w:rsidRDefault="0073353D" w:rsidP="0073353D">
      <w:pPr>
        <w:pStyle w:val="BodyText"/>
        <w:rPr>
          <w:ins w:id="693" w:author="Minsu Jeon" w:date="2024-03-05T11:45:00Z"/>
        </w:rPr>
      </w:pPr>
      <w:ins w:id="694" w:author="Minsu Jeon" w:date="2024-03-05T11:45:00Z">
        <w:r w:rsidRPr="008E2ACA">
          <w:t xml:space="preserve">During the planning phase of any MASS Operational deployment the following additional operators and or authorities should also be considered, and notification issued and or clearance obtained where relevant: </w:t>
        </w:r>
      </w:ins>
    </w:p>
    <w:p w14:paraId="1D3DD35A" w14:textId="77777777" w:rsidR="0073353D" w:rsidRPr="008E2ACA" w:rsidRDefault="0073353D" w:rsidP="0073353D">
      <w:pPr>
        <w:pStyle w:val="BodyText"/>
        <w:numPr>
          <w:ilvl w:val="0"/>
          <w:numId w:val="48"/>
        </w:numPr>
        <w:ind w:left="426" w:hanging="426"/>
        <w:rPr>
          <w:ins w:id="695" w:author="Minsu Jeon" w:date="2024-03-05T11:45:00Z"/>
        </w:rPr>
      </w:pPr>
      <w:ins w:id="696" w:author="Minsu Jeon" w:date="2024-03-05T11:45:00Z">
        <w:r w:rsidRPr="008E2ACA">
          <w:t xml:space="preserve">Fishermen (Bulletin of intended ops); </w:t>
        </w:r>
      </w:ins>
    </w:p>
    <w:p w14:paraId="67E1D7FE" w14:textId="77777777" w:rsidR="0073353D" w:rsidRPr="008E2ACA" w:rsidRDefault="0073353D" w:rsidP="0073353D">
      <w:pPr>
        <w:pStyle w:val="BodyText"/>
        <w:numPr>
          <w:ilvl w:val="0"/>
          <w:numId w:val="48"/>
        </w:numPr>
        <w:ind w:left="426" w:hanging="426"/>
        <w:rPr>
          <w:ins w:id="697" w:author="Minsu Jeon" w:date="2024-03-05T11:45:00Z"/>
        </w:rPr>
      </w:pPr>
      <w:ins w:id="698" w:author="Minsu Jeon" w:date="2024-03-05T11:45:00Z">
        <w:r w:rsidRPr="008E2ACA">
          <w:t xml:space="preserve">Offshore operators (i.e. Oil &amp; Gas, and Renewable Energy operators/owners); </w:t>
        </w:r>
      </w:ins>
    </w:p>
    <w:p w14:paraId="5E28233B" w14:textId="77777777" w:rsidR="0073353D" w:rsidRPr="008E2ACA" w:rsidRDefault="0073353D" w:rsidP="0073353D">
      <w:pPr>
        <w:pStyle w:val="BodyText"/>
        <w:numPr>
          <w:ilvl w:val="0"/>
          <w:numId w:val="48"/>
        </w:numPr>
        <w:ind w:left="426" w:hanging="426"/>
        <w:rPr>
          <w:ins w:id="699" w:author="Minsu Jeon" w:date="2024-03-05T11:45:00Z"/>
        </w:rPr>
      </w:pPr>
      <w:ins w:id="700" w:author="Minsu Jeon" w:date="2024-03-05T11:45:00Z">
        <w:r w:rsidRPr="008E2ACA">
          <w:t xml:space="preserve">Established local water sport leisure clubs and organisations; </w:t>
        </w:r>
      </w:ins>
    </w:p>
    <w:p w14:paraId="44DC8738" w14:textId="77777777" w:rsidR="0073353D" w:rsidRPr="008E2ACA" w:rsidRDefault="0073353D" w:rsidP="0073353D">
      <w:pPr>
        <w:pStyle w:val="BodyText"/>
        <w:numPr>
          <w:ilvl w:val="0"/>
          <w:numId w:val="48"/>
        </w:numPr>
        <w:ind w:left="426" w:hanging="426"/>
        <w:rPr>
          <w:ins w:id="701" w:author="Minsu Jeon" w:date="2024-03-05T11:45:00Z"/>
        </w:rPr>
      </w:pPr>
      <w:ins w:id="702" w:author="Minsu Jeon" w:date="2024-03-05T11:45:00Z">
        <w:r w:rsidRPr="008E2ACA">
          <w:t xml:space="preserve">Other stakeholders with economical, safety or environmental interests in intended location. </w:t>
        </w:r>
      </w:ins>
    </w:p>
    <w:p w14:paraId="5B3C41B0" w14:textId="77777777" w:rsidR="0073353D" w:rsidRPr="008E2ACA" w:rsidRDefault="0073353D" w:rsidP="0073353D">
      <w:pPr>
        <w:pStyle w:val="BodyText"/>
        <w:rPr>
          <w:ins w:id="703" w:author="Minsu Jeon" w:date="2024-03-05T11:45:00Z"/>
        </w:rPr>
      </w:pPr>
      <w:commentRangeStart w:id="704"/>
      <w:ins w:id="705" w:author="Minsu Jeon" w:date="2024-03-05T11:45:00Z">
        <w:r w:rsidRPr="008E2ACA">
          <w:t>In working to achieve the necessary approvals, it is expected that a suite of Health, Safety and Environment (HSE) documentation should be provided to support the mission and assure the relevant approving authorities that full consideration to the safety and risk management of the intended operation or evaluation trial has been completed. This may include a full HSE Plan, Launch and Recovery Risk Assessment, Emergency Recovery Plan and Procedure, and the outline Mission Plan and Method Statement. These documents w</w:t>
        </w:r>
        <w:r>
          <w:t>ould</w:t>
        </w:r>
        <w:r w:rsidRPr="008E2ACA">
          <w:t xml:space="preserve"> support the approval application and ensure all operations are conducted within the intent of the requirements to operate. It also provides proof of the application of Industry Best Practice and cognisance of the sensitivity and responsibility to societal acceptance of autonomous systems. </w:t>
        </w:r>
        <w:commentRangeEnd w:id="704"/>
        <w:r>
          <w:rPr>
            <w:rStyle w:val="CommentReference"/>
          </w:rPr>
          <w:commentReference w:id="704"/>
        </w:r>
      </w:ins>
    </w:p>
    <w:p w14:paraId="4BA13E26" w14:textId="77777777" w:rsidR="00425189" w:rsidRDefault="00425189" w:rsidP="00425189">
      <w:pPr>
        <w:pStyle w:val="BodyText"/>
      </w:pPr>
    </w:p>
    <w:p w14:paraId="06E14030" w14:textId="77777777" w:rsidR="00425189" w:rsidRPr="00425189" w:rsidRDefault="00425189" w:rsidP="00425189">
      <w:pPr>
        <w:pStyle w:val="BodyText"/>
      </w:pPr>
    </w:p>
    <w:p w14:paraId="38F97345" w14:textId="5C8FF46D" w:rsidR="00425189" w:rsidRDefault="00425189" w:rsidP="00425189">
      <w:pPr>
        <w:pStyle w:val="Heading3"/>
        <w:rPr>
          <w:caps/>
        </w:rPr>
      </w:pPr>
      <w:bookmarkStart w:id="706" w:name="_Toc137143709"/>
      <w:r w:rsidRPr="00425189">
        <w:rPr>
          <w:caps/>
        </w:rPr>
        <w:lastRenderedPageBreak/>
        <w:t>Facilities, systems and equipment</w:t>
      </w:r>
      <w:bookmarkEnd w:id="706"/>
    </w:p>
    <w:p w14:paraId="3569E40F" w14:textId="77777777" w:rsidR="00425189" w:rsidRDefault="00425189" w:rsidP="00425189">
      <w:pPr>
        <w:pStyle w:val="BodyText"/>
        <w:rPr>
          <w:ins w:id="707" w:author="Minsu Jeon" w:date="2024-03-05T12:22:00Z"/>
        </w:rPr>
      </w:pPr>
    </w:p>
    <w:p w14:paraId="1F090E97" w14:textId="2C4C4059" w:rsidR="000F7A37" w:rsidRDefault="000F7A37">
      <w:pPr>
        <w:pStyle w:val="Heading3"/>
        <w:keepNext w:val="0"/>
        <w:keepLines w:val="0"/>
        <w:numPr>
          <w:ilvl w:val="0"/>
          <w:numId w:val="0"/>
        </w:numPr>
        <w:ind w:left="992" w:hanging="992"/>
        <w:rPr>
          <w:ins w:id="708" w:author="Minsu Jeon" w:date="2024-03-05T12:22:00Z"/>
        </w:rPr>
        <w:pPrChange w:id="709" w:author="Minsu Jeon" w:date="2024-03-06T14:30:00Z">
          <w:pPr>
            <w:pStyle w:val="BodyText"/>
          </w:pPr>
        </w:pPrChange>
      </w:pPr>
      <w:ins w:id="710" w:author="Minsu Jeon" w:date="2024-03-05T12:22:00Z">
        <w:r>
          <w:t>Resilience of position</w:t>
        </w:r>
      </w:ins>
    </w:p>
    <w:p w14:paraId="5C9A94A3" w14:textId="77777777" w:rsidR="000F7A37" w:rsidRPr="008E2ACA" w:rsidRDefault="000F7A37" w:rsidP="000F7A37">
      <w:pPr>
        <w:pStyle w:val="BodyText"/>
        <w:rPr>
          <w:ins w:id="711" w:author="Minsu Jeon" w:date="2024-03-05T12:22:00Z"/>
        </w:rPr>
      </w:pPr>
      <w:commentRangeStart w:id="712"/>
      <w:ins w:id="713" w:author="Minsu Jeon" w:date="2024-03-05T12:22:00Z">
        <w:r w:rsidRPr="008E2ACA">
          <w:t xml:space="preserve">A navigation </w:t>
        </w:r>
        <w:commentRangeEnd w:id="712"/>
        <w:r>
          <w:rPr>
            <w:rStyle w:val="CommentReference"/>
          </w:rPr>
          <w:commentReference w:id="712"/>
        </w:r>
        <w:r w:rsidRPr="008E2ACA">
          <w:t xml:space="preserve">system must be able to provide continuity of service; that is the determination of a vessel’s position, to an acceptable level of accuracy in all circumstances which may be encountered during the vessel’s intended operations. </w:t>
        </w:r>
      </w:ins>
    </w:p>
    <w:p w14:paraId="31451EC3" w14:textId="77777777" w:rsidR="000F7A37" w:rsidRPr="008E2ACA" w:rsidRDefault="000F7A37" w:rsidP="000F7A37">
      <w:pPr>
        <w:pStyle w:val="BodyText"/>
        <w:rPr>
          <w:ins w:id="714" w:author="Minsu Jeon" w:date="2024-03-05T12:22:00Z"/>
        </w:rPr>
      </w:pPr>
      <w:ins w:id="715" w:author="Minsu Jeon" w:date="2024-03-05T12:22:00Z">
        <w:r w:rsidRPr="008E2ACA">
          <w:t xml:space="preserve">Resilience should be delivered through the selection of sources of positional information which offer independent Primary, Tertiary and Backup sources of position.  It should be accepted that a drop off in accuracy may be inevitable with the loss of higher tier sources of position, however the three tiers of position finding should enable the vessel to be safely navigated throughout the voyage in the event of disruption to two of the minimum three sources of positional information.  It is prudent to consider the Primary and Tertiary sources in the context of maximising accuracy, while a Backup source should be that which provides the greatest resilience when used with the appropriate navigation techniques and processes. </w:t>
        </w:r>
      </w:ins>
    </w:p>
    <w:p w14:paraId="43B9F336" w14:textId="77777777" w:rsidR="000F7A37" w:rsidRPr="008E2ACA" w:rsidRDefault="000F7A37" w:rsidP="000F7A37">
      <w:pPr>
        <w:pStyle w:val="BodyText"/>
        <w:rPr>
          <w:ins w:id="716" w:author="Minsu Jeon" w:date="2024-03-05T12:22:00Z"/>
        </w:rPr>
      </w:pPr>
      <w:ins w:id="717" w:author="Minsu Jeon" w:date="2024-03-05T12:22:00Z">
        <w:r w:rsidRPr="008E2ACA">
          <w:t xml:space="preserve">By examining the sources and applicable navigation techniques and processes available during each of the stages of the vessels intended operations it should be possible to identify the most appropriate Primary, Tertiary and Backup sources of position, recognising that these may change based on the area and nature of the operation. </w:t>
        </w:r>
      </w:ins>
    </w:p>
    <w:p w14:paraId="4FB42653" w14:textId="77777777" w:rsidR="000F7A37" w:rsidRPr="008E2ACA" w:rsidRDefault="000F7A37" w:rsidP="000F7A37">
      <w:pPr>
        <w:pStyle w:val="BodyText"/>
        <w:rPr>
          <w:ins w:id="718" w:author="Minsu Jeon" w:date="2024-03-05T12:22:00Z"/>
        </w:rPr>
      </w:pPr>
      <w:ins w:id="719" w:author="Minsu Jeon" w:date="2024-03-05T12:22:00Z">
        <w:r w:rsidRPr="008E2ACA">
          <w:t xml:space="preserve">In more complex systems, the use of Inertial Navigation Systems (INS) to bridge the gap between disruptions and outages may be of benefit. </w:t>
        </w:r>
      </w:ins>
    </w:p>
    <w:p w14:paraId="4D2F1179" w14:textId="77777777" w:rsidR="000F7A37" w:rsidRPr="008E2ACA" w:rsidRDefault="000F7A37" w:rsidP="000F7A37">
      <w:pPr>
        <w:pStyle w:val="BodyText"/>
        <w:rPr>
          <w:ins w:id="720" w:author="Minsu Jeon" w:date="2024-03-05T12:22:00Z"/>
        </w:rPr>
      </w:pPr>
      <w:ins w:id="721" w:author="Minsu Jeon" w:date="2024-03-05T12:22:00Z">
        <w:r w:rsidRPr="008E2ACA">
          <w:t xml:space="preserve">Although reference is made here to Primary, Tertiary and Backup sources of position finding it should be noted that this constitutes a minimum safe provision. A navigation system should make use of all available sources of position finding and periodically, at an interval appropriate to the proximity of navigational hazards, verify the veracity of the vessel’s position by reference to all available sources of information. </w:t>
        </w:r>
      </w:ins>
    </w:p>
    <w:p w14:paraId="21BE2833" w14:textId="77777777" w:rsidR="000F7A37" w:rsidRPr="008E2ACA" w:rsidRDefault="000F7A37" w:rsidP="000F7A37">
      <w:pPr>
        <w:pStyle w:val="BodyText"/>
        <w:rPr>
          <w:ins w:id="722" w:author="Minsu Jeon" w:date="2024-03-05T12:22:00Z"/>
        </w:rPr>
      </w:pPr>
      <w:ins w:id="723" w:author="Minsu Jeon" w:date="2024-03-05T12:22:00Z">
        <w:r w:rsidRPr="008E2ACA">
          <w:t xml:space="preserve">Resilience of position finding should be addressed by conducting a Position, Navigation and Timing Risk Assessment. The factors considered should include, but are not limited to: </w:t>
        </w:r>
      </w:ins>
    </w:p>
    <w:p w14:paraId="1718ECD2" w14:textId="77777777" w:rsidR="000F7A37" w:rsidRPr="008E2ACA" w:rsidRDefault="000F7A37" w:rsidP="000F7A37">
      <w:pPr>
        <w:pStyle w:val="BodyText"/>
        <w:numPr>
          <w:ilvl w:val="0"/>
          <w:numId w:val="85"/>
        </w:numPr>
        <w:ind w:left="426" w:hanging="426"/>
        <w:rPr>
          <w:ins w:id="724" w:author="Minsu Jeon" w:date="2024-03-05T12:22:00Z"/>
          <w:rFonts w:cstheme="minorHAnsi"/>
          <w:color w:val="000000" w:themeColor="text1"/>
        </w:rPr>
      </w:pPr>
      <w:ins w:id="725" w:author="Minsu Jeon" w:date="2024-03-05T12:22:00Z">
        <w:r w:rsidRPr="008E2ACA">
          <w:rPr>
            <w:rFonts w:cstheme="minorHAnsi"/>
            <w:color w:val="000000" w:themeColor="text1"/>
          </w:rPr>
          <w:t xml:space="preserve">Required navigation accuracy during each stage of the vessels intended operations; </w:t>
        </w:r>
      </w:ins>
    </w:p>
    <w:p w14:paraId="3241E1EC" w14:textId="77777777" w:rsidR="000F7A37" w:rsidRPr="008E2ACA" w:rsidRDefault="000F7A37" w:rsidP="000F7A37">
      <w:pPr>
        <w:pStyle w:val="BodyText"/>
        <w:numPr>
          <w:ilvl w:val="0"/>
          <w:numId w:val="85"/>
        </w:numPr>
        <w:ind w:left="426" w:hanging="426"/>
        <w:rPr>
          <w:ins w:id="726" w:author="Minsu Jeon" w:date="2024-03-05T12:22:00Z"/>
          <w:rFonts w:cstheme="minorHAnsi"/>
          <w:color w:val="000000" w:themeColor="text1"/>
        </w:rPr>
      </w:pPr>
      <w:ins w:id="727" w:author="Minsu Jeon" w:date="2024-03-05T12:22:00Z">
        <w:r w:rsidRPr="008E2ACA">
          <w:rPr>
            <w:rFonts w:cstheme="minorHAnsi"/>
            <w:color w:val="000000" w:themeColor="text1"/>
          </w:rPr>
          <w:t xml:space="preserve">The quality of navigation products, services or data supporting the generation of position finding, and the avoidance of grounding (for example the quality of survey data); </w:t>
        </w:r>
      </w:ins>
    </w:p>
    <w:p w14:paraId="2484E5F7" w14:textId="77777777" w:rsidR="000F7A37" w:rsidRPr="008E2ACA" w:rsidRDefault="000F7A37" w:rsidP="000F7A37">
      <w:pPr>
        <w:pStyle w:val="BodyText"/>
        <w:numPr>
          <w:ilvl w:val="0"/>
          <w:numId w:val="85"/>
        </w:numPr>
        <w:ind w:left="426" w:hanging="426"/>
        <w:rPr>
          <w:ins w:id="728" w:author="Minsu Jeon" w:date="2024-03-05T12:22:00Z"/>
          <w:rFonts w:cstheme="minorHAnsi"/>
          <w:color w:val="000000" w:themeColor="text1"/>
        </w:rPr>
      </w:pPr>
      <w:ins w:id="729" w:author="Minsu Jeon" w:date="2024-03-05T12:22:00Z">
        <w:r w:rsidRPr="008E2ACA">
          <w:rPr>
            <w:rFonts w:cstheme="minorHAnsi"/>
            <w:color w:val="000000" w:themeColor="text1"/>
          </w:rPr>
          <w:t xml:space="preserve">The sources of position and time which are likely to be available during each stage of the vessels intended operations and their projected accuracies; </w:t>
        </w:r>
      </w:ins>
    </w:p>
    <w:p w14:paraId="1976F64C" w14:textId="77777777" w:rsidR="000F7A37" w:rsidRPr="008E2ACA" w:rsidRDefault="000F7A37" w:rsidP="000F7A37">
      <w:pPr>
        <w:pStyle w:val="BodyText"/>
        <w:numPr>
          <w:ilvl w:val="0"/>
          <w:numId w:val="85"/>
        </w:numPr>
        <w:ind w:left="426" w:hanging="426"/>
        <w:rPr>
          <w:ins w:id="730" w:author="Minsu Jeon" w:date="2024-03-05T12:22:00Z"/>
          <w:rFonts w:cstheme="minorHAnsi"/>
          <w:color w:val="000000" w:themeColor="text1"/>
        </w:rPr>
      </w:pPr>
      <w:ins w:id="731" w:author="Minsu Jeon" w:date="2024-03-05T12:22:00Z">
        <w:r w:rsidRPr="008E2ACA">
          <w:rPr>
            <w:rFonts w:cstheme="minorHAnsi"/>
            <w:color w:val="000000" w:themeColor="text1"/>
          </w:rPr>
          <w:t xml:space="preserve">The identification of the most appropriate Primary, Tertiary and Backup sources of position finding during each stage of the vessel’s intended operations, noting that these may change; </w:t>
        </w:r>
      </w:ins>
    </w:p>
    <w:p w14:paraId="03D3729E" w14:textId="77777777" w:rsidR="000F7A37" w:rsidRPr="008E2ACA" w:rsidRDefault="000F7A37" w:rsidP="000F7A37">
      <w:pPr>
        <w:pStyle w:val="BodyText"/>
        <w:numPr>
          <w:ilvl w:val="0"/>
          <w:numId w:val="85"/>
        </w:numPr>
        <w:ind w:left="426" w:hanging="426"/>
        <w:rPr>
          <w:ins w:id="732" w:author="Minsu Jeon" w:date="2024-03-05T12:22:00Z"/>
          <w:rFonts w:cstheme="minorHAnsi"/>
          <w:color w:val="000000" w:themeColor="text1"/>
        </w:rPr>
      </w:pPr>
      <w:ins w:id="733" w:author="Minsu Jeon" w:date="2024-03-05T12:22:00Z">
        <w:r w:rsidRPr="008E2ACA">
          <w:rPr>
            <w:rFonts w:cstheme="minorHAnsi"/>
            <w:color w:val="000000" w:themeColor="text1"/>
          </w:rPr>
          <w:t xml:space="preserve">The impact on the accuracy of navigation resulting from the loss of either Primary, Tertiary or Backup sources of position during each stage of the vessel’s intended operations; </w:t>
        </w:r>
      </w:ins>
    </w:p>
    <w:p w14:paraId="61E0C2EE" w14:textId="77777777" w:rsidR="000F7A37" w:rsidRPr="008E2ACA" w:rsidRDefault="000F7A37" w:rsidP="000F7A37">
      <w:pPr>
        <w:pStyle w:val="BodyText"/>
        <w:numPr>
          <w:ilvl w:val="0"/>
          <w:numId w:val="85"/>
        </w:numPr>
        <w:ind w:left="426" w:hanging="426"/>
        <w:rPr>
          <w:ins w:id="734" w:author="Minsu Jeon" w:date="2024-03-05T12:22:00Z"/>
          <w:rFonts w:cstheme="minorHAnsi"/>
          <w:color w:val="000000" w:themeColor="text1"/>
        </w:rPr>
      </w:pPr>
      <w:ins w:id="735" w:author="Minsu Jeon" w:date="2024-03-05T12:22:00Z">
        <w:r w:rsidRPr="008E2ACA">
          <w:rPr>
            <w:rFonts w:cstheme="minorHAnsi"/>
            <w:color w:val="000000" w:themeColor="text1"/>
          </w:rPr>
          <w:t xml:space="preserve">The method by which the degradation, denial or loss of an intended Primary, Tertiary or Backup source of position finding will be detected during each stage of the vessel’s intended operations; </w:t>
        </w:r>
      </w:ins>
    </w:p>
    <w:p w14:paraId="06A312C2" w14:textId="77777777" w:rsidR="000F7A37" w:rsidRPr="008E2ACA" w:rsidRDefault="000F7A37" w:rsidP="000F7A37">
      <w:pPr>
        <w:pStyle w:val="BodyText"/>
        <w:numPr>
          <w:ilvl w:val="0"/>
          <w:numId w:val="85"/>
        </w:numPr>
        <w:ind w:left="426" w:hanging="426"/>
        <w:rPr>
          <w:ins w:id="736" w:author="Minsu Jeon" w:date="2024-03-05T12:22:00Z"/>
          <w:rFonts w:cstheme="minorHAnsi"/>
          <w:color w:val="000000" w:themeColor="text1"/>
        </w:rPr>
      </w:pPr>
      <w:ins w:id="737" w:author="Minsu Jeon" w:date="2024-03-05T12:22:00Z">
        <w:r w:rsidRPr="008E2ACA">
          <w:rPr>
            <w:rFonts w:cstheme="minorHAnsi"/>
            <w:color w:val="000000" w:themeColor="text1"/>
          </w:rPr>
          <w:t>The action to be taken, during each stage of the vessel’s intended operations, following the detection of a degradation, denial or loss of a Primary, Tertiary or Backup source of position finding, noting that this may result in the consideration for an additional available source.</w:t>
        </w:r>
      </w:ins>
    </w:p>
    <w:p w14:paraId="6CA4CF8F" w14:textId="77777777" w:rsidR="000F7A37" w:rsidRDefault="000F7A37" w:rsidP="00425189">
      <w:pPr>
        <w:pStyle w:val="BodyText"/>
        <w:rPr>
          <w:ins w:id="738" w:author="Minsu Jeon" w:date="2024-03-05T12:22:00Z"/>
        </w:rPr>
      </w:pPr>
    </w:p>
    <w:p w14:paraId="5ED5E99F" w14:textId="77777777" w:rsidR="000F7A37" w:rsidRDefault="000F7A37" w:rsidP="00425189">
      <w:pPr>
        <w:pStyle w:val="BodyText"/>
        <w:rPr>
          <w:ins w:id="739" w:author="Minsu Jeon" w:date="2024-03-05T12:22:00Z"/>
        </w:rPr>
      </w:pPr>
    </w:p>
    <w:p w14:paraId="45EEDF3F" w14:textId="77777777" w:rsidR="000F7A37" w:rsidRDefault="000F7A37" w:rsidP="00425189">
      <w:pPr>
        <w:pStyle w:val="BodyText"/>
      </w:pPr>
    </w:p>
    <w:p w14:paraId="1434ED51" w14:textId="77777777" w:rsidR="00425189" w:rsidRPr="00425189" w:rsidRDefault="00425189" w:rsidP="00425189">
      <w:pPr>
        <w:pStyle w:val="BodyText"/>
      </w:pPr>
    </w:p>
    <w:p w14:paraId="54C7FE6C" w14:textId="5A48C577" w:rsidR="00425189" w:rsidRDefault="00425189" w:rsidP="00425189">
      <w:pPr>
        <w:pStyle w:val="Heading3"/>
        <w:rPr>
          <w:caps/>
        </w:rPr>
      </w:pPr>
      <w:bookmarkStart w:id="740" w:name="_Toc137143710"/>
      <w:r w:rsidRPr="00425189">
        <w:rPr>
          <w:caps/>
        </w:rPr>
        <w:lastRenderedPageBreak/>
        <w:t>Personnel and training</w:t>
      </w:r>
      <w:bookmarkEnd w:id="740"/>
    </w:p>
    <w:p w14:paraId="3A730E9B" w14:textId="77777777" w:rsidR="00772183" w:rsidRDefault="00772183" w:rsidP="00772183">
      <w:pPr>
        <w:pStyle w:val="BodyText"/>
        <w:rPr>
          <w:ins w:id="741" w:author="Minsu Jeon" w:date="2024-03-05T11:45:00Z"/>
        </w:rPr>
      </w:pPr>
      <w:ins w:id="742" w:author="Minsu Jeon" w:date="2024-03-05T11:45:00Z">
        <w:r>
          <w:t>[Need to focus on training for IALA related aspects / note training for MASS operators.  – input ref from DNV training programs?]</w:t>
        </w:r>
      </w:ins>
    </w:p>
    <w:p w14:paraId="6B04176A" w14:textId="77777777" w:rsidR="00772183" w:rsidRPr="008E2ACA" w:rsidRDefault="00772183" w:rsidP="00772183">
      <w:pPr>
        <w:pStyle w:val="BodyText"/>
        <w:rPr>
          <w:ins w:id="743" w:author="Minsu Jeon" w:date="2024-03-05T11:45:00Z"/>
        </w:rPr>
      </w:pPr>
      <w:commentRangeStart w:id="744"/>
      <w:ins w:id="745" w:author="Minsu Jeon" w:date="2024-03-05T11:45:00Z">
        <w:r w:rsidRPr="008E2ACA">
          <w:t xml:space="preserve">All personnel </w:t>
        </w:r>
        <w:commentRangeEnd w:id="744"/>
        <w:r>
          <w:rPr>
            <w:rStyle w:val="CommentReference"/>
          </w:rPr>
          <w:commentReference w:id="744"/>
        </w:r>
        <w:r w:rsidRPr="008E2ACA">
          <w:t>should receive training appropriate to the tasks they undertake. It is the responsibility of the Operator to ensure that this training is given, and that the personnel have an understanding of the relevant regulations and rules. This training should be recorded in the MASS Operators Training Record Book (</w:t>
        </w:r>
        <w:r w:rsidRPr="00883181">
          <w:rPr>
            <w:highlight w:val="yellow"/>
          </w:rPr>
          <w:t>see section XX</w:t>
        </w:r>
        <w:r w:rsidRPr="008E2ACA">
          <w:t>).</w:t>
        </w:r>
      </w:ins>
    </w:p>
    <w:p w14:paraId="170325D0" w14:textId="77777777" w:rsidR="00772183" w:rsidRPr="008E2ACA" w:rsidRDefault="00772183" w:rsidP="00772183">
      <w:pPr>
        <w:pStyle w:val="BodyText"/>
        <w:rPr>
          <w:ins w:id="746" w:author="Minsu Jeon" w:date="2024-03-05T11:45:00Z"/>
        </w:rPr>
      </w:pPr>
      <w:ins w:id="747" w:author="Minsu Jeon" w:date="2024-03-05T11:45:00Z">
        <w:r w:rsidRPr="008E2ACA">
          <w:t>As a minimum, this means:</w:t>
        </w:r>
      </w:ins>
    </w:p>
    <w:p w14:paraId="6ECE4A0B" w14:textId="77777777" w:rsidR="00772183" w:rsidRPr="008E2ACA" w:rsidRDefault="00772183" w:rsidP="00772183">
      <w:pPr>
        <w:pStyle w:val="BodyText"/>
        <w:numPr>
          <w:ilvl w:val="0"/>
          <w:numId w:val="81"/>
        </w:numPr>
        <w:ind w:left="426" w:hanging="426"/>
        <w:rPr>
          <w:ins w:id="748" w:author="Minsu Jeon" w:date="2024-03-05T11:45:00Z"/>
        </w:rPr>
      </w:pPr>
      <w:ins w:id="749" w:author="Minsu Jeon" w:date="2024-03-05T11:45:00Z">
        <w:r w:rsidRPr="008E2ACA">
          <w:t>For the Operator, the relevant qualifications;</w:t>
        </w:r>
      </w:ins>
    </w:p>
    <w:p w14:paraId="7AFB6BA6" w14:textId="77777777" w:rsidR="00772183" w:rsidRPr="008E2ACA" w:rsidRDefault="00772183" w:rsidP="00772183">
      <w:pPr>
        <w:pStyle w:val="BodyText"/>
        <w:numPr>
          <w:ilvl w:val="0"/>
          <w:numId w:val="81"/>
        </w:numPr>
        <w:ind w:left="426" w:hanging="426"/>
        <w:rPr>
          <w:ins w:id="750" w:author="Minsu Jeon" w:date="2024-03-05T11:45:00Z"/>
        </w:rPr>
      </w:pPr>
      <w:ins w:id="751" w:author="Minsu Jeon" w:date="2024-03-05T11:45:00Z">
        <w:r w:rsidRPr="008E2ACA">
          <w:t>For the crew, relevant qualifications and any additional training appropriate to their designated duties.</w:t>
        </w:r>
      </w:ins>
    </w:p>
    <w:p w14:paraId="1A5DAFA0" w14:textId="77777777" w:rsidR="00772183" w:rsidRPr="008E2ACA" w:rsidRDefault="00772183" w:rsidP="00772183">
      <w:pPr>
        <w:pStyle w:val="BodyText"/>
        <w:rPr>
          <w:ins w:id="752" w:author="Minsu Jeon" w:date="2024-03-05T11:45:00Z"/>
        </w:rPr>
      </w:pPr>
      <w:ins w:id="753" w:author="Minsu Jeon" w:date="2024-03-05T11:45:00Z">
        <w:r w:rsidRPr="008E2ACA">
          <w:t xml:space="preserve">Training needs analysis should be conducted regularly for identifying any training, which may be required in support of </w:t>
        </w:r>
        <w:r w:rsidRPr="008E2ACA">
          <w:rPr>
            <w:rFonts w:cstheme="minorHAnsi"/>
          </w:rPr>
          <w:t xml:space="preserve">the </w:t>
        </w:r>
        <w:r w:rsidRPr="003E5CDA">
          <w:rPr>
            <w:rFonts w:cstheme="minorHAnsi"/>
            <w:color w:val="221E1F"/>
            <w:szCs w:val="18"/>
          </w:rPr>
          <w:t>Safety Management System</w:t>
        </w:r>
        <w:r w:rsidRPr="008E2ACA">
          <w:rPr>
            <w:rFonts w:cstheme="minorHAnsi"/>
          </w:rPr>
          <w:t xml:space="preserve"> (SMS</w:t>
        </w:r>
        <w:r w:rsidRPr="008E2ACA">
          <w:t>) and ensure that such training is provided for all personnel concerned.</w:t>
        </w:r>
      </w:ins>
    </w:p>
    <w:p w14:paraId="17274B65" w14:textId="77777777" w:rsidR="00772183" w:rsidRPr="008E2ACA" w:rsidRDefault="00772183" w:rsidP="00772183">
      <w:pPr>
        <w:pStyle w:val="BodyText"/>
        <w:rPr>
          <w:ins w:id="754" w:author="Minsu Jeon" w:date="2024-03-05T11:45:00Z"/>
        </w:rPr>
      </w:pPr>
      <w:ins w:id="755" w:author="Minsu Jeon" w:date="2024-03-05T11:45:00Z">
        <w:r w:rsidRPr="008E2ACA">
          <w:t>Relevant information on the SMS should be distributed to all personnel in a clear, concise manner, which should include considerations of language.</w:t>
        </w:r>
      </w:ins>
    </w:p>
    <w:p w14:paraId="598412FE" w14:textId="77777777" w:rsidR="00772183" w:rsidRPr="008E2ACA" w:rsidRDefault="00772183" w:rsidP="00772183">
      <w:pPr>
        <w:pStyle w:val="BodyText"/>
        <w:rPr>
          <w:ins w:id="756" w:author="Minsu Jeon" w:date="2024-03-05T11:45:00Z"/>
        </w:rPr>
      </w:pPr>
      <w:ins w:id="757" w:author="Minsu Jeon" w:date="2024-03-05T11:45:00Z">
        <w:r w:rsidRPr="008E2ACA">
          <w:t>The SMS should also incorporate an effective feedback procedure such that the MASS’ personnel are able to communicate effectively in the execution of their duties related to the SMS.</w:t>
        </w:r>
      </w:ins>
    </w:p>
    <w:p w14:paraId="3AD9880B" w14:textId="77777777" w:rsidR="00772183" w:rsidRPr="008E2ACA" w:rsidRDefault="00772183" w:rsidP="00772183">
      <w:pPr>
        <w:pStyle w:val="BodyText"/>
        <w:numPr>
          <w:ilvl w:val="0"/>
          <w:numId w:val="82"/>
        </w:numPr>
        <w:ind w:left="426" w:hanging="426"/>
        <w:rPr>
          <w:ins w:id="758" w:author="Minsu Jeon" w:date="2024-03-05T11:45:00Z"/>
        </w:rPr>
      </w:pPr>
      <w:ins w:id="759" w:author="Minsu Jeon" w:date="2024-03-05T11:45:00Z">
        <w:r w:rsidRPr="008E2ACA">
          <w:t>Control of areas around a MASS, on the support vessel whether docked alongside or rafted, or whilst at sea;</w:t>
        </w:r>
      </w:ins>
    </w:p>
    <w:p w14:paraId="4644EBCE" w14:textId="77777777" w:rsidR="00772183" w:rsidRPr="008E2ACA" w:rsidRDefault="00772183" w:rsidP="00772183">
      <w:pPr>
        <w:pStyle w:val="BodyText"/>
        <w:numPr>
          <w:ilvl w:val="0"/>
          <w:numId w:val="82"/>
        </w:numPr>
        <w:ind w:left="426" w:hanging="426"/>
        <w:rPr>
          <w:ins w:id="760" w:author="Minsu Jeon" w:date="2024-03-05T11:45:00Z"/>
        </w:rPr>
      </w:pPr>
      <w:ins w:id="761" w:author="Minsu Jeon" w:date="2024-03-05T11:45:00Z">
        <w:r w:rsidRPr="008E2ACA">
          <w:t>Manoeuvring in all modes at sea;</w:t>
        </w:r>
      </w:ins>
    </w:p>
    <w:p w14:paraId="5D17278F" w14:textId="77777777" w:rsidR="00772183" w:rsidRPr="008E2ACA" w:rsidRDefault="00772183" w:rsidP="00772183">
      <w:pPr>
        <w:pStyle w:val="BodyText"/>
        <w:numPr>
          <w:ilvl w:val="0"/>
          <w:numId w:val="82"/>
        </w:numPr>
        <w:ind w:left="426" w:hanging="426"/>
        <w:rPr>
          <w:ins w:id="762" w:author="Minsu Jeon" w:date="2024-03-05T11:45:00Z"/>
        </w:rPr>
      </w:pPr>
      <w:ins w:id="763" w:author="Minsu Jeon" w:date="2024-03-05T11:45:00Z">
        <w:r w:rsidRPr="008E2ACA">
          <w:t>Operations in restricted and restricted/busy navigational areas;</w:t>
        </w:r>
      </w:ins>
    </w:p>
    <w:p w14:paraId="5C557E1A" w14:textId="77777777" w:rsidR="00772183" w:rsidRPr="008E2ACA" w:rsidRDefault="00772183" w:rsidP="00772183">
      <w:pPr>
        <w:pStyle w:val="BodyText"/>
        <w:numPr>
          <w:ilvl w:val="0"/>
          <w:numId w:val="82"/>
        </w:numPr>
        <w:ind w:left="426" w:hanging="426"/>
        <w:rPr>
          <w:ins w:id="764" w:author="Minsu Jeon" w:date="2024-03-05T11:45:00Z"/>
        </w:rPr>
      </w:pPr>
      <w:ins w:id="765" w:author="Minsu Jeon" w:date="2024-03-05T11:45:00Z">
        <w:r w:rsidRPr="008E2ACA">
          <w:t>Launching and recovery operations;</w:t>
        </w:r>
      </w:ins>
    </w:p>
    <w:p w14:paraId="56D38D86" w14:textId="77777777" w:rsidR="00772183" w:rsidRPr="008E2ACA" w:rsidRDefault="00772183" w:rsidP="00772183">
      <w:pPr>
        <w:pStyle w:val="BodyText"/>
        <w:numPr>
          <w:ilvl w:val="0"/>
          <w:numId w:val="82"/>
        </w:numPr>
        <w:ind w:left="426" w:hanging="426"/>
        <w:rPr>
          <w:ins w:id="766" w:author="Minsu Jeon" w:date="2024-03-05T11:45:00Z"/>
        </w:rPr>
      </w:pPr>
      <w:ins w:id="767" w:author="Minsu Jeon" w:date="2024-03-05T11:45:00Z">
        <w:r w:rsidRPr="008E2ACA">
          <w:t>Evacuation from all areas of the MASS;</w:t>
        </w:r>
      </w:ins>
    </w:p>
    <w:p w14:paraId="0CE944F8" w14:textId="77777777" w:rsidR="00772183" w:rsidRPr="008E2ACA" w:rsidRDefault="00772183" w:rsidP="00772183">
      <w:pPr>
        <w:pStyle w:val="BodyText"/>
        <w:numPr>
          <w:ilvl w:val="0"/>
          <w:numId w:val="82"/>
        </w:numPr>
        <w:ind w:left="426" w:hanging="426"/>
        <w:rPr>
          <w:ins w:id="768" w:author="Minsu Jeon" w:date="2024-03-05T11:45:00Z"/>
        </w:rPr>
      </w:pPr>
      <w:ins w:id="769" w:author="Minsu Jeon" w:date="2024-03-05T11:45:00Z">
        <w:r w:rsidRPr="008E2ACA">
          <w:t>Use and handling of emergency equipment/systems.</w:t>
        </w:r>
      </w:ins>
    </w:p>
    <w:p w14:paraId="6C079829" w14:textId="77777777" w:rsidR="00772183" w:rsidRPr="008E2ACA" w:rsidRDefault="00772183" w:rsidP="00772183">
      <w:pPr>
        <w:pStyle w:val="BodyText"/>
        <w:rPr>
          <w:ins w:id="770" w:author="Minsu Jeon" w:date="2024-03-05T11:45:00Z"/>
        </w:rPr>
      </w:pPr>
      <w:ins w:id="771" w:author="Minsu Jeon" w:date="2024-03-05T11:45:00Z">
        <w:r w:rsidRPr="008E2ACA">
          <w:t>This training should be recorded in the MASS Operators Training Record Book and signed off as completed by the appropriate authority or responsible person.</w:t>
        </w:r>
      </w:ins>
    </w:p>
    <w:p w14:paraId="13DA4625" w14:textId="77777777" w:rsidR="003C1EC9" w:rsidRDefault="003C1EC9" w:rsidP="00425189">
      <w:pPr>
        <w:pStyle w:val="BodyText"/>
        <w:rPr>
          <w:ins w:id="772" w:author="Minsu Jeon" w:date="2024-03-05T12:23:00Z"/>
        </w:rPr>
      </w:pPr>
    </w:p>
    <w:p w14:paraId="24F0D901" w14:textId="77777777" w:rsidR="003C1EC9" w:rsidRDefault="003C1EC9" w:rsidP="00425189">
      <w:pPr>
        <w:pStyle w:val="BodyText"/>
        <w:rPr>
          <w:ins w:id="773" w:author="Minsu Jeon" w:date="2024-03-05T12:23:00Z"/>
        </w:rPr>
      </w:pPr>
    </w:p>
    <w:p w14:paraId="4D6F52FC" w14:textId="763F2D73" w:rsidR="003C1EC9" w:rsidRDefault="003C1EC9">
      <w:pPr>
        <w:pStyle w:val="Heading3"/>
        <w:keepNext w:val="0"/>
        <w:keepLines w:val="0"/>
        <w:numPr>
          <w:ilvl w:val="0"/>
          <w:numId w:val="0"/>
        </w:numPr>
        <w:ind w:left="992" w:hanging="992"/>
        <w:rPr>
          <w:ins w:id="774" w:author="Minsu Jeon" w:date="2024-03-05T12:23:00Z"/>
        </w:rPr>
        <w:pPrChange w:id="775" w:author="Minsu Jeon" w:date="2024-03-06T14:30:00Z">
          <w:pPr>
            <w:pStyle w:val="BodyText"/>
          </w:pPr>
        </w:pPrChange>
      </w:pPr>
      <w:ins w:id="776" w:author="Minsu Jeon" w:date="2024-03-05T12:23:00Z">
        <w:r>
          <w:t>situational awareness</w:t>
        </w:r>
      </w:ins>
    </w:p>
    <w:p w14:paraId="1339C1F7" w14:textId="77777777" w:rsidR="003C1EC9" w:rsidRPr="008E2ACA" w:rsidRDefault="003C1EC9" w:rsidP="003C1EC9">
      <w:pPr>
        <w:pStyle w:val="BodyText"/>
        <w:rPr>
          <w:ins w:id="777" w:author="Minsu Jeon" w:date="2024-03-05T12:23:00Z"/>
        </w:rPr>
      </w:pPr>
      <w:commentRangeStart w:id="778"/>
      <w:ins w:id="779" w:author="Minsu Jeon" w:date="2024-03-05T12:23:00Z">
        <w:r w:rsidRPr="008E2ACA">
          <w:t xml:space="preserve">A situational </w:t>
        </w:r>
        <w:commentRangeEnd w:id="778"/>
        <w:r>
          <w:rPr>
            <w:rStyle w:val="CommentReference"/>
          </w:rPr>
          <w:commentReference w:id="778"/>
        </w:r>
        <w:r w:rsidRPr="008E2ACA">
          <w:t>awareness and control system for a MASS can include the onboard sensors and offboard information sources (audio and visual), communications links and control logic that allow the MASS to operate safely.</w:t>
        </w:r>
      </w:ins>
    </w:p>
    <w:p w14:paraId="29D2DE66" w14:textId="77777777" w:rsidR="003C1EC9" w:rsidRPr="008E2ACA" w:rsidRDefault="003C1EC9" w:rsidP="003C1EC9">
      <w:pPr>
        <w:pStyle w:val="BodyText"/>
        <w:rPr>
          <w:ins w:id="780" w:author="Minsu Jeon" w:date="2024-03-05T12:23:00Z"/>
        </w:rPr>
      </w:pPr>
      <w:ins w:id="781" w:author="Minsu Jeon" w:date="2024-03-05T12:23:00Z">
        <w:r w:rsidRPr="008E2ACA">
          <w:t>The goal of Situational Awareness and Control is to ensure that the MASS, and RCC when appropriate, have sufficient information, interpretation and control of its position and systems, to enable it to be as safe as a manned counterpart operating in similar circumstances.  Any decision making that impacts safety and is performed by the MASS (i.e. independent of a human operator) should have been adequately demonstrated to be commensurate with that which a competent seafarer would correctly perform in the same circumstances.</w:t>
        </w:r>
      </w:ins>
    </w:p>
    <w:p w14:paraId="19AAB557" w14:textId="77777777" w:rsidR="003C1EC9" w:rsidRPr="008E2ACA" w:rsidRDefault="003C1EC9" w:rsidP="003C1EC9">
      <w:pPr>
        <w:pStyle w:val="BodyText"/>
        <w:rPr>
          <w:ins w:id="782" w:author="Minsu Jeon" w:date="2024-03-05T12:23:00Z"/>
        </w:rPr>
      </w:pPr>
      <w:ins w:id="783" w:author="Minsu Jeon" w:date="2024-03-05T12:23:00Z">
        <w:r w:rsidRPr="008E2ACA">
          <w:t>It may be necessary to exert command and control over the MASS, in order to ensure its safe operation.  In the case of a propelled and steered craft, this includes the ability to direct the MASS along a safe route at a safe speed.  It also includes the ability to ensure that on-board systems are deployed in a safe manner, e.g. switching off or diminishing high power transmissions when they could cause harm to vulnerable systems or personnel nearby.</w:t>
        </w:r>
      </w:ins>
    </w:p>
    <w:p w14:paraId="44FB8C9E" w14:textId="77777777" w:rsidR="003C1EC9" w:rsidRPr="008E2ACA" w:rsidRDefault="003C1EC9" w:rsidP="003C1EC9">
      <w:pPr>
        <w:pStyle w:val="BodyText"/>
        <w:rPr>
          <w:ins w:id="784" w:author="Minsu Jeon" w:date="2024-03-05T12:23:00Z"/>
        </w:rPr>
      </w:pPr>
      <w:ins w:id="785" w:author="Minsu Jeon" w:date="2024-03-05T12:23:00Z">
        <w:r w:rsidRPr="008E2ACA">
          <w:t xml:space="preserve">Operators, including RCC operators </w:t>
        </w:r>
        <w:r>
          <w:t>should</w:t>
        </w:r>
        <w:r w:rsidRPr="008E2ACA">
          <w:t xml:space="preserve"> be provided with adequate access, information and instructions for the safe operation and maintenance of the control system. </w:t>
        </w:r>
      </w:ins>
    </w:p>
    <w:p w14:paraId="014E6437" w14:textId="77777777" w:rsidR="003C1EC9" w:rsidRPr="008E2ACA" w:rsidRDefault="003C1EC9" w:rsidP="003C1EC9">
      <w:pPr>
        <w:pStyle w:val="BodyText"/>
        <w:rPr>
          <w:ins w:id="786" w:author="Minsu Jeon" w:date="2024-03-05T12:23:00Z"/>
        </w:rPr>
      </w:pPr>
      <w:ins w:id="787" w:author="Minsu Jeon" w:date="2024-03-05T12:23:00Z">
        <w:r w:rsidRPr="008E2ACA">
          <w:t xml:space="preserve">External sensors may be fitted to sense and/or measure the environment, surroundings, navigational data, and other platforms and systems, which may include, but not be limited to, the following: </w:t>
        </w:r>
      </w:ins>
    </w:p>
    <w:p w14:paraId="37674B27" w14:textId="77777777" w:rsidR="003C1EC9" w:rsidRPr="008E2ACA" w:rsidRDefault="003C1EC9" w:rsidP="003C1EC9">
      <w:pPr>
        <w:pStyle w:val="BodyText"/>
        <w:numPr>
          <w:ilvl w:val="0"/>
          <w:numId w:val="97"/>
        </w:numPr>
        <w:ind w:left="426" w:hanging="426"/>
        <w:rPr>
          <w:ins w:id="788" w:author="Minsu Jeon" w:date="2024-03-05T12:23:00Z"/>
        </w:rPr>
      </w:pPr>
      <w:ins w:id="789" w:author="Minsu Jeon" w:date="2024-03-05T12:23:00Z">
        <w:r w:rsidRPr="008E2ACA">
          <w:lastRenderedPageBreak/>
          <w:t xml:space="preserve">Global Navigation Satellite System (GNSS) (Lat/Long), with position integrity provided by Satellite Based Augmentation Systems (SBAS) and/or terrestrial Directional GNSS (DGNSS) beacons. </w:t>
        </w:r>
      </w:ins>
    </w:p>
    <w:p w14:paraId="10BAE15A" w14:textId="77777777" w:rsidR="003C1EC9" w:rsidRPr="008E2ACA" w:rsidRDefault="003C1EC9" w:rsidP="003C1EC9">
      <w:pPr>
        <w:pStyle w:val="BodyText"/>
        <w:ind w:left="426"/>
        <w:rPr>
          <w:ins w:id="790" w:author="Minsu Jeon" w:date="2024-03-05T12:23:00Z"/>
        </w:rPr>
      </w:pPr>
      <w:ins w:id="791" w:author="Minsu Jeon" w:date="2024-03-05T12:23:00Z">
        <w:r w:rsidRPr="008E2ACA">
          <w:t xml:space="preserve">GNSS and, in particular, the US Global Positioning System (GPS), is pervasive across increasingly digital infrastructure, enabling positioning, navigation and timing (PNT) applications. The ease of implementation of GPS receivers, particularly for timing and synchronisation, has led to unknown dependencies across critical national infrastructure.  It should be noted that GNSS are very vulnerable to interferences, such as jamming, spoofing and solar storms, and GNSS interference and resultant outages could result in large financial losses, both to a country and the shipping industry at large, hence the need for, especially for MASS, the inclusion of a complementary backup system for resilience against GNSS interference, jamming and spoofing; </w:t>
        </w:r>
      </w:ins>
    </w:p>
    <w:p w14:paraId="6C63F1E4" w14:textId="77777777" w:rsidR="003C1EC9" w:rsidRPr="008E2ACA" w:rsidRDefault="003C1EC9" w:rsidP="003C1EC9">
      <w:pPr>
        <w:pStyle w:val="BodyText"/>
        <w:numPr>
          <w:ilvl w:val="0"/>
          <w:numId w:val="97"/>
        </w:numPr>
        <w:ind w:left="426" w:hanging="426"/>
        <w:rPr>
          <w:ins w:id="792" w:author="Minsu Jeon" w:date="2024-03-05T12:23:00Z"/>
        </w:rPr>
      </w:pPr>
      <w:ins w:id="793" w:author="Minsu Jeon" w:date="2024-03-05T12:23:00Z">
        <w:r w:rsidRPr="008E2ACA">
          <w:t xml:space="preserve">Heading (may be considered essential, unless operated at a range of less than 300m from a manned ground control station within Line of Site (LOS) and capable of commanding Emergency Stop); </w:t>
        </w:r>
      </w:ins>
    </w:p>
    <w:p w14:paraId="51439A82" w14:textId="77777777" w:rsidR="003C1EC9" w:rsidRPr="008E2ACA" w:rsidRDefault="003C1EC9" w:rsidP="003C1EC9">
      <w:pPr>
        <w:pStyle w:val="BodyText"/>
        <w:numPr>
          <w:ilvl w:val="0"/>
          <w:numId w:val="97"/>
        </w:numPr>
        <w:ind w:left="426" w:hanging="426"/>
        <w:rPr>
          <w:ins w:id="794" w:author="Minsu Jeon" w:date="2024-03-05T12:23:00Z"/>
        </w:rPr>
      </w:pPr>
      <w:ins w:id="795" w:author="Minsu Jeon" w:date="2024-03-05T12:23:00Z">
        <w:r w:rsidRPr="008E2ACA">
          <w:t xml:space="preserve">Sea state (may be measured using pitch and roll sensors); </w:t>
        </w:r>
      </w:ins>
    </w:p>
    <w:p w14:paraId="298B4F9C" w14:textId="77777777" w:rsidR="003C1EC9" w:rsidRPr="008E2ACA" w:rsidRDefault="003C1EC9" w:rsidP="003C1EC9">
      <w:pPr>
        <w:pStyle w:val="BodyText"/>
        <w:numPr>
          <w:ilvl w:val="0"/>
          <w:numId w:val="97"/>
        </w:numPr>
        <w:ind w:left="426" w:hanging="426"/>
        <w:rPr>
          <w:ins w:id="796" w:author="Minsu Jeon" w:date="2024-03-05T12:23:00Z"/>
        </w:rPr>
      </w:pPr>
      <w:ins w:id="797" w:author="Minsu Jeon" w:date="2024-03-05T12:23:00Z">
        <w:r w:rsidRPr="008E2ACA">
          <w:t xml:space="preserve">Wind speed and direction; </w:t>
        </w:r>
      </w:ins>
    </w:p>
    <w:p w14:paraId="6079DA1A" w14:textId="77777777" w:rsidR="003C1EC9" w:rsidRPr="008E2ACA" w:rsidRDefault="003C1EC9" w:rsidP="003C1EC9">
      <w:pPr>
        <w:pStyle w:val="BodyText"/>
        <w:numPr>
          <w:ilvl w:val="0"/>
          <w:numId w:val="97"/>
        </w:numPr>
        <w:ind w:left="426" w:hanging="426"/>
        <w:rPr>
          <w:ins w:id="798" w:author="Minsu Jeon" w:date="2024-03-05T12:23:00Z"/>
        </w:rPr>
      </w:pPr>
      <w:ins w:id="799" w:author="Minsu Jeon" w:date="2024-03-05T12:23:00Z">
        <w:r w:rsidRPr="008E2ACA">
          <w:t xml:space="preserve">Depth below keel; </w:t>
        </w:r>
      </w:ins>
    </w:p>
    <w:p w14:paraId="3DB10DC2" w14:textId="77777777" w:rsidR="003C1EC9" w:rsidRPr="008E2ACA" w:rsidRDefault="003C1EC9" w:rsidP="003C1EC9">
      <w:pPr>
        <w:pStyle w:val="BodyText"/>
        <w:numPr>
          <w:ilvl w:val="0"/>
          <w:numId w:val="97"/>
        </w:numPr>
        <w:ind w:left="426" w:hanging="426"/>
        <w:rPr>
          <w:ins w:id="800" w:author="Minsu Jeon" w:date="2024-03-05T12:23:00Z"/>
        </w:rPr>
      </w:pPr>
      <w:ins w:id="801" w:author="Minsu Jeon" w:date="2024-03-05T12:23:00Z">
        <w:r w:rsidRPr="008E2ACA">
          <w:t xml:space="preserve">Radar targets, and automatic target tracking; </w:t>
        </w:r>
      </w:ins>
    </w:p>
    <w:p w14:paraId="4C699E0C" w14:textId="77777777" w:rsidR="003C1EC9" w:rsidRPr="008E2ACA" w:rsidRDefault="003C1EC9" w:rsidP="003C1EC9">
      <w:pPr>
        <w:pStyle w:val="BodyText"/>
        <w:numPr>
          <w:ilvl w:val="0"/>
          <w:numId w:val="97"/>
        </w:numPr>
        <w:ind w:left="426" w:hanging="426"/>
        <w:rPr>
          <w:ins w:id="802" w:author="Minsu Jeon" w:date="2024-03-05T12:23:00Z"/>
        </w:rPr>
      </w:pPr>
      <w:ins w:id="803" w:author="Minsu Jeon" w:date="2024-03-05T12:23:00Z">
        <w:r w:rsidRPr="008E2ACA">
          <w:t xml:space="preserve">Sound signals; </w:t>
        </w:r>
      </w:ins>
    </w:p>
    <w:p w14:paraId="0AE112A5" w14:textId="77777777" w:rsidR="003C1EC9" w:rsidRPr="008E2ACA" w:rsidRDefault="003C1EC9" w:rsidP="003C1EC9">
      <w:pPr>
        <w:pStyle w:val="BodyText"/>
        <w:numPr>
          <w:ilvl w:val="0"/>
          <w:numId w:val="97"/>
        </w:numPr>
        <w:ind w:left="426" w:hanging="426"/>
        <w:rPr>
          <w:ins w:id="804" w:author="Minsu Jeon" w:date="2024-03-05T12:23:00Z"/>
        </w:rPr>
      </w:pPr>
      <w:ins w:id="805" w:author="Minsu Jeon" w:date="2024-03-05T12:23:00Z">
        <w:r w:rsidRPr="008E2ACA">
          <w:t xml:space="preserve">Visual signals, such as shapes, carried by other vessels or navigational marks; </w:t>
        </w:r>
      </w:ins>
    </w:p>
    <w:p w14:paraId="77950713" w14:textId="77777777" w:rsidR="003C1EC9" w:rsidRPr="008E2ACA" w:rsidRDefault="003C1EC9" w:rsidP="003C1EC9">
      <w:pPr>
        <w:pStyle w:val="BodyText"/>
        <w:numPr>
          <w:ilvl w:val="0"/>
          <w:numId w:val="97"/>
        </w:numPr>
        <w:ind w:left="426" w:hanging="426"/>
        <w:rPr>
          <w:ins w:id="806" w:author="Minsu Jeon" w:date="2024-03-05T12:23:00Z"/>
        </w:rPr>
      </w:pPr>
      <w:ins w:id="807" w:author="Minsu Jeon" w:date="2024-03-05T12:23:00Z">
        <w:r w:rsidRPr="008E2ACA">
          <w:t xml:space="preserve">VHF capability to receive and transmit messages; </w:t>
        </w:r>
      </w:ins>
    </w:p>
    <w:p w14:paraId="2B3D5A84" w14:textId="77777777" w:rsidR="003C1EC9" w:rsidRPr="008E2ACA" w:rsidRDefault="003C1EC9" w:rsidP="003C1EC9">
      <w:pPr>
        <w:pStyle w:val="BodyText"/>
        <w:numPr>
          <w:ilvl w:val="0"/>
          <w:numId w:val="97"/>
        </w:numPr>
        <w:ind w:left="426" w:hanging="426"/>
        <w:rPr>
          <w:ins w:id="808" w:author="Minsu Jeon" w:date="2024-03-05T12:23:00Z"/>
        </w:rPr>
      </w:pPr>
      <w:ins w:id="809" w:author="Minsu Jeon" w:date="2024-03-05T12:23:00Z">
        <w:r w:rsidRPr="008E2ACA">
          <w:t>Relatively small floating objects that may reasonably be expected to be found in the area of operation.</w:t>
        </w:r>
      </w:ins>
    </w:p>
    <w:p w14:paraId="6BC6421B" w14:textId="77777777" w:rsidR="003C1EC9" w:rsidRPr="008E2ACA" w:rsidRDefault="003C1EC9" w:rsidP="003C1EC9">
      <w:pPr>
        <w:pStyle w:val="BodyText"/>
        <w:rPr>
          <w:ins w:id="810" w:author="Minsu Jeon" w:date="2024-03-05T12:23:00Z"/>
          <w:rFonts w:cstheme="minorHAnsi"/>
          <w:color w:val="000000" w:themeColor="text1"/>
        </w:rPr>
      </w:pPr>
      <w:ins w:id="811" w:author="Minsu Jeon" w:date="2024-03-05T12:23:00Z">
        <w:r w:rsidRPr="008E2ACA">
          <w:rPr>
            <w:rFonts w:cstheme="minorHAnsi"/>
            <w:color w:val="000000" w:themeColor="text1"/>
          </w:rPr>
          <w:t xml:space="preserve">Third party data feeds, including Notices to Mariners and other bulletins, may also be required, subject to their limitations, including: </w:t>
        </w:r>
      </w:ins>
    </w:p>
    <w:p w14:paraId="2FE302F1" w14:textId="77777777" w:rsidR="003C1EC9" w:rsidRPr="008E2ACA" w:rsidRDefault="003C1EC9" w:rsidP="003C1EC9">
      <w:pPr>
        <w:pStyle w:val="BodyText"/>
        <w:numPr>
          <w:ilvl w:val="0"/>
          <w:numId w:val="97"/>
        </w:numPr>
        <w:ind w:left="426" w:hanging="426"/>
        <w:rPr>
          <w:ins w:id="812" w:author="Minsu Jeon" w:date="2024-03-05T12:23:00Z"/>
        </w:rPr>
      </w:pPr>
      <w:ins w:id="813" w:author="Minsu Jeon" w:date="2024-03-05T12:23:00Z">
        <w:r w:rsidRPr="008E2ACA">
          <w:t xml:space="preserve">AIS data </w:t>
        </w:r>
      </w:ins>
    </w:p>
    <w:p w14:paraId="32F49837" w14:textId="77777777" w:rsidR="003C1EC9" w:rsidRPr="008E2ACA" w:rsidRDefault="003C1EC9" w:rsidP="003C1EC9">
      <w:pPr>
        <w:pStyle w:val="BodyText"/>
        <w:numPr>
          <w:ilvl w:val="0"/>
          <w:numId w:val="97"/>
        </w:numPr>
        <w:ind w:left="426" w:hanging="426"/>
        <w:rPr>
          <w:ins w:id="814" w:author="Minsu Jeon" w:date="2024-03-05T12:23:00Z"/>
        </w:rPr>
      </w:pPr>
      <w:ins w:id="815" w:author="Minsu Jeon" w:date="2024-03-05T12:23:00Z">
        <w:r w:rsidRPr="008E2ACA">
          <w:t xml:space="preserve">Weather forecast data </w:t>
        </w:r>
      </w:ins>
    </w:p>
    <w:p w14:paraId="6C804673" w14:textId="77777777" w:rsidR="003C1EC9" w:rsidRPr="008E2ACA" w:rsidRDefault="003C1EC9" w:rsidP="003C1EC9">
      <w:pPr>
        <w:pStyle w:val="BodyText"/>
        <w:numPr>
          <w:ilvl w:val="0"/>
          <w:numId w:val="97"/>
        </w:numPr>
        <w:ind w:left="426" w:hanging="426"/>
        <w:rPr>
          <w:ins w:id="816" w:author="Minsu Jeon" w:date="2024-03-05T12:23:00Z"/>
        </w:rPr>
      </w:pPr>
      <w:ins w:id="817" w:author="Minsu Jeon" w:date="2024-03-05T12:23:00Z">
        <w:r w:rsidRPr="008E2ACA">
          <w:t xml:space="preserve">Tidal almanac data. </w:t>
        </w:r>
      </w:ins>
    </w:p>
    <w:p w14:paraId="101BAD21" w14:textId="77777777" w:rsidR="003C1EC9" w:rsidRPr="008E2ACA" w:rsidRDefault="003C1EC9" w:rsidP="003C1EC9">
      <w:pPr>
        <w:pStyle w:val="BodyText"/>
        <w:numPr>
          <w:ilvl w:val="0"/>
          <w:numId w:val="97"/>
        </w:numPr>
        <w:ind w:left="426" w:hanging="426"/>
        <w:rPr>
          <w:ins w:id="818" w:author="Minsu Jeon" w:date="2024-03-05T12:23:00Z"/>
        </w:rPr>
      </w:pPr>
      <w:ins w:id="819" w:author="Minsu Jeon" w:date="2024-03-05T12:23:00Z">
        <w:r w:rsidRPr="008E2ACA">
          <w:t xml:space="preserve">ENCs </w:t>
        </w:r>
      </w:ins>
    </w:p>
    <w:p w14:paraId="10CD8E80" w14:textId="77777777" w:rsidR="003C1EC9" w:rsidRPr="008E2ACA" w:rsidRDefault="003C1EC9" w:rsidP="003C1EC9">
      <w:pPr>
        <w:pStyle w:val="BodyText"/>
        <w:numPr>
          <w:ilvl w:val="0"/>
          <w:numId w:val="97"/>
        </w:numPr>
        <w:ind w:left="426" w:hanging="426"/>
        <w:rPr>
          <w:ins w:id="820" w:author="Minsu Jeon" w:date="2024-03-05T12:23:00Z"/>
        </w:rPr>
      </w:pPr>
      <w:ins w:id="821" w:author="Minsu Jeon" w:date="2024-03-05T12:23:00Z">
        <w:r w:rsidRPr="008E2ACA">
          <w:t xml:space="preserve">High resolution bathymetry </w:t>
        </w:r>
      </w:ins>
    </w:p>
    <w:p w14:paraId="38E0913A" w14:textId="77777777" w:rsidR="003C1EC9" w:rsidRPr="008E2ACA" w:rsidRDefault="003C1EC9" w:rsidP="003C1EC9">
      <w:pPr>
        <w:pStyle w:val="BodyText"/>
        <w:numPr>
          <w:ilvl w:val="0"/>
          <w:numId w:val="97"/>
        </w:numPr>
        <w:ind w:left="426" w:hanging="426"/>
        <w:rPr>
          <w:ins w:id="822" w:author="Minsu Jeon" w:date="2024-03-05T12:23:00Z"/>
        </w:rPr>
      </w:pPr>
      <w:ins w:id="823" w:author="Minsu Jeon" w:date="2024-03-05T12:23:00Z">
        <w:r w:rsidRPr="008E2ACA">
          <w:t xml:space="preserve">Environmental Protected Areas </w:t>
        </w:r>
      </w:ins>
    </w:p>
    <w:p w14:paraId="1A3037E9" w14:textId="77777777" w:rsidR="003C1EC9" w:rsidRPr="008E2ACA" w:rsidRDefault="003C1EC9" w:rsidP="003C1EC9">
      <w:pPr>
        <w:pStyle w:val="BodyText"/>
        <w:numPr>
          <w:ilvl w:val="0"/>
          <w:numId w:val="97"/>
        </w:numPr>
        <w:ind w:left="426" w:hanging="426"/>
        <w:rPr>
          <w:ins w:id="824" w:author="Minsu Jeon" w:date="2024-03-05T12:23:00Z"/>
        </w:rPr>
      </w:pPr>
      <w:ins w:id="825" w:author="Minsu Jeon" w:date="2024-03-05T12:23:00Z">
        <w:r w:rsidRPr="008E2ACA">
          <w:t xml:space="preserve">Wrecks </w:t>
        </w:r>
      </w:ins>
    </w:p>
    <w:p w14:paraId="46DDB751" w14:textId="77777777" w:rsidR="003C1EC9" w:rsidRPr="008E2ACA" w:rsidRDefault="003C1EC9" w:rsidP="003C1EC9">
      <w:pPr>
        <w:pStyle w:val="BodyText"/>
        <w:numPr>
          <w:ilvl w:val="0"/>
          <w:numId w:val="97"/>
        </w:numPr>
        <w:ind w:left="426" w:hanging="426"/>
        <w:rPr>
          <w:ins w:id="826" w:author="Minsu Jeon" w:date="2024-03-05T12:23:00Z"/>
        </w:rPr>
      </w:pPr>
      <w:ins w:id="827" w:author="Minsu Jeon" w:date="2024-03-05T12:23:00Z">
        <w:r w:rsidRPr="008E2ACA">
          <w:t xml:space="preserve">Cables </w:t>
        </w:r>
      </w:ins>
    </w:p>
    <w:p w14:paraId="42CE77D1" w14:textId="77777777" w:rsidR="003C1EC9" w:rsidRPr="008E2ACA" w:rsidRDefault="003C1EC9" w:rsidP="003C1EC9">
      <w:pPr>
        <w:pStyle w:val="BodyText"/>
        <w:numPr>
          <w:ilvl w:val="0"/>
          <w:numId w:val="97"/>
        </w:numPr>
        <w:ind w:left="426" w:hanging="426"/>
        <w:rPr>
          <w:ins w:id="828" w:author="Minsu Jeon" w:date="2024-03-05T12:23:00Z"/>
        </w:rPr>
      </w:pPr>
      <w:ins w:id="829" w:author="Minsu Jeon" w:date="2024-03-05T12:23:00Z">
        <w:r w:rsidRPr="008E2ACA">
          <w:t xml:space="preserve">Anchorage areas </w:t>
        </w:r>
      </w:ins>
    </w:p>
    <w:p w14:paraId="680176C6" w14:textId="77777777" w:rsidR="003C1EC9" w:rsidRDefault="003C1EC9" w:rsidP="00425189">
      <w:pPr>
        <w:pStyle w:val="BodyText"/>
        <w:rPr>
          <w:ins w:id="830" w:author="Minsu Jeon" w:date="2024-03-05T12:23:00Z"/>
        </w:rPr>
      </w:pPr>
    </w:p>
    <w:p w14:paraId="483F2443" w14:textId="77777777" w:rsidR="00EA4041" w:rsidRDefault="00EA4041" w:rsidP="00425189">
      <w:pPr>
        <w:pStyle w:val="BodyText"/>
        <w:rPr>
          <w:ins w:id="831" w:author="Minsu Jeon" w:date="2024-03-05T12:23:00Z"/>
        </w:rPr>
      </w:pPr>
    </w:p>
    <w:p w14:paraId="62A132CA" w14:textId="77777777" w:rsidR="00EA4041" w:rsidRDefault="00EA4041" w:rsidP="00425189">
      <w:pPr>
        <w:pStyle w:val="BodyText"/>
        <w:rPr>
          <w:ins w:id="832" w:author="Minsu Jeon" w:date="2024-03-05T12:23:00Z"/>
        </w:rPr>
      </w:pPr>
    </w:p>
    <w:p w14:paraId="679CA71E" w14:textId="77777777" w:rsidR="00EA4041" w:rsidRDefault="00EA4041" w:rsidP="00425189">
      <w:pPr>
        <w:pStyle w:val="BodyText"/>
        <w:rPr>
          <w:ins w:id="833" w:author="Minsu Jeon" w:date="2024-03-05T12:23:00Z"/>
        </w:rPr>
      </w:pPr>
    </w:p>
    <w:p w14:paraId="24E1F4B0" w14:textId="77777777" w:rsidR="00EA4041" w:rsidRDefault="00EA4041" w:rsidP="00425189">
      <w:pPr>
        <w:pStyle w:val="BodyText"/>
        <w:rPr>
          <w:ins w:id="834" w:author="Minsu Jeon" w:date="2024-03-05T12:23:00Z"/>
        </w:rPr>
      </w:pPr>
    </w:p>
    <w:p w14:paraId="48E9E1BC" w14:textId="77777777" w:rsidR="00EA4041" w:rsidRDefault="00EA4041" w:rsidP="00425189">
      <w:pPr>
        <w:pStyle w:val="BodyText"/>
        <w:rPr>
          <w:ins w:id="835" w:author="Minsu Jeon" w:date="2024-03-05T12:23:00Z"/>
        </w:rPr>
      </w:pPr>
    </w:p>
    <w:p w14:paraId="5D624457" w14:textId="2CC772AF" w:rsidR="003C1EC9" w:rsidRDefault="00EA4041">
      <w:pPr>
        <w:pStyle w:val="Heading3"/>
        <w:keepNext w:val="0"/>
        <w:keepLines w:val="0"/>
        <w:numPr>
          <w:ilvl w:val="0"/>
          <w:numId w:val="0"/>
        </w:numPr>
        <w:ind w:left="992" w:hanging="992"/>
        <w:rPr>
          <w:ins w:id="836" w:author="Minsu Jeon" w:date="2024-03-05T12:23:00Z"/>
        </w:rPr>
        <w:pPrChange w:id="837" w:author="Minsu Jeon" w:date="2024-03-06T14:30:00Z">
          <w:pPr>
            <w:pStyle w:val="BodyText"/>
          </w:pPr>
        </w:pPrChange>
      </w:pPr>
      <w:ins w:id="838" w:author="Minsu Jeon" w:date="2024-03-05T12:23:00Z">
        <w:r>
          <w:t>Data interpretation</w:t>
        </w:r>
      </w:ins>
    </w:p>
    <w:p w14:paraId="5BF2A076" w14:textId="77777777" w:rsidR="00EA4041" w:rsidRDefault="00EA4041" w:rsidP="00EA4041">
      <w:pPr>
        <w:pStyle w:val="BodyText"/>
        <w:rPr>
          <w:ins w:id="839" w:author="Minsu Jeon" w:date="2024-03-05T12:23:00Z"/>
        </w:rPr>
      </w:pPr>
      <w:ins w:id="840" w:author="Minsu Jeon" w:date="2024-03-05T12:23:00Z">
        <w:r>
          <w:t>[revise to focus on IALA specific aspects?]</w:t>
        </w:r>
      </w:ins>
    </w:p>
    <w:p w14:paraId="0602BCF1" w14:textId="77777777" w:rsidR="00EA4041" w:rsidRPr="003E7190" w:rsidRDefault="00EA4041" w:rsidP="00EA4041">
      <w:pPr>
        <w:pStyle w:val="BodyText"/>
        <w:rPr>
          <w:ins w:id="841" w:author="Minsu Jeon" w:date="2024-03-05T12:23:00Z"/>
          <w:rFonts w:cstheme="minorHAnsi"/>
        </w:rPr>
      </w:pPr>
      <w:commentRangeStart w:id="842"/>
      <w:ins w:id="843" w:author="Minsu Jeon" w:date="2024-03-05T12:23:00Z">
        <w:r w:rsidRPr="003E7190">
          <w:rPr>
            <w:rFonts w:cstheme="minorHAnsi"/>
          </w:rPr>
          <w:t xml:space="preserve">The MASS </w:t>
        </w:r>
        <w:commentRangeEnd w:id="842"/>
        <w:r>
          <w:rPr>
            <w:rStyle w:val="CommentReference"/>
          </w:rPr>
          <w:commentReference w:id="842"/>
        </w:r>
        <w:r w:rsidRPr="003E7190">
          <w:rPr>
            <w:rFonts w:cstheme="minorHAnsi"/>
          </w:rPr>
          <w:t xml:space="preserve">should have at least one of the following: </w:t>
        </w:r>
      </w:ins>
    </w:p>
    <w:p w14:paraId="32171682" w14:textId="77777777" w:rsidR="00EA4041" w:rsidRPr="003E7190" w:rsidRDefault="00EA4041" w:rsidP="00EA4041">
      <w:pPr>
        <w:pStyle w:val="BodyText"/>
        <w:numPr>
          <w:ilvl w:val="0"/>
          <w:numId w:val="86"/>
        </w:numPr>
        <w:ind w:left="426" w:hanging="426"/>
        <w:rPr>
          <w:ins w:id="844" w:author="Minsu Jeon" w:date="2024-03-05T12:23:00Z"/>
          <w:rStyle w:val="BodyTextChar"/>
          <w:rFonts w:eastAsiaTheme="minorEastAsia" w:cstheme="minorHAnsi"/>
          <w:lang w:eastAsia="en-GB"/>
        </w:rPr>
      </w:pPr>
      <w:ins w:id="845" w:author="Minsu Jeon" w:date="2024-03-05T12:23:00Z">
        <w:r w:rsidRPr="003E7190">
          <w:rPr>
            <w:rStyle w:val="BodyTextChar"/>
            <w:rFonts w:eastAsiaTheme="minorEastAsia" w:cstheme="minorHAnsi"/>
            <w:lang w:eastAsia="en-GB"/>
          </w:rPr>
          <w:lastRenderedPageBreak/>
          <w:t xml:space="preserve">The ability to interpret sensor data on board in a timely manner with regard to its impact on MASS safety and performance and to execute its responsibilities in accordance with COLREG and international law; </w:t>
        </w:r>
      </w:ins>
    </w:p>
    <w:p w14:paraId="3AC75278" w14:textId="77777777" w:rsidR="00EA4041" w:rsidRPr="003E7190" w:rsidRDefault="00EA4041" w:rsidP="00EA4041">
      <w:pPr>
        <w:pStyle w:val="BodyText"/>
        <w:numPr>
          <w:ilvl w:val="0"/>
          <w:numId w:val="86"/>
        </w:numPr>
        <w:ind w:left="426" w:hanging="426"/>
        <w:rPr>
          <w:ins w:id="846" w:author="Minsu Jeon" w:date="2024-03-05T12:23:00Z"/>
          <w:rFonts w:cstheme="minorHAnsi"/>
        </w:rPr>
      </w:pPr>
      <w:ins w:id="847" w:author="Minsu Jeon" w:date="2024-03-05T12:23:00Z">
        <w:r w:rsidRPr="003E7190">
          <w:rPr>
            <w:rStyle w:val="BodyTextChar"/>
            <w:rFonts w:cstheme="minorHAnsi"/>
          </w:rPr>
          <w:t>The ability to transmit sensor data in a timely manner to an off-board system or human operator who can interpret the data with regard to its impact on MASS safety and performance; and to receive appropriate commands in response, in a timely manner</w:t>
        </w:r>
        <w:r w:rsidRPr="003E7190">
          <w:rPr>
            <w:rFonts w:cstheme="minorHAnsi"/>
          </w:rPr>
          <w:t xml:space="preserve">. </w:t>
        </w:r>
      </w:ins>
    </w:p>
    <w:p w14:paraId="0BB385E3" w14:textId="77777777" w:rsidR="00EA4041" w:rsidRPr="008E2ACA" w:rsidRDefault="00EA4041" w:rsidP="00EA4041">
      <w:pPr>
        <w:pStyle w:val="BodyText"/>
        <w:rPr>
          <w:ins w:id="848" w:author="Minsu Jeon" w:date="2024-03-05T12:23:00Z"/>
        </w:rPr>
      </w:pPr>
      <w:ins w:id="849" w:author="Minsu Jeon" w:date="2024-03-05T12:23:00Z">
        <w:r w:rsidRPr="008E2ACA">
          <w:t xml:space="preserve">Sufficient data from the sensors (internal and/or external) </w:t>
        </w:r>
        <w:r>
          <w:t>should</w:t>
        </w:r>
        <w:r w:rsidRPr="008E2ACA">
          <w:t xml:space="preserve"> be made available in a timely manner to a System which is capable of exerting control over the MASS, bringing it to a safe haven or away from a danger area when deemed necessary.  The System, in this context, must include at least one of: </w:t>
        </w:r>
      </w:ins>
    </w:p>
    <w:p w14:paraId="0124031A" w14:textId="77777777" w:rsidR="00EA4041" w:rsidRPr="008E2ACA" w:rsidRDefault="00EA4041" w:rsidP="00EA4041">
      <w:pPr>
        <w:pStyle w:val="BodyText"/>
        <w:numPr>
          <w:ilvl w:val="0"/>
          <w:numId w:val="87"/>
        </w:numPr>
        <w:ind w:left="426" w:hanging="426"/>
        <w:rPr>
          <w:ins w:id="850" w:author="Minsu Jeon" w:date="2024-03-05T12:23:00Z"/>
        </w:rPr>
      </w:pPr>
      <w:ins w:id="851" w:author="Minsu Jeon" w:date="2024-03-05T12:23:00Z">
        <w:r w:rsidRPr="008E2ACA">
          <w:t xml:space="preserve">A human operator working in an RCC; </w:t>
        </w:r>
      </w:ins>
    </w:p>
    <w:p w14:paraId="5D97A14F" w14:textId="77777777" w:rsidR="00EA4041" w:rsidRPr="008E2ACA" w:rsidRDefault="00EA4041" w:rsidP="00EA4041">
      <w:pPr>
        <w:pStyle w:val="BodyText"/>
        <w:numPr>
          <w:ilvl w:val="0"/>
          <w:numId w:val="87"/>
        </w:numPr>
        <w:ind w:left="426" w:hanging="426"/>
        <w:rPr>
          <w:ins w:id="852" w:author="Minsu Jeon" w:date="2024-03-05T12:23:00Z"/>
        </w:rPr>
      </w:pPr>
      <w:ins w:id="853" w:author="Minsu Jeon" w:date="2024-03-05T12:23:00Z">
        <w:r w:rsidRPr="008E2ACA">
          <w:t xml:space="preserve">An on-board or remote automatic system; </w:t>
        </w:r>
      </w:ins>
    </w:p>
    <w:p w14:paraId="1D143BA1" w14:textId="77777777" w:rsidR="00EA4041" w:rsidRPr="008E2ACA" w:rsidRDefault="00EA4041" w:rsidP="00EA4041">
      <w:pPr>
        <w:pStyle w:val="BodyText"/>
        <w:numPr>
          <w:ilvl w:val="0"/>
          <w:numId w:val="87"/>
        </w:numPr>
        <w:ind w:left="426" w:hanging="426"/>
        <w:rPr>
          <w:ins w:id="854" w:author="Minsu Jeon" w:date="2024-03-05T12:23:00Z"/>
        </w:rPr>
      </w:pPr>
      <w:ins w:id="855" w:author="Minsu Jeon" w:date="2024-03-05T12:23:00Z">
        <w:r w:rsidRPr="008E2ACA">
          <w:t xml:space="preserve">A distributed system comprising on-board and off-board elements, which may or may not include a human operator or supervisor, with appropriate communication links between them. </w:t>
        </w:r>
      </w:ins>
    </w:p>
    <w:p w14:paraId="2C404BF5" w14:textId="77777777" w:rsidR="00EA4041" w:rsidRPr="008E2ACA" w:rsidRDefault="00EA4041" w:rsidP="00EA4041">
      <w:pPr>
        <w:pStyle w:val="BodyText"/>
        <w:rPr>
          <w:ins w:id="856" w:author="Minsu Jeon" w:date="2024-03-05T12:23:00Z"/>
        </w:rPr>
      </w:pPr>
      <w:ins w:id="857" w:author="Minsu Jeon" w:date="2024-03-05T12:23:00Z">
        <w:r w:rsidRPr="008E2ACA">
          <w:t xml:space="preserve">In order to interpret sensor data in regard to its impact on MASS performance, the System </w:t>
        </w:r>
        <w:r>
          <w:t>should</w:t>
        </w:r>
        <w:r w:rsidRPr="008E2ACA">
          <w:t xml:space="preserve"> be capable of determining or forecasting, by means of algorithms or data, as necessary to ensure safe operation: </w:t>
        </w:r>
      </w:ins>
    </w:p>
    <w:p w14:paraId="39AEBFE2" w14:textId="77777777" w:rsidR="00EA4041" w:rsidRPr="008E2ACA" w:rsidRDefault="00EA4041" w:rsidP="00EA4041">
      <w:pPr>
        <w:pStyle w:val="BodyText"/>
        <w:numPr>
          <w:ilvl w:val="0"/>
          <w:numId w:val="88"/>
        </w:numPr>
        <w:ind w:left="426" w:hanging="426"/>
        <w:rPr>
          <w:ins w:id="858" w:author="Minsu Jeon" w:date="2024-03-05T12:23:00Z"/>
        </w:rPr>
      </w:pPr>
      <w:ins w:id="859" w:author="Minsu Jeon" w:date="2024-03-05T12:23:00Z">
        <w:r w:rsidRPr="008E2ACA">
          <w:t xml:space="preserve">Safe operating limits for sensor data where applicable; </w:t>
        </w:r>
      </w:ins>
    </w:p>
    <w:p w14:paraId="00041EB1" w14:textId="77777777" w:rsidR="00EA4041" w:rsidRPr="008E2ACA" w:rsidRDefault="00EA4041" w:rsidP="00EA4041">
      <w:pPr>
        <w:pStyle w:val="BodyText"/>
        <w:numPr>
          <w:ilvl w:val="0"/>
          <w:numId w:val="88"/>
        </w:numPr>
        <w:ind w:left="426" w:hanging="426"/>
        <w:rPr>
          <w:ins w:id="860" w:author="Minsu Jeon" w:date="2024-03-05T12:23:00Z"/>
        </w:rPr>
      </w:pPr>
      <w:ins w:id="861" w:author="Minsu Jeon" w:date="2024-03-05T12:23:00Z">
        <w:r w:rsidRPr="008E2ACA">
          <w:t xml:space="preserve">Permitted geographic area(s) and time window(s) for MASS operation; </w:t>
        </w:r>
      </w:ins>
    </w:p>
    <w:p w14:paraId="391A1AC2" w14:textId="77777777" w:rsidR="00EA4041" w:rsidRPr="008E2ACA" w:rsidRDefault="00EA4041" w:rsidP="00EA4041">
      <w:pPr>
        <w:pStyle w:val="BodyText"/>
        <w:numPr>
          <w:ilvl w:val="0"/>
          <w:numId w:val="88"/>
        </w:numPr>
        <w:ind w:left="426" w:hanging="426"/>
        <w:rPr>
          <w:ins w:id="862" w:author="Minsu Jeon" w:date="2024-03-05T12:23:00Z"/>
        </w:rPr>
      </w:pPr>
      <w:ins w:id="863" w:author="Minsu Jeon" w:date="2024-03-05T12:23:00Z">
        <w:r w:rsidRPr="008E2ACA">
          <w:t xml:space="preserve">Expected water depth in relation to geographic position and time; </w:t>
        </w:r>
      </w:ins>
    </w:p>
    <w:p w14:paraId="39814FA2" w14:textId="77777777" w:rsidR="00EA4041" w:rsidRPr="008E2ACA" w:rsidRDefault="00EA4041" w:rsidP="00EA4041">
      <w:pPr>
        <w:pStyle w:val="BodyText"/>
        <w:numPr>
          <w:ilvl w:val="0"/>
          <w:numId w:val="88"/>
        </w:numPr>
        <w:ind w:left="426" w:hanging="426"/>
        <w:rPr>
          <w:ins w:id="864" w:author="Minsu Jeon" w:date="2024-03-05T12:23:00Z"/>
        </w:rPr>
      </w:pPr>
      <w:ins w:id="865" w:author="Minsu Jeon" w:date="2024-03-05T12:23:00Z">
        <w:r w:rsidRPr="008E2ACA">
          <w:t xml:space="preserve">Expected water current or tidal stream speed and direction in relation to geographic position and time. </w:t>
        </w:r>
      </w:ins>
    </w:p>
    <w:p w14:paraId="30D8C24F" w14:textId="77777777" w:rsidR="00EA4041" w:rsidRPr="008E2ACA" w:rsidRDefault="00EA4041" w:rsidP="00EA4041">
      <w:pPr>
        <w:pStyle w:val="BodyText"/>
        <w:rPr>
          <w:ins w:id="866" w:author="Minsu Jeon" w:date="2024-03-05T12:23:00Z"/>
        </w:rPr>
      </w:pPr>
      <w:ins w:id="867" w:author="Minsu Jeon" w:date="2024-03-05T12:23:00Z">
        <w:r w:rsidRPr="008E2ACA">
          <w:t xml:space="preserve">Where applicable and deemed necessary the MASS is to be capable of de-conflicting the data presented by different sources (e.g. navigational data and sensor data). </w:t>
        </w:r>
      </w:ins>
    </w:p>
    <w:p w14:paraId="06A31CFB" w14:textId="77777777" w:rsidR="00EA4041" w:rsidRPr="008E2ACA" w:rsidRDefault="00EA4041" w:rsidP="00EA4041">
      <w:pPr>
        <w:pStyle w:val="BodyText"/>
        <w:rPr>
          <w:ins w:id="868" w:author="Minsu Jeon" w:date="2024-03-05T12:23:00Z"/>
        </w:rPr>
      </w:pPr>
      <w:ins w:id="869" w:author="Minsu Jeon" w:date="2024-03-05T12:23:00Z">
        <w:r w:rsidRPr="008E2ACA">
          <w:t xml:space="preserve">The System </w:t>
        </w:r>
        <w:r>
          <w:t>should</w:t>
        </w:r>
        <w:r w:rsidRPr="008E2ACA">
          <w:t xml:space="preserve"> be capable of taking operational decisions in accordance with the sensor data interpretation, in order to maintain the safety and integrity of the MASS, surrounding objects and personnel, and to pursue its mission subject to those safety considerations. </w:t>
        </w:r>
      </w:ins>
    </w:p>
    <w:p w14:paraId="3A4BCC23" w14:textId="77777777" w:rsidR="00EA4041" w:rsidRDefault="00EA4041" w:rsidP="00425189">
      <w:pPr>
        <w:pStyle w:val="BodyText"/>
        <w:rPr>
          <w:ins w:id="870" w:author="Minsu Jeon" w:date="2024-03-05T12:23:00Z"/>
        </w:rPr>
      </w:pPr>
    </w:p>
    <w:p w14:paraId="4B778878" w14:textId="77777777" w:rsidR="00EA4041" w:rsidRDefault="00EA4041" w:rsidP="00425189">
      <w:pPr>
        <w:pStyle w:val="BodyText"/>
        <w:rPr>
          <w:ins w:id="871" w:author="Minsu Jeon" w:date="2024-03-05T12:23:00Z"/>
        </w:rPr>
      </w:pPr>
    </w:p>
    <w:p w14:paraId="6744B9C1" w14:textId="77777777" w:rsidR="00EA4041" w:rsidRDefault="00EA4041" w:rsidP="00425189">
      <w:pPr>
        <w:pStyle w:val="BodyText"/>
      </w:pPr>
    </w:p>
    <w:p w14:paraId="54265B41" w14:textId="77777777" w:rsidR="00425189" w:rsidRDefault="00425189" w:rsidP="00425189">
      <w:pPr>
        <w:pStyle w:val="Heading1"/>
      </w:pPr>
      <w:bookmarkStart w:id="872" w:name="_Toc137143711"/>
      <w:r w:rsidRPr="00425189">
        <w:t>MASS OPERATIONS</w:t>
      </w:r>
      <w:bookmarkEnd w:id="872"/>
    </w:p>
    <w:p w14:paraId="36FC3C19" w14:textId="77777777" w:rsidR="00425189" w:rsidRDefault="00425189" w:rsidP="00425189">
      <w:pPr>
        <w:pStyle w:val="Heading1separationline"/>
      </w:pPr>
    </w:p>
    <w:p w14:paraId="18FAFFE4" w14:textId="389B8D4A" w:rsidR="00425189" w:rsidRDefault="005A5F74" w:rsidP="00425189">
      <w:pPr>
        <w:pStyle w:val="BodyText"/>
        <w:rPr>
          <w:ins w:id="873" w:author="Jillian Carson-Jackson" w:date="2023-04-13T20:03:00Z"/>
        </w:rPr>
      </w:pPr>
      <w:ins w:id="874" w:author="Jillian Carson-Jackson" w:date="2023-04-13T20:03:00Z">
        <w:r>
          <w:t>The Ecosystem – refers to Section 2 of the draft IMO MASS Code</w:t>
        </w:r>
      </w:ins>
    </w:p>
    <w:p w14:paraId="5281834C" w14:textId="6B99F39C" w:rsidR="005A5F74" w:rsidRDefault="005A5F74" w:rsidP="00425189">
      <w:pPr>
        <w:pStyle w:val="BodyText"/>
      </w:pPr>
      <w:ins w:id="875" w:author="Jillian Carson-Jackson" w:date="2023-04-13T20:03:00Z">
        <w:r>
          <w:t>Implications / what has changed within a MASS ecosystem</w:t>
        </w:r>
      </w:ins>
    </w:p>
    <w:p w14:paraId="0666AED3" w14:textId="77777777" w:rsidR="00425189" w:rsidRDefault="00425189" w:rsidP="00425189">
      <w:pPr>
        <w:pStyle w:val="BodyText"/>
      </w:pPr>
    </w:p>
    <w:p w14:paraId="62BB595A" w14:textId="77777777" w:rsidR="00425189" w:rsidRDefault="00425189" w:rsidP="00425189">
      <w:pPr>
        <w:pStyle w:val="Heading2"/>
      </w:pPr>
      <w:bookmarkStart w:id="876" w:name="_Toc137143712"/>
      <w:r>
        <w:t>Navigation</w:t>
      </w:r>
      <w:bookmarkEnd w:id="876"/>
    </w:p>
    <w:p w14:paraId="1A71AB54" w14:textId="77777777" w:rsidR="00425189" w:rsidRDefault="00425189" w:rsidP="00425189">
      <w:pPr>
        <w:pStyle w:val="Heading2separationline"/>
      </w:pPr>
    </w:p>
    <w:p w14:paraId="5A7B69B1" w14:textId="77777777" w:rsidR="008C5DFB" w:rsidRPr="008E2ACA" w:rsidRDefault="008C5DFB" w:rsidP="008C5DFB">
      <w:pPr>
        <w:pStyle w:val="BodyText"/>
        <w:rPr>
          <w:ins w:id="877" w:author="Minsu Jeon" w:date="2024-03-05T12:25:00Z"/>
        </w:rPr>
      </w:pPr>
      <w:ins w:id="878" w:author="Minsu Jeon" w:date="2024-03-05T12:25:00Z">
        <w:r w:rsidRPr="008E2ACA">
          <w:t xml:space="preserve">The navigation system </w:t>
        </w:r>
        <w:r>
          <w:t>should</w:t>
        </w:r>
        <w:r w:rsidRPr="008E2ACA">
          <w:t xml:space="preserve"> be designed with a level of integrity sufficient to enable the UMS to be operated and maintained safely as and when required within its design or imposed limitations in all Reasonably Foreseeable Operating Conditions.</w:t>
        </w:r>
        <w:r>
          <w:t xml:space="preserve"> MASS will rely on shore site support (new types of AtoN, shore control station, traffic management additional VTS functionality) which must been taken into consideration.</w:t>
        </w:r>
      </w:ins>
    </w:p>
    <w:p w14:paraId="1016625C" w14:textId="77777777" w:rsidR="006854A8" w:rsidRDefault="006854A8" w:rsidP="00425189">
      <w:pPr>
        <w:pStyle w:val="BodyText"/>
        <w:rPr>
          <w:ins w:id="879" w:author="Minsu Jeon" w:date="2024-03-05T12:25:00Z"/>
        </w:rPr>
      </w:pPr>
    </w:p>
    <w:p w14:paraId="50CB4143" w14:textId="77777777" w:rsidR="00A915D9" w:rsidRPr="008E2ACA" w:rsidRDefault="00A915D9" w:rsidP="00A915D9">
      <w:pPr>
        <w:pStyle w:val="Heading3"/>
        <w:keepNext w:val="0"/>
        <w:keepLines w:val="0"/>
        <w:numPr>
          <w:ilvl w:val="2"/>
          <w:numId w:val="11"/>
        </w:numPr>
        <w:ind w:left="993" w:hanging="993"/>
        <w:rPr>
          <w:ins w:id="880" w:author="Minsu Jeon" w:date="2024-03-05T12:25:00Z"/>
        </w:rPr>
      </w:pPr>
      <w:bookmarkStart w:id="881" w:name="_Toc98334472"/>
      <w:bookmarkStart w:id="882" w:name="_Toc111186851"/>
      <w:ins w:id="883" w:author="Minsu Jeon" w:date="2024-03-05T12:25:00Z">
        <w:r w:rsidRPr="008E2ACA">
          <w:t>Functional objectives</w:t>
        </w:r>
        <w:bookmarkEnd w:id="881"/>
        <w:bookmarkEnd w:id="882"/>
      </w:ins>
    </w:p>
    <w:p w14:paraId="20939496" w14:textId="77777777" w:rsidR="00A915D9" w:rsidRPr="008E2ACA" w:rsidRDefault="00A915D9" w:rsidP="00A915D9">
      <w:pPr>
        <w:pStyle w:val="BodyText"/>
        <w:rPr>
          <w:ins w:id="884" w:author="Minsu Jeon" w:date="2024-03-05T12:25:00Z"/>
        </w:rPr>
      </w:pPr>
      <w:ins w:id="885" w:author="Minsu Jeon" w:date="2024-03-05T12:25:00Z">
        <w:r w:rsidRPr="008E2ACA">
          <w:lastRenderedPageBreak/>
          <w:t xml:space="preserve">Navigational systems </w:t>
        </w:r>
        <w:r>
          <w:t>should</w:t>
        </w:r>
        <w:r w:rsidRPr="008E2ACA">
          <w:t xml:space="preserve"> identify all navigation hazards, fixed or mobile, and measure and interpret environmental data. </w:t>
        </w:r>
        <w:r>
          <w:t xml:space="preserve">Hereby a shore site support is needed. </w:t>
        </w:r>
      </w:ins>
    </w:p>
    <w:p w14:paraId="58B811E3" w14:textId="77777777" w:rsidR="00A915D9" w:rsidRPr="008E2ACA" w:rsidRDefault="00A915D9" w:rsidP="00A915D9">
      <w:pPr>
        <w:pStyle w:val="BodyText"/>
        <w:rPr>
          <w:ins w:id="886" w:author="Minsu Jeon" w:date="2024-03-05T12:25:00Z"/>
        </w:rPr>
      </w:pPr>
      <w:ins w:id="887" w:author="Minsu Jeon" w:date="2024-03-05T12:25:00Z">
        <w:r w:rsidRPr="008E2ACA">
          <w:t xml:space="preserve">The MASS </w:t>
        </w:r>
        <w:r>
          <w:t>should</w:t>
        </w:r>
        <w:r w:rsidRPr="008E2ACA">
          <w:t xml:space="preserve"> be able to navigate to minimise risk of grounding, collision and environmental impact</w:t>
        </w:r>
        <w:r>
          <w:t>. This will partly relay on shore site support</w:t>
        </w:r>
        <w:r w:rsidRPr="008E2ACA">
          <w:t xml:space="preserve">. </w:t>
        </w:r>
      </w:ins>
    </w:p>
    <w:p w14:paraId="289311AD" w14:textId="77777777" w:rsidR="00A915D9" w:rsidRPr="008E2ACA" w:rsidRDefault="00A915D9" w:rsidP="00A915D9">
      <w:pPr>
        <w:pStyle w:val="BodyText"/>
        <w:rPr>
          <w:ins w:id="888" w:author="Minsu Jeon" w:date="2024-03-05T12:25:00Z"/>
        </w:rPr>
      </w:pPr>
      <w:ins w:id="889" w:author="Minsu Jeon" w:date="2024-03-05T12:25:00Z">
        <w:r w:rsidRPr="008E2ACA">
          <w:t>The MASS</w:t>
        </w:r>
        <w:r>
          <w:t>, shore site control stations and VTS</w:t>
        </w:r>
        <w:r w:rsidRPr="008E2ACA">
          <w:t xml:space="preserve"> </w:t>
        </w:r>
        <w:r>
          <w:t>should</w:t>
        </w:r>
        <w:r w:rsidRPr="008E2ACA">
          <w:t xml:space="preserve"> be able to communicate its limitations and navigational intentions to other vessels. </w:t>
        </w:r>
      </w:ins>
    </w:p>
    <w:p w14:paraId="2D19D604" w14:textId="77777777" w:rsidR="00A915D9" w:rsidRPr="008E2ACA" w:rsidRDefault="00A915D9" w:rsidP="00A915D9">
      <w:pPr>
        <w:pStyle w:val="BodyText"/>
        <w:rPr>
          <w:ins w:id="890" w:author="Minsu Jeon" w:date="2024-03-05T12:25:00Z"/>
        </w:rPr>
      </w:pPr>
      <w:ins w:id="891" w:author="Minsu Jeon" w:date="2024-03-05T12:25:00Z">
        <w:r w:rsidRPr="008E2ACA">
          <w:t xml:space="preserve">The navigational systems </w:t>
        </w:r>
        <w:r>
          <w:t>should</w:t>
        </w:r>
        <w:r w:rsidRPr="008E2ACA">
          <w:t xml:space="preserve"> be designed and constructed to: </w:t>
        </w:r>
      </w:ins>
    </w:p>
    <w:p w14:paraId="53342BD2" w14:textId="77777777" w:rsidR="00A915D9" w:rsidRPr="008E2ACA" w:rsidRDefault="00A915D9" w:rsidP="00A915D9">
      <w:pPr>
        <w:pStyle w:val="BodyText"/>
        <w:numPr>
          <w:ilvl w:val="1"/>
          <w:numId w:val="91"/>
        </w:numPr>
        <w:ind w:left="567" w:hanging="567"/>
        <w:rPr>
          <w:ins w:id="892" w:author="Minsu Jeon" w:date="2024-03-05T12:25:00Z"/>
        </w:rPr>
      </w:pPr>
      <w:ins w:id="893" w:author="Minsu Jeon" w:date="2024-03-05T12:25:00Z">
        <w:r w:rsidRPr="008E2ACA">
          <w:t xml:space="preserve">Enable their operation in all Reasonably Foreseeable Operating Conditions; </w:t>
        </w:r>
      </w:ins>
    </w:p>
    <w:p w14:paraId="1382055D" w14:textId="77777777" w:rsidR="00A915D9" w:rsidRPr="008E2ACA" w:rsidRDefault="00A915D9" w:rsidP="00A915D9">
      <w:pPr>
        <w:pStyle w:val="BodyText"/>
        <w:numPr>
          <w:ilvl w:val="1"/>
          <w:numId w:val="91"/>
        </w:numPr>
        <w:ind w:left="567" w:hanging="567"/>
        <w:rPr>
          <w:ins w:id="894" w:author="Minsu Jeon" w:date="2024-03-05T12:25:00Z"/>
        </w:rPr>
      </w:pPr>
      <w:ins w:id="895" w:author="Minsu Jeon" w:date="2024-03-05T12:25:00Z">
        <w:r w:rsidRPr="008E2ACA">
          <w:t xml:space="preserve">Operate in a predictable manner with a level of integrity commensurate with operational and safety requirements; </w:t>
        </w:r>
      </w:ins>
    </w:p>
    <w:p w14:paraId="7E146DBD" w14:textId="77777777" w:rsidR="00A915D9" w:rsidRPr="008E2ACA" w:rsidRDefault="00A915D9" w:rsidP="00A915D9">
      <w:pPr>
        <w:pStyle w:val="BodyText"/>
        <w:numPr>
          <w:ilvl w:val="1"/>
          <w:numId w:val="91"/>
        </w:numPr>
        <w:ind w:left="567" w:hanging="567"/>
        <w:rPr>
          <w:ins w:id="896" w:author="Minsu Jeon" w:date="2024-03-05T12:25:00Z"/>
        </w:rPr>
      </w:pPr>
      <w:ins w:id="897" w:author="Minsu Jeon" w:date="2024-03-05T12:25:00Z">
        <w:r w:rsidRPr="008E2ACA">
          <w:t xml:space="preserve">Meet requirements for watertight, weathertight and fire integrity; </w:t>
        </w:r>
      </w:ins>
    </w:p>
    <w:p w14:paraId="70C2EB43" w14:textId="77777777" w:rsidR="00A915D9" w:rsidRPr="008E2ACA" w:rsidRDefault="00A915D9" w:rsidP="00A915D9">
      <w:pPr>
        <w:pStyle w:val="BodyText"/>
        <w:numPr>
          <w:ilvl w:val="1"/>
          <w:numId w:val="91"/>
        </w:numPr>
        <w:ind w:left="567" w:hanging="567"/>
        <w:rPr>
          <w:ins w:id="898" w:author="Minsu Jeon" w:date="2024-03-05T12:25:00Z"/>
        </w:rPr>
      </w:pPr>
      <w:ins w:id="899" w:author="Minsu Jeon" w:date="2024-03-05T12:25:00Z">
        <w:r w:rsidRPr="008E2ACA">
          <w:t xml:space="preserve">Minimise the risk of initiating fire and explosion; (e) Enable the maintenance and repair in accordance with the maintenance philosophy. </w:t>
        </w:r>
      </w:ins>
    </w:p>
    <w:p w14:paraId="00C85012" w14:textId="77777777" w:rsidR="00A915D9" w:rsidRPr="008E2ACA" w:rsidRDefault="00A915D9" w:rsidP="00A915D9">
      <w:pPr>
        <w:pStyle w:val="BodyText"/>
        <w:rPr>
          <w:ins w:id="900" w:author="Minsu Jeon" w:date="2024-03-05T12:25:00Z"/>
          <w:rFonts w:ascii="Calibri" w:hAnsi="Calibri" w:cs="Calibri"/>
        </w:rPr>
      </w:pPr>
      <w:ins w:id="901" w:author="Minsu Jeon" w:date="2024-03-05T12:25:00Z">
        <w:r w:rsidRPr="008E2ACA">
          <w:t xml:space="preserve">Additional systems or equipment not directly covered by this Chapter, </w:t>
        </w:r>
        <w:r>
          <w:t>should</w:t>
        </w:r>
        <w:r w:rsidRPr="008E2ACA">
          <w:t xml:space="preserve"> not affect the navigation systems. 3.1.5 Operators </w:t>
        </w:r>
        <w:r>
          <w:t>should</w:t>
        </w:r>
        <w:r w:rsidRPr="008E2ACA">
          <w:t xml:space="preserve"> be provided with adequate access, information and instructions for the safe operation and maintenance of the navigation system.</w:t>
        </w:r>
      </w:ins>
    </w:p>
    <w:p w14:paraId="2DB059D6" w14:textId="77777777" w:rsidR="008C5DFB" w:rsidRDefault="008C5DFB" w:rsidP="00425189">
      <w:pPr>
        <w:pStyle w:val="BodyText"/>
        <w:rPr>
          <w:ins w:id="902" w:author="Minsu Jeon" w:date="2024-03-05T12:25:00Z"/>
        </w:rPr>
      </w:pPr>
    </w:p>
    <w:p w14:paraId="40C88B63" w14:textId="77777777" w:rsidR="00753B2B" w:rsidRPr="008E2ACA" w:rsidRDefault="00753B2B" w:rsidP="00753B2B">
      <w:pPr>
        <w:pStyle w:val="Heading3"/>
        <w:keepNext w:val="0"/>
        <w:keepLines w:val="0"/>
        <w:numPr>
          <w:ilvl w:val="2"/>
          <w:numId w:val="11"/>
        </w:numPr>
        <w:ind w:left="993" w:hanging="993"/>
        <w:rPr>
          <w:ins w:id="903" w:author="Minsu Jeon" w:date="2024-03-05T12:25:00Z"/>
        </w:rPr>
      </w:pPr>
      <w:bookmarkStart w:id="904" w:name="_Toc98334473"/>
      <w:bookmarkStart w:id="905" w:name="_Toc111186852"/>
      <w:ins w:id="906" w:author="Minsu Jeon" w:date="2024-03-05T12:25:00Z">
        <w:r w:rsidRPr="008E2ACA">
          <w:t>Performance requirements</w:t>
        </w:r>
        <w:bookmarkEnd w:id="904"/>
        <w:bookmarkEnd w:id="905"/>
      </w:ins>
    </w:p>
    <w:p w14:paraId="68983DF0" w14:textId="77777777" w:rsidR="00753B2B" w:rsidRPr="008E2ACA" w:rsidRDefault="00753B2B" w:rsidP="00753B2B">
      <w:pPr>
        <w:pStyle w:val="BodyText"/>
        <w:rPr>
          <w:ins w:id="907" w:author="Minsu Jeon" w:date="2024-03-05T12:25:00Z"/>
        </w:rPr>
      </w:pPr>
      <w:ins w:id="908" w:author="Minsu Jeon" w:date="2024-03-05T12:25:00Z">
        <w:r w:rsidRPr="008E2ACA">
          <w:t xml:space="preserve">The </w:t>
        </w:r>
        <w:r>
          <w:t xml:space="preserve">ship and shore </w:t>
        </w:r>
        <w:r w:rsidRPr="008E2ACA">
          <w:t>navigation system</w:t>
        </w:r>
        <w:r>
          <w:t>s</w:t>
        </w:r>
        <w:r w:rsidRPr="008E2ACA">
          <w:t xml:space="preserve"> </w:t>
        </w:r>
        <w:r>
          <w:t>should</w:t>
        </w:r>
        <w:r w:rsidRPr="008E2ACA">
          <w:t xml:space="preserve"> be designed and arranged to meet the required level of integrity established, considering the Autonomy Level, equipment type, function and the effect of flood or fire. </w:t>
        </w:r>
      </w:ins>
    </w:p>
    <w:p w14:paraId="338D0C63" w14:textId="77777777" w:rsidR="00753B2B" w:rsidRPr="008E2ACA" w:rsidRDefault="00753B2B" w:rsidP="00753B2B">
      <w:pPr>
        <w:pStyle w:val="BodyText"/>
        <w:rPr>
          <w:ins w:id="909" w:author="Minsu Jeon" w:date="2024-03-05T12:25:00Z"/>
        </w:rPr>
      </w:pPr>
      <w:commentRangeStart w:id="910"/>
      <w:ins w:id="911" w:author="Minsu Jeon" w:date="2024-03-05T12:25:00Z">
        <w:r w:rsidRPr="008E2ACA">
          <w:t xml:space="preserve">The MASS </w:t>
        </w:r>
        <w:r>
          <w:t>should</w:t>
        </w:r>
        <w:r w:rsidRPr="008E2ACA">
          <w:t xml:space="preserve"> be provided with sufficient sensors and systems to determine, display and record its present time, position, orientation and movement in relation to the earth and the rate of change of the parameters measured at an appropriate interval and accuracy to ensure safe navigation to its required level of integrity.</w:t>
        </w:r>
        <w:r>
          <w:t xml:space="preserve"> This will be supported by shore site systems and new types of AtoN.</w:t>
        </w:r>
        <w:r w:rsidRPr="008E2ACA">
          <w:t xml:space="preserve"> </w:t>
        </w:r>
        <w:commentRangeEnd w:id="910"/>
        <w:r>
          <w:rPr>
            <w:rStyle w:val="CommentReference"/>
          </w:rPr>
          <w:commentReference w:id="910"/>
        </w:r>
      </w:ins>
    </w:p>
    <w:p w14:paraId="4520F088" w14:textId="77777777" w:rsidR="00753B2B" w:rsidRPr="008E2ACA" w:rsidRDefault="00753B2B" w:rsidP="00753B2B">
      <w:pPr>
        <w:pStyle w:val="BodyText"/>
        <w:rPr>
          <w:ins w:id="912" w:author="Minsu Jeon" w:date="2024-03-05T12:25:00Z"/>
        </w:rPr>
      </w:pPr>
      <w:ins w:id="913" w:author="Minsu Jeon" w:date="2024-03-05T12:25:00Z">
        <w:r w:rsidRPr="008E2ACA">
          <w:t xml:space="preserve">Ambient conditions </w:t>
        </w:r>
        <w:r>
          <w:t>should</w:t>
        </w:r>
        <w:r w:rsidRPr="008E2ACA">
          <w:t xml:space="preserve"> be controlled, where required, to suit the operating environment and the navigation system requirements</w:t>
        </w:r>
      </w:ins>
    </w:p>
    <w:p w14:paraId="1BB85E96" w14:textId="77777777" w:rsidR="00753B2B" w:rsidRPr="008E2ACA" w:rsidRDefault="00753B2B" w:rsidP="00753B2B">
      <w:pPr>
        <w:pStyle w:val="BodyText"/>
        <w:rPr>
          <w:ins w:id="914" w:author="Minsu Jeon" w:date="2024-03-05T12:25:00Z"/>
        </w:rPr>
      </w:pPr>
      <w:ins w:id="915" w:author="Minsu Jeon" w:date="2024-03-05T12:25:00Z">
        <w:r w:rsidRPr="008E2ACA">
          <w:t xml:space="preserve">The MASS </w:t>
        </w:r>
        <w:r>
          <w:t>should</w:t>
        </w:r>
        <w:r w:rsidRPr="008E2ACA">
          <w:t>:</w:t>
        </w:r>
      </w:ins>
    </w:p>
    <w:p w14:paraId="0B11576B" w14:textId="77777777" w:rsidR="00753B2B" w:rsidRPr="008E2ACA" w:rsidRDefault="00753B2B" w:rsidP="00753B2B">
      <w:pPr>
        <w:pStyle w:val="BodyText"/>
        <w:numPr>
          <w:ilvl w:val="0"/>
          <w:numId w:val="92"/>
        </w:numPr>
        <w:ind w:left="567" w:hanging="567"/>
        <w:rPr>
          <w:ins w:id="916" w:author="Minsu Jeon" w:date="2024-03-05T12:25:00Z"/>
        </w:rPr>
      </w:pPr>
      <w:ins w:id="917" w:author="Minsu Jeon" w:date="2024-03-05T12:25:00Z">
        <w:r w:rsidRPr="008E2ACA">
          <w:t xml:space="preserve">Be provided with appropriate sensors and processing equipment to adequately measure, analyse, assess, display and record fixed and mobile hazards in its physical environment for the conduct of safe navigation. </w:t>
        </w:r>
      </w:ins>
    </w:p>
    <w:p w14:paraId="33535CD1" w14:textId="77777777" w:rsidR="00753B2B" w:rsidRPr="008E2ACA" w:rsidRDefault="00753B2B" w:rsidP="00753B2B">
      <w:pPr>
        <w:pStyle w:val="BodyText"/>
        <w:numPr>
          <w:ilvl w:val="0"/>
          <w:numId w:val="92"/>
        </w:numPr>
        <w:ind w:left="567" w:hanging="567"/>
        <w:rPr>
          <w:ins w:id="918" w:author="Minsu Jeon" w:date="2024-03-05T12:25:00Z"/>
        </w:rPr>
      </w:pPr>
      <w:ins w:id="919" w:author="Minsu Jeon" w:date="2024-03-05T12:25:00Z">
        <w:r w:rsidRPr="008E2ACA">
          <w:t>Have a means to measure its depth (where applicable), direction and speed</w:t>
        </w:r>
      </w:ins>
    </w:p>
    <w:p w14:paraId="201C9991" w14:textId="77777777" w:rsidR="00753B2B" w:rsidRPr="008E2ACA" w:rsidRDefault="00753B2B" w:rsidP="00753B2B">
      <w:pPr>
        <w:pStyle w:val="BodyText"/>
        <w:numPr>
          <w:ilvl w:val="0"/>
          <w:numId w:val="92"/>
        </w:numPr>
        <w:ind w:left="567" w:hanging="567"/>
        <w:rPr>
          <w:ins w:id="920" w:author="Minsu Jeon" w:date="2024-03-05T12:25:00Z"/>
        </w:rPr>
      </w:pPr>
      <w:ins w:id="921" w:author="Minsu Jeon" w:date="2024-03-05T12:25:00Z">
        <w:r w:rsidRPr="008E2ACA">
          <w:t>Have a means to display its manoeuvring limitations.</w:t>
        </w:r>
      </w:ins>
    </w:p>
    <w:p w14:paraId="043C08C6" w14:textId="77777777" w:rsidR="00753B2B" w:rsidRPr="008E2ACA" w:rsidRDefault="00753B2B" w:rsidP="00753B2B">
      <w:pPr>
        <w:pStyle w:val="BodyText"/>
        <w:numPr>
          <w:ilvl w:val="0"/>
          <w:numId w:val="92"/>
        </w:numPr>
        <w:ind w:left="567" w:hanging="567"/>
        <w:rPr>
          <w:ins w:id="922" w:author="Minsu Jeon" w:date="2024-03-05T12:25:00Z"/>
        </w:rPr>
      </w:pPr>
      <w:ins w:id="923" w:author="Minsu Jeon" w:date="2024-03-05T12:25:00Z">
        <w:r w:rsidRPr="008E2ACA">
          <w:t xml:space="preserve">Have a means to control its illuminated appearance. </w:t>
        </w:r>
      </w:ins>
    </w:p>
    <w:p w14:paraId="0E295725" w14:textId="77777777" w:rsidR="00753B2B" w:rsidRPr="008E2ACA" w:rsidRDefault="00753B2B" w:rsidP="00753B2B">
      <w:pPr>
        <w:pStyle w:val="BodyText"/>
        <w:numPr>
          <w:ilvl w:val="0"/>
          <w:numId w:val="92"/>
        </w:numPr>
        <w:ind w:left="567" w:hanging="567"/>
        <w:rPr>
          <w:ins w:id="924" w:author="Minsu Jeon" w:date="2024-03-05T12:25:00Z"/>
        </w:rPr>
      </w:pPr>
      <w:ins w:id="925" w:author="Minsu Jeon" w:date="2024-03-05T12:25:00Z">
        <w:r w:rsidRPr="008E2ACA">
          <w:t xml:space="preserve">Have a means to communicate with other vessels. </w:t>
        </w:r>
      </w:ins>
    </w:p>
    <w:p w14:paraId="6300D74B" w14:textId="77777777" w:rsidR="00753B2B" w:rsidRPr="008E2ACA" w:rsidRDefault="00753B2B" w:rsidP="00753B2B">
      <w:pPr>
        <w:pStyle w:val="BodyText"/>
        <w:numPr>
          <w:ilvl w:val="0"/>
          <w:numId w:val="92"/>
        </w:numPr>
        <w:ind w:left="567" w:hanging="567"/>
        <w:rPr>
          <w:ins w:id="926" w:author="Minsu Jeon" w:date="2024-03-05T12:25:00Z"/>
        </w:rPr>
      </w:pPr>
      <w:ins w:id="927" w:author="Minsu Jeon" w:date="2024-03-05T12:25:00Z">
        <w:r w:rsidRPr="008E2ACA">
          <w:t xml:space="preserve">Have a means to alert other vessels that it is in distress. </w:t>
        </w:r>
      </w:ins>
    </w:p>
    <w:p w14:paraId="32504292" w14:textId="77777777" w:rsidR="00753B2B" w:rsidRPr="008E2ACA" w:rsidRDefault="00753B2B" w:rsidP="00753B2B">
      <w:pPr>
        <w:pStyle w:val="BodyText"/>
        <w:numPr>
          <w:ilvl w:val="0"/>
          <w:numId w:val="92"/>
        </w:numPr>
        <w:ind w:left="567" w:hanging="567"/>
        <w:rPr>
          <w:ins w:id="928" w:author="Minsu Jeon" w:date="2024-03-05T12:25:00Z"/>
        </w:rPr>
      </w:pPr>
      <w:ins w:id="929" w:author="Minsu Jeon" w:date="2024-03-05T12:25:00Z">
        <w:r w:rsidRPr="008E2ACA">
          <w:t xml:space="preserve">Be fitted with systems in order to receive, transmit, record and analyse navigation data, in recognised formats, relevant to safe navigation, for the duration of the mission. These systems </w:t>
        </w:r>
        <w:r>
          <w:t>should</w:t>
        </w:r>
        <w:r w:rsidRPr="008E2ACA">
          <w:t xml:space="preserve"> be protected against unauthorised access. </w:t>
        </w:r>
      </w:ins>
    </w:p>
    <w:p w14:paraId="4C16AB36" w14:textId="77777777" w:rsidR="00753B2B" w:rsidRPr="008E2ACA" w:rsidRDefault="00753B2B" w:rsidP="00753B2B">
      <w:pPr>
        <w:pStyle w:val="BodyText"/>
        <w:numPr>
          <w:ilvl w:val="0"/>
          <w:numId w:val="92"/>
        </w:numPr>
        <w:ind w:left="567" w:hanging="567"/>
        <w:rPr>
          <w:ins w:id="930" w:author="Minsu Jeon" w:date="2024-03-05T12:25:00Z"/>
        </w:rPr>
      </w:pPr>
      <w:ins w:id="931" w:author="Minsu Jeon" w:date="2024-03-05T12:25:00Z">
        <w:r w:rsidRPr="008E2ACA">
          <w:t xml:space="preserve">Be able to exhibit, by day and night, in all weathers, appropriate lights and shapes in order to indicate size, orientation, activity and limitations so as to facilitate the determination of risk of collision by other mariners. The Operator is to be aware of the conditions in which the MASS is operating and which lights and shapes are being displayed at any time. </w:t>
        </w:r>
      </w:ins>
    </w:p>
    <w:p w14:paraId="1CB31E18" w14:textId="77777777" w:rsidR="00753B2B" w:rsidRPr="008E2ACA" w:rsidRDefault="00753B2B" w:rsidP="00753B2B">
      <w:pPr>
        <w:pStyle w:val="BodyText"/>
        <w:numPr>
          <w:ilvl w:val="0"/>
          <w:numId w:val="92"/>
        </w:numPr>
        <w:ind w:left="567" w:hanging="567"/>
        <w:rPr>
          <w:ins w:id="932" w:author="Minsu Jeon" w:date="2024-03-05T12:25:00Z"/>
        </w:rPr>
      </w:pPr>
      <w:ins w:id="933" w:author="Minsu Jeon" w:date="2024-03-05T12:25:00Z">
        <w:r w:rsidRPr="008E2ACA">
          <w:lastRenderedPageBreak/>
          <w:t xml:space="preserve">Be able to generate, by day and night, in all weathers, sound signals, in order to indicate its orientation, activity and limitations to facilitate the determination of risk of collision by other mariners. The Operator is to be aware of the conditions in which the MASS is operating and which sound signals are being broadcast at any time. </w:t>
        </w:r>
      </w:ins>
    </w:p>
    <w:p w14:paraId="1E9652A4" w14:textId="77777777" w:rsidR="00753B2B" w:rsidRPr="008E2ACA" w:rsidRDefault="00753B2B" w:rsidP="00753B2B">
      <w:pPr>
        <w:pStyle w:val="BodyText"/>
        <w:numPr>
          <w:ilvl w:val="0"/>
          <w:numId w:val="92"/>
        </w:numPr>
        <w:ind w:left="567" w:hanging="567"/>
        <w:rPr>
          <w:ins w:id="934" w:author="Minsu Jeon" w:date="2024-03-05T12:25:00Z"/>
        </w:rPr>
      </w:pPr>
      <w:ins w:id="935" w:author="Minsu Jeon" w:date="2024-03-05T12:25:00Z">
        <w:r w:rsidRPr="008E2ACA">
          <w:t xml:space="preserve">By day and night, in all weathers, </w:t>
        </w:r>
        <w:r>
          <w:t>should</w:t>
        </w:r>
        <w:r w:rsidRPr="008E2ACA">
          <w:t xml:space="preserve"> be able to detect the presence of nearby vessels, monitor their speed and direction and take measures as required to avoid a collision</w:t>
        </w:r>
        <w:r>
          <w:t>, with support from shores site systems when appropriate</w:t>
        </w:r>
        <w:r w:rsidRPr="008E2ACA">
          <w:t xml:space="preserve">. </w:t>
        </w:r>
      </w:ins>
    </w:p>
    <w:p w14:paraId="07ED21D7" w14:textId="77777777" w:rsidR="00753B2B" w:rsidRPr="008E2ACA" w:rsidRDefault="00753B2B" w:rsidP="00753B2B">
      <w:pPr>
        <w:pStyle w:val="BodyText"/>
        <w:numPr>
          <w:ilvl w:val="0"/>
          <w:numId w:val="92"/>
        </w:numPr>
        <w:ind w:left="567" w:hanging="567"/>
        <w:rPr>
          <w:ins w:id="936" w:author="Minsu Jeon" w:date="2024-03-05T12:25:00Z"/>
        </w:rPr>
      </w:pPr>
      <w:ins w:id="937" w:author="Minsu Jeon" w:date="2024-03-05T12:25:00Z">
        <w:r w:rsidRPr="008E2ACA">
          <w:t xml:space="preserve">Always have sufficient power and a means of manoeuvring available to ensure proper control. </w:t>
        </w:r>
      </w:ins>
    </w:p>
    <w:p w14:paraId="2F37FACA" w14:textId="77777777" w:rsidR="00753B2B" w:rsidRPr="008E2ACA" w:rsidRDefault="00753B2B" w:rsidP="00753B2B">
      <w:pPr>
        <w:pStyle w:val="BodyText"/>
        <w:ind w:left="360"/>
        <w:rPr>
          <w:ins w:id="938" w:author="Minsu Jeon" w:date="2024-03-05T12:25:00Z"/>
        </w:rPr>
      </w:pPr>
      <w:ins w:id="939" w:author="Minsu Jeon" w:date="2024-03-05T12:25:00Z">
        <w:r w:rsidRPr="008E2ACA">
          <w:t xml:space="preserve">Any penetrations in watertight and weathertight boundaries due to the navigation systems </w:t>
        </w:r>
        <w:r>
          <w:t>should</w:t>
        </w:r>
        <w:r w:rsidRPr="008E2ACA">
          <w:t xml:space="preserve"> be designed, taking into the requirements of stability into consideration. </w:t>
        </w:r>
      </w:ins>
    </w:p>
    <w:p w14:paraId="119CEE61" w14:textId="77777777" w:rsidR="00753B2B" w:rsidRPr="008E2ACA" w:rsidRDefault="00753B2B" w:rsidP="00753B2B">
      <w:pPr>
        <w:pStyle w:val="BodyText"/>
        <w:ind w:left="360"/>
        <w:rPr>
          <w:ins w:id="940" w:author="Minsu Jeon" w:date="2024-03-05T12:25:00Z"/>
        </w:rPr>
      </w:pPr>
      <w:ins w:id="941" w:author="Minsu Jeon" w:date="2024-03-05T12:25:00Z">
        <w:r w:rsidRPr="008E2ACA">
          <w:t xml:space="preserve">Equipment necessary for the safety of navigation </w:t>
        </w:r>
        <w:r>
          <w:t>should</w:t>
        </w:r>
        <w:r w:rsidRPr="008E2ACA">
          <w:t xml:space="preserve"> be capable of being safely accessed for the purpose of repair and routine maintenance. </w:t>
        </w:r>
      </w:ins>
    </w:p>
    <w:p w14:paraId="4C71AE4B" w14:textId="77777777" w:rsidR="00753B2B" w:rsidRPr="008E2ACA" w:rsidRDefault="00753B2B" w:rsidP="00753B2B">
      <w:pPr>
        <w:pStyle w:val="BodyText"/>
        <w:rPr>
          <w:ins w:id="942" w:author="Minsu Jeon" w:date="2024-03-05T12:25:00Z"/>
        </w:rPr>
      </w:pPr>
      <w:commentRangeStart w:id="943"/>
      <w:ins w:id="944" w:author="Minsu Jeon" w:date="2024-03-05T12:25:00Z">
        <w:r w:rsidRPr="008E2ACA">
          <w:t xml:space="preserve">The </w:t>
        </w:r>
        <w:r>
          <w:t>Shore Site systems and AtoN</w:t>
        </w:r>
        <w:r w:rsidRPr="008E2ACA">
          <w:t xml:space="preserve"> </w:t>
        </w:r>
        <w:r>
          <w:t>should</w:t>
        </w:r>
        <w:r w:rsidRPr="008E2ACA">
          <w:t>:</w:t>
        </w:r>
      </w:ins>
    </w:p>
    <w:p w14:paraId="40384FC8" w14:textId="77777777" w:rsidR="00753B2B" w:rsidRDefault="00753B2B" w:rsidP="00753B2B">
      <w:pPr>
        <w:pStyle w:val="BodyText"/>
        <w:numPr>
          <w:ilvl w:val="0"/>
          <w:numId w:val="92"/>
        </w:numPr>
        <w:ind w:left="567" w:hanging="567"/>
        <w:rPr>
          <w:ins w:id="945" w:author="Minsu Jeon" w:date="2024-03-05T12:25:00Z"/>
        </w:rPr>
      </w:pPr>
      <w:ins w:id="946" w:author="Minsu Jeon" w:date="2024-03-05T12:25:00Z">
        <w:r>
          <w:t>Using ship and shore sensors to gain a sufficient operational picture.</w:t>
        </w:r>
      </w:ins>
    </w:p>
    <w:p w14:paraId="4B599202" w14:textId="77777777" w:rsidR="00753B2B" w:rsidRDefault="00753B2B" w:rsidP="00753B2B">
      <w:pPr>
        <w:pStyle w:val="BodyText"/>
        <w:numPr>
          <w:ilvl w:val="0"/>
          <w:numId w:val="92"/>
        </w:numPr>
        <w:ind w:left="567" w:hanging="567"/>
        <w:rPr>
          <w:ins w:id="947" w:author="Minsu Jeon" w:date="2024-03-05T12:25:00Z"/>
        </w:rPr>
      </w:pPr>
      <w:ins w:id="948" w:author="Minsu Jeon" w:date="2024-03-05T12:25:00Z">
        <w:r>
          <w:t>Supporting MASS to gain a sufficient operational picture</w:t>
        </w:r>
        <w:r w:rsidRPr="008E2ACA">
          <w:t>.</w:t>
        </w:r>
      </w:ins>
    </w:p>
    <w:p w14:paraId="46433536" w14:textId="77777777" w:rsidR="00753B2B" w:rsidRDefault="00753B2B" w:rsidP="00753B2B">
      <w:pPr>
        <w:pStyle w:val="BodyText"/>
        <w:numPr>
          <w:ilvl w:val="0"/>
          <w:numId w:val="92"/>
        </w:numPr>
        <w:ind w:left="567" w:hanging="567"/>
        <w:rPr>
          <w:ins w:id="949" w:author="Minsu Jeon" w:date="2024-03-05T12:25:00Z"/>
        </w:rPr>
      </w:pPr>
      <w:ins w:id="950" w:author="Minsu Jeon" w:date="2024-03-05T12:25:00Z">
        <w:r>
          <w:t xml:space="preserve">Predictive danger of collision, grounding etc. assessment </w:t>
        </w:r>
      </w:ins>
    </w:p>
    <w:p w14:paraId="1B5D3455" w14:textId="77777777" w:rsidR="00753B2B" w:rsidRDefault="00753B2B" w:rsidP="00753B2B">
      <w:pPr>
        <w:pStyle w:val="BodyText"/>
        <w:numPr>
          <w:ilvl w:val="0"/>
          <w:numId w:val="92"/>
        </w:numPr>
        <w:ind w:left="567" w:hanging="567"/>
        <w:rPr>
          <w:ins w:id="951" w:author="Minsu Jeon" w:date="2024-03-05T12:25:00Z"/>
        </w:rPr>
      </w:pPr>
      <w:ins w:id="952" w:author="Minsu Jeon" w:date="2024-03-05T12:25:00Z">
        <w:r>
          <w:t xml:space="preserve">Supporting MASS collision avoidance operations </w:t>
        </w:r>
      </w:ins>
    </w:p>
    <w:p w14:paraId="61AD60F1" w14:textId="77777777" w:rsidR="00753B2B" w:rsidRPr="008E2ACA" w:rsidRDefault="00753B2B" w:rsidP="00753B2B">
      <w:pPr>
        <w:pStyle w:val="BodyText"/>
        <w:numPr>
          <w:ilvl w:val="0"/>
          <w:numId w:val="92"/>
        </w:numPr>
        <w:ind w:left="567" w:hanging="567"/>
        <w:rPr>
          <w:ins w:id="953" w:author="Minsu Jeon" w:date="2024-03-05T12:25:00Z"/>
        </w:rPr>
      </w:pPr>
      <w:ins w:id="954" w:author="Minsu Jeon" w:date="2024-03-05T12:25:00Z">
        <w:r>
          <w:t>Support for uncontrollable MASS.</w:t>
        </w:r>
        <w:commentRangeEnd w:id="943"/>
        <w:r>
          <w:rPr>
            <w:rStyle w:val="CommentReference"/>
          </w:rPr>
          <w:commentReference w:id="943"/>
        </w:r>
      </w:ins>
    </w:p>
    <w:p w14:paraId="536CE301" w14:textId="77777777" w:rsidR="00753B2B" w:rsidRPr="008E2ACA" w:rsidRDefault="00753B2B" w:rsidP="00753B2B">
      <w:pPr>
        <w:pStyle w:val="BodyText"/>
        <w:rPr>
          <w:ins w:id="955" w:author="Minsu Jeon" w:date="2024-03-05T12:25:00Z"/>
        </w:rPr>
      </w:pPr>
      <w:ins w:id="956" w:author="Minsu Jeon" w:date="2024-03-05T12:25:00Z">
        <w:r w:rsidRPr="008E2ACA">
          <w:t xml:space="preserve">Operators </w:t>
        </w:r>
        <w:r>
          <w:t>should</w:t>
        </w:r>
        <w:r w:rsidRPr="008E2ACA">
          <w:t xml:space="preserve"> be provided with adequate information and instructions for the safe and effective navigation of the MASS. These </w:t>
        </w:r>
        <w:r>
          <w:t>should</w:t>
        </w:r>
        <w:r w:rsidRPr="008E2ACA">
          <w:t xml:space="preserve"> be presented in a language and format that can be understood by the Operator in the context in which it is required.</w:t>
        </w:r>
      </w:ins>
    </w:p>
    <w:p w14:paraId="134D74F5" w14:textId="77777777" w:rsidR="00753B2B" w:rsidRPr="008E2ACA" w:rsidRDefault="00753B2B" w:rsidP="00753B2B">
      <w:pPr>
        <w:pStyle w:val="BodyText"/>
        <w:rPr>
          <w:ins w:id="957" w:author="Minsu Jeon" w:date="2024-03-05T12:25:00Z"/>
        </w:rPr>
      </w:pPr>
      <w:ins w:id="958" w:author="Minsu Jeon" w:date="2024-03-05T12:25:00Z">
        <w:r w:rsidRPr="008E2ACA">
          <w:t xml:space="preserve">It </w:t>
        </w:r>
        <w:r>
          <w:t>should</w:t>
        </w:r>
        <w:r w:rsidRPr="008E2ACA">
          <w:t xml:space="preserve"> be possible to disable and isolate the Navigation system to allow inspection and maintenance tasks to be safely performed on the MASS. </w:t>
        </w:r>
      </w:ins>
    </w:p>
    <w:p w14:paraId="1D8C9B72" w14:textId="77777777" w:rsidR="00753B2B" w:rsidRPr="008E2ACA" w:rsidRDefault="00753B2B" w:rsidP="00753B2B">
      <w:pPr>
        <w:pStyle w:val="BodyText"/>
        <w:rPr>
          <w:ins w:id="959" w:author="Minsu Jeon" w:date="2024-03-05T12:25:00Z"/>
        </w:rPr>
      </w:pPr>
      <w:ins w:id="960" w:author="Minsu Jeon" w:date="2024-03-05T12:25:00Z">
        <w:r w:rsidRPr="008E2ACA">
          <w:t xml:space="preserve"> System diagrams and instructions </w:t>
        </w:r>
        <w:r>
          <w:t>should</w:t>
        </w:r>
        <w:r w:rsidRPr="008E2ACA">
          <w:t xml:space="preserve"> be provided for maintenance of the Navigation system in a language and format that can be understood</w:t>
        </w:r>
      </w:ins>
    </w:p>
    <w:p w14:paraId="514FDF97" w14:textId="77777777" w:rsidR="00A915D9" w:rsidRDefault="00A915D9" w:rsidP="00425189">
      <w:pPr>
        <w:pStyle w:val="BodyText"/>
        <w:rPr>
          <w:ins w:id="961" w:author="Minsu Jeon" w:date="2024-03-05T12:25:00Z"/>
        </w:rPr>
      </w:pPr>
    </w:p>
    <w:p w14:paraId="4062720A" w14:textId="77777777" w:rsidR="00A915D9" w:rsidRDefault="00A915D9" w:rsidP="00425189">
      <w:pPr>
        <w:pStyle w:val="BodyText"/>
        <w:rPr>
          <w:ins w:id="962" w:author="Minsu Jeon" w:date="2024-03-05T12:24:00Z"/>
        </w:rPr>
      </w:pPr>
    </w:p>
    <w:p w14:paraId="4463050A" w14:textId="73C4D3F4" w:rsidR="006854A8" w:rsidRDefault="006854A8" w:rsidP="00425189">
      <w:pPr>
        <w:pStyle w:val="BodyText"/>
        <w:rPr>
          <w:ins w:id="963" w:author="Minsu Jeon" w:date="2024-03-05T12:24:00Z"/>
        </w:rPr>
      </w:pPr>
      <w:proofErr w:type="spellStart"/>
      <w:ins w:id="964" w:author="Minsu Jeon" w:date="2024-03-05T12:24:00Z">
        <w:r>
          <w:t>Colregs</w:t>
        </w:r>
        <w:proofErr w:type="spellEnd"/>
      </w:ins>
    </w:p>
    <w:p w14:paraId="2B34B1D9" w14:textId="77777777" w:rsidR="006854A8" w:rsidRPr="008E2ACA" w:rsidRDefault="006854A8" w:rsidP="006854A8">
      <w:pPr>
        <w:pStyle w:val="BodyText"/>
        <w:rPr>
          <w:ins w:id="965" w:author="Minsu Jeon" w:date="2024-03-05T12:24:00Z"/>
          <w:rFonts w:ascii="Calibri" w:hAnsi="Calibri" w:cs="Calibri"/>
          <w:color w:val="221E1F"/>
        </w:rPr>
      </w:pPr>
      <w:ins w:id="966" w:author="Minsu Jeon" w:date="2024-03-05T12:24:00Z">
        <w:r w:rsidRPr="008E2ACA">
          <w:rPr>
            <w:rFonts w:ascii="Calibri" w:hAnsi="Calibri" w:cs="Calibri"/>
            <w:color w:val="221E1F"/>
          </w:rPr>
          <w:t xml:space="preserve">The Control System </w:t>
        </w:r>
        <w:r>
          <w:rPr>
            <w:rFonts w:ascii="Calibri" w:hAnsi="Calibri" w:cs="Calibri"/>
            <w:color w:val="221E1F"/>
          </w:rPr>
          <w:t>appropriate to the MASS level should</w:t>
        </w:r>
        <w:r w:rsidRPr="008E2ACA">
          <w:rPr>
            <w:rFonts w:ascii="Calibri" w:hAnsi="Calibri" w:cs="Calibri"/>
            <w:color w:val="221E1F"/>
          </w:rPr>
          <w:t xml:space="preserve"> be capable of operating </w:t>
        </w:r>
        <w:r>
          <w:rPr>
            <w:rFonts w:ascii="Calibri" w:hAnsi="Calibri" w:cs="Calibri"/>
            <w:color w:val="221E1F"/>
          </w:rPr>
          <w:t xml:space="preserve">in </w:t>
        </w:r>
        <w:r w:rsidRPr="008E2ACA">
          <w:rPr>
            <w:rFonts w:ascii="Calibri" w:hAnsi="Calibri" w:cs="Calibri"/>
            <w:color w:val="221E1F"/>
          </w:rPr>
          <w:t xml:space="preserve"> compliance with COLREGS. </w:t>
        </w:r>
      </w:ins>
    </w:p>
    <w:p w14:paraId="1F979CD6" w14:textId="77777777" w:rsidR="006854A8" w:rsidRPr="008E2ACA" w:rsidRDefault="006854A8" w:rsidP="006854A8">
      <w:pPr>
        <w:pStyle w:val="BodyText"/>
        <w:rPr>
          <w:ins w:id="967" w:author="Minsu Jeon" w:date="2024-03-05T12:24:00Z"/>
          <w:rFonts w:ascii="Calibri" w:hAnsi="Calibri" w:cs="Calibri"/>
          <w:color w:val="221E1F"/>
        </w:rPr>
      </w:pPr>
      <w:ins w:id="968" w:author="Minsu Jeon" w:date="2024-03-05T12:24:00Z">
        <w:r w:rsidRPr="008E2ACA">
          <w:rPr>
            <w:rFonts w:ascii="Calibri" w:hAnsi="Calibri" w:cs="Calibri"/>
            <w:color w:val="221E1F"/>
          </w:rPr>
          <w:t xml:space="preserve">The Control System may include a system or systems designed to sense and avoid obstacles. These obstacles may be fixed (e.g. coastline) or moving (drifting or other craft). </w:t>
        </w:r>
      </w:ins>
    </w:p>
    <w:p w14:paraId="166890C4" w14:textId="77777777" w:rsidR="006854A8" w:rsidRPr="008E2ACA" w:rsidRDefault="006854A8" w:rsidP="006854A8">
      <w:pPr>
        <w:pStyle w:val="BodyText"/>
        <w:rPr>
          <w:ins w:id="969" w:author="Minsu Jeon" w:date="2024-03-05T12:24:00Z"/>
          <w:rFonts w:ascii="Calibri" w:hAnsi="Calibri" w:cs="Calibri"/>
          <w:color w:val="221E1F"/>
        </w:rPr>
      </w:pPr>
      <w:ins w:id="970" w:author="Minsu Jeon" w:date="2024-03-05T12:24:00Z">
        <w:r w:rsidRPr="008E2ACA">
          <w:rPr>
            <w:rFonts w:ascii="Calibri" w:hAnsi="Calibri" w:cs="Calibri"/>
            <w:color w:val="221E1F"/>
          </w:rPr>
          <w:t xml:space="preserve">Sense and Avoid systems may be deemed necessary: </w:t>
        </w:r>
      </w:ins>
    </w:p>
    <w:p w14:paraId="44866C92" w14:textId="77777777" w:rsidR="006854A8" w:rsidRPr="008E2ACA" w:rsidRDefault="006854A8" w:rsidP="006854A8">
      <w:pPr>
        <w:pStyle w:val="BodyText"/>
        <w:numPr>
          <w:ilvl w:val="0"/>
          <w:numId w:val="90"/>
        </w:numPr>
        <w:ind w:left="426" w:hanging="426"/>
        <w:rPr>
          <w:ins w:id="971" w:author="Minsu Jeon" w:date="2024-03-05T12:24:00Z"/>
          <w:rFonts w:ascii="Calibri" w:hAnsi="Calibri" w:cs="Calibri"/>
        </w:rPr>
      </w:pPr>
      <w:ins w:id="972" w:author="Minsu Jeon" w:date="2024-03-05T12:24:00Z">
        <w:r w:rsidRPr="008E2ACA">
          <w:rPr>
            <w:rFonts w:ascii="Calibri" w:hAnsi="Calibri" w:cs="Calibri"/>
          </w:rPr>
          <w:t xml:space="preserve">When operating within LOS, as directed by area control authorities; </w:t>
        </w:r>
      </w:ins>
    </w:p>
    <w:p w14:paraId="73FFEDCF" w14:textId="77777777" w:rsidR="006854A8" w:rsidRPr="008E2ACA" w:rsidRDefault="006854A8" w:rsidP="006854A8">
      <w:pPr>
        <w:pStyle w:val="BodyText"/>
        <w:numPr>
          <w:ilvl w:val="0"/>
          <w:numId w:val="90"/>
        </w:numPr>
        <w:ind w:left="426" w:hanging="426"/>
        <w:rPr>
          <w:ins w:id="973" w:author="Minsu Jeon" w:date="2024-03-05T12:24:00Z"/>
          <w:rFonts w:ascii="Calibri" w:hAnsi="Calibri" w:cs="Calibri"/>
          <w:color w:val="000000" w:themeColor="text1"/>
        </w:rPr>
      </w:pPr>
      <w:ins w:id="974" w:author="Minsu Jeon" w:date="2024-03-05T12:24:00Z">
        <w:r w:rsidRPr="008E2ACA">
          <w:rPr>
            <w:rFonts w:ascii="Calibri" w:hAnsi="Calibri" w:cs="Calibri"/>
          </w:rPr>
          <w:t xml:space="preserve">When operating outside LOS. </w:t>
        </w:r>
      </w:ins>
    </w:p>
    <w:p w14:paraId="03BC550C" w14:textId="77777777" w:rsidR="006854A8" w:rsidDel="00DA276C" w:rsidRDefault="006854A8" w:rsidP="00425189">
      <w:pPr>
        <w:pStyle w:val="BodyText"/>
        <w:rPr>
          <w:del w:id="975" w:author="Minsu Jeon" w:date="2024-03-06T14:31:00Z"/>
        </w:rPr>
      </w:pPr>
    </w:p>
    <w:p w14:paraId="76E52DD6" w14:textId="77777777" w:rsidR="004B31ED" w:rsidRDefault="004B31ED" w:rsidP="00425189">
      <w:pPr>
        <w:pStyle w:val="BodyText"/>
        <w:rPr>
          <w:ins w:id="976" w:author="Minsu Jeon" w:date="2024-03-05T12:28:00Z"/>
        </w:rPr>
      </w:pPr>
    </w:p>
    <w:p w14:paraId="3639D988" w14:textId="77777777" w:rsidR="004B31ED" w:rsidRDefault="004B31ED">
      <w:pPr>
        <w:pStyle w:val="Heading2"/>
        <w:numPr>
          <w:ilvl w:val="0"/>
          <w:numId w:val="0"/>
        </w:numPr>
        <w:ind w:left="851" w:hanging="851"/>
        <w:rPr>
          <w:ins w:id="977" w:author="Minsu Jeon" w:date="2024-03-05T12:28:00Z"/>
          <w:caps w:val="0"/>
        </w:rPr>
        <w:pPrChange w:id="978" w:author="Minsu Jeon" w:date="2024-03-05T12:29:00Z">
          <w:pPr>
            <w:pStyle w:val="Heading2"/>
            <w:numPr>
              <w:numId w:val="11"/>
            </w:numPr>
          </w:pPr>
        </w:pPrChange>
      </w:pPr>
      <w:ins w:id="979" w:author="Minsu Jeon" w:date="2024-03-05T12:28:00Z">
        <w:r>
          <w:t>[introductory text]</w:t>
        </w:r>
        <w:bookmarkStart w:id="980" w:name="_Toc111186860"/>
        <w:r>
          <w:rPr>
            <w:caps w:val="0"/>
          </w:rPr>
          <w:t xml:space="preserve">Remote </w:t>
        </w:r>
        <w:commentRangeStart w:id="981"/>
        <w:r>
          <w:rPr>
            <w:caps w:val="0"/>
          </w:rPr>
          <w:t>Control Centres</w:t>
        </w:r>
        <w:bookmarkEnd w:id="980"/>
        <w:commentRangeEnd w:id="981"/>
        <w:r>
          <w:rPr>
            <w:rStyle w:val="CommentReference"/>
            <w:rFonts w:asciiTheme="minorHAnsi" w:eastAsiaTheme="minorHAnsi" w:hAnsiTheme="minorHAnsi" w:cstheme="minorBidi"/>
            <w:b w:val="0"/>
            <w:caps w:val="0"/>
            <w:color w:val="auto"/>
          </w:rPr>
          <w:commentReference w:id="981"/>
        </w:r>
      </w:ins>
    </w:p>
    <w:p w14:paraId="645B1989" w14:textId="77777777" w:rsidR="004B31ED" w:rsidRDefault="004B31ED" w:rsidP="004B31ED">
      <w:pPr>
        <w:pStyle w:val="Heading2separationline"/>
        <w:rPr>
          <w:ins w:id="982" w:author="Minsu Jeon" w:date="2024-03-05T12:28:00Z"/>
        </w:rPr>
      </w:pPr>
    </w:p>
    <w:p w14:paraId="15EF8286" w14:textId="77777777" w:rsidR="004B31ED" w:rsidRPr="00CF6EC7" w:rsidRDefault="004B31ED" w:rsidP="004B31ED">
      <w:pPr>
        <w:pStyle w:val="BodyText"/>
        <w:rPr>
          <w:ins w:id="983" w:author="Minsu Jeon" w:date="2024-03-05T12:28:00Z"/>
        </w:rPr>
      </w:pPr>
      <w:ins w:id="984" w:author="Minsu Jeon" w:date="2024-03-05T12:28:00Z">
        <w:r>
          <w:t>[confirm level of detail here for RCC aspects]</w:t>
        </w:r>
      </w:ins>
    </w:p>
    <w:p w14:paraId="206F1BC8" w14:textId="77777777" w:rsidR="004B31ED" w:rsidRPr="008E2ACA" w:rsidRDefault="004B31ED" w:rsidP="004B31ED">
      <w:pPr>
        <w:pStyle w:val="BodyText"/>
        <w:rPr>
          <w:ins w:id="985" w:author="Minsu Jeon" w:date="2024-03-05T12:28:00Z"/>
        </w:rPr>
      </w:pPr>
      <w:commentRangeStart w:id="986"/>
      <w:ins w:id="987" w:author="Minsu Jeon" w:date="2024-03-05T12:28:00Z">
        <w:r w:rsidRPr="008E2ACA">
          <w:t xml:space="preserve">The RCC </w:t>
        </w:r>
        <w:commentRangeEnd w:id="986"/>
        <w:r>
          <w:rPr>
            <w:rStyle w:val="CommentReference"/>
          </w:rPr>
          <w:commentReference w:id="986"/>
        </w:r>
        <w:r w:rsidRPr="008E2ACA">
          <w:t xml:space="preserve">is the set or system of equipment and control units that are needed at the site or sites where safe and effective remote command, control and/or monitoring of the MASS, or several MASS, is conducted. </w:t>
        </w:r>
      </w:ins>
    </w:p>
    <w:p w14:paraId="61899DF9" w14:textId="77777777" w:rsidR="004B31ED" w:rsidRPr="008E2ACA" w:rsidRDefault="004B31ED" w:rsidP="004B31ED">
      <w:pPr>
        <w:pStyle w:val="BodyText"/>
        <w:rPr>
          <w:ins w:id="988" w:author="Minsu Jeon" w:date="2024-03-05T12:28:00Z"/>
        </w:rPr>
      </w:pPr>
      <w:ins w:id="989" w:author="Minsu Jeon" w:date="2024-03-05T12:28:00Z">
        <w:r w:rsidRPr="008E2ACA">
          <w:lastRenderedPageBreak/>
          <w:t>The RCC enables the command and control of the MASS. The RCC may be located afloat on a separate ship or ashore. The RCC may also interface with other RCCs that are separately located; the risk assessment w</w:t>
        </w:r>
        <w:r>
          <w:t>ould</w:t>
        </w:r>
        <w:r w:rsidRPr="008E2ACA">
          <w:t xml:space="preserve"> indicate which RCC has responsibility for a MASS at a specific time. </w:t>
        </w:r>
      </w:ins>
    </w:p>
    <w:p w14:paraId="777E3CE2" w14:textId="77777777" w:rsidR="004B31ED" w:rsidRDefault="004B31ED" w:rsidP="004B31ED">
      <w:pPr>
        <w:pStyle w:val="BodyText"/>
        <w:rPr>
          <w:ins w:id="990" w:author="Minsu Jeon" w:date="2024-03-06T14:31:00Z"/>
        </w:rPr>
      </w:pPr>
      <w:ins w:id="991" w:author="Minsu Jeon" w:date="2024-03-05T12:28:00Z">
        <w:r w:rsidRPr="008E2ACA">
          <w:t xml:space="preserve">The RCC may be a fixed stationary installation, or fitted within a highly modular and portable unit, either of which may be controlling MASS from an RCC in a separate country to the location of the ship. This raises complicated questions as to the effective enforcement of maritime regulation. These include practical issues about the limitations on a port or coastal State’s ability to satisfy itself as to the safety of the operation and maintenance of a MASS when the control centre is located in another country. Questions of jurisdiction and responsibility pertaining to the regulation of RCCs is an important matter for the international community and owners/operators should take this into account in the development of their operational procedures. </w:t>
        </w:r>
      </w:ins>
    </w:p>
    <w:p w14:paraId="10727F63" w14:textId="77777777" w:rsidR="00DA276C" w:rsidRPr="008E2ACA" w:rsidRDefault="00DA276C" w:rsidP="004B31ED">
      <w:pPr>
        <w:pStyle w:val="BodyText"/>
        <w:rPr>
          <w:ins w:id="992" w:author="Minsu Jeon" w:date="2024-03-05T12:28:00Z"/>
        </w:rPr>
      </w:pPr>
    </w:p>
    <w:p w14:paraId="40F2ABBA" w14:textId="77777777" w:rsidR="004B31ED" w:rsidRPr="008C6088" w:rsidRDefault="004B31ED" w:rsidP="004B31ED">
      <w:pPr>
        <w:pStyle w:val="Heading3"/>
        <w:keepNext w:val="0"/>
        <w:keepLines w:val="0"/>
        <w:numPr>
          <w:ilvl w:val="2"/>
          <w:numId w:val="11"/>
        </w:numPr>
        <w:ind w:left="993" w:hanging="993"/>
        <w:rPr>
          <w:ins w:id="993" w:author="Minsu Jeon" w:date="2024-03-05T12:28:00Z"/>
        </w:rPr>
      </w:pPr>
      <w:bookmarkStart w:id="994" w:name="_Toc98334483"/>
      <w:bookmarkStart w:id="995" w:name="_Toc111186861"/>
      <w:ins w:id="996" w:author="Minsu Jeon" w:date="2024-03-05T12:28:00Z">
        <w:r w:rsidRPr="008E2ACA">
          <w:t>Sub-System Architecture</w:t>
        </w:r>
        <w:bookmarkEnd w:id="994"/>
        <w:bookmarkEnd w:id="995"/>
        <w:r w:rsidRPr="008E2ACA">
          <w:t xml:space="preserve"> </w:t>
        </w:r>
      </w:ins>
    </w:p>
    <w:p w14:paraId="38B2E1B4" w14:textId="77777777" w:rsidR="004B31ED" w:rsidRPr="008E2ACA" w:rsidRDefault="004B31ED" w:rsidP="004B31ED">
      <w:pPr>
        <w:pStyle w:val="BodyText"/>
        <w:rPr>
          <w:ins w:id="997" w:author="Minsu Jeon" w:date="2024-03-05T12:28:00Z"/>
          <w:color w:val="000000" w:themeColor="text1"/>
        </w:rPr>
      </w:pPr>
      <w:ins w:id="998" w:author="Minsu Jeon" w:date="2024-03-05T12:28:00Z">
        <w:r w:rsidRPr="008E2ACA">
          <w:rPr>
            <w:color w:val="000000" w:themeColor="text1"/>
          </w:rPr>
          <w:t xml:space="preserve">The RCC architecture will vary from system to system, but enables the following tasks to be undertaken to a level appropriate for the mission, in accordance with the risk assessment: </w:t>
        </w:r>
      </w:ins>
    </w:p>
    <w:p w14:paraId="418975C8" w14:textId="77777777" w:rsidR="004B31ED" w:rsidRPr="008E2ACA" w:rsidRDefault="004B31ED" w:rsidP="004B31ED">
      <w:pPr>
        <w:pStyle w:val="BodyText"/>
        <w:numPr>
          <w:ilvl w:val="0"/>
          <w:numId w:val="100"/>
        </w:numPr>
        <w:ind w:left="426" w:hanging="426"/>
        <w:rPr>
          <w:ins w:id="999" w:author="Minsu Jeon" w:date="2024-03-05T12:28:00Z"/>
          <w:rFonts w:cstheme="minorHAnsi"/>
          <w:color w:val="000000" w:themeColor="text1"/>
        </w:rPr>
      </w:pPr>
      <w:ins w:id="1000" w:author="Minsu Jeon" w:date="2024-03-05T12:28:00Z">
        <w:r w:rsidRPr="008E2ACA">
          <w:rPr>
            <w:rFonts w:cstheme="minorHAnsi"/>
            <w:color w:val="000000" w:themeColor="text1"/>
          </w:rPr>
          <w:t xml:space="preserve">Operation Planning; </w:t>
        </w:r>
      </w:ins>
    </w:p>
    <w:p w14:paraId="517846C2" w14:textId="77777777" w:rsidR="004B31ED" w:rsidRPr="008E2ACA" w:rsidRDefault="004B31ED" w:rsidP="004B31ED">
      <w:pPr>
        <w:pStyle w:val="BodyText"/>
        <w:numPr>
          <w:ilvl w:val="0"/>
          <w:numId w:val="100"/>
        </w:numPr>
        <w:ind w:left="426" w:hanging="426"/>
        <w:rPr>
          <w:ins w:id="1001" w:author="Minsu Jeon" w:date="2024-03-05T12:28:00Z"/>
          <w:rFonts w:cstheme="minorHAnsi"/>
          <w:color w:val="000000" w:themeColor="text1"/>
        </w:rPr>
      </w:pPr>
      <w:ins w:id="1002" w:author="Minsu Jeon" w:date="2024-03-05T12:28:00Z">
        <w:r w:rsidRPr="008E2ACA">
          <w:rPr>
            <w:rFonts w:cstheme="minorHAnsi"/>
            <w:color w:val="000000" w:themeColor="text1"/>
          </w:rPr>
          <w:t xml:space="preserve">Operation Control; </w:t>
        </w:r>
      </w:ins>
    </w:p>
    <w:p w14:paraId="0E3F56CC" w14:textId="77777777" w:rsidR="004B31ED" w:rsidRDefault="004B31ED" w:rsidP="004B31ED">
      <w:pPr>
        <w:pStyle w:val="BodyText"/>
        <w:numPr>
          <w:ilvl w:val="0"/>
          <w:numId w:val="100"/>
        </w:numPr>
        <w:ind w:left="426" w:hanging="426"/>
        <w:rPr>
          <w:ins w:id="1003" w:author="Minsu Jeon" w:date="2024-03-06T14:31:00Z"/>
          <w:rFonts w:cstheme="minorHAnsi"/>
          <w:color w:val="000000" w:themeColor="text1"/>
        </w:rPr>
      </w:pPr>
      <w:ins w:id="1004" w:author="Minsu Jeon" w:date="2024-03-05T12:28:00Z">
        <w:r w:rsidRPr="008E2ACA">
          <w:rPr>
            <w:rFonts w:cstheme="minorHAnsi"/>
            <w:color w:val="000000" w:themeColor="text1"/>
          </w:rPr>
          <w:t>Post Operation Analysis.</w:t>
        </w:r>
      </w:ins>
    </w:p>
    <w:p w14:paraId="1A22A8FE" w14:textId="77777777" w:rsidR="00DA276C" w:rsidRPr="008E2ACA" w:rsidRDefault="00DA276C">
      <w:pPr>
        <w:pStyle w:val="BodyText"/>
        <w:ind w:left="426"/>
        <w:rPr>
          <w:ins w:id="1005" w:author="Minsu Jeon" w:date="2024-03-05T12:28:00Z"/>
          <w:rFonts w:cstheme="minorHAnsi"/>
          <w:color w:val="000000" w:themeColor="text1"/>
        </w:rPr>
        <w:pPrChange w:id="1006" w:author="Minsu Jeon" w:date="2024-03-06T14:31:00Z">
          <w:pPr>
            <w:pStyle w:val="BodyText"/>
            <w:numPr>
              <w:numId w:val="100"/>
            </w:numPr>
            <w:ind w:left="426" w:hanging="426"/>
          </w:pPr>
        </w:pPrChange>
      </w:pPr>
    </w:p>
    <w:p w14:paraId="2EF18D2D" w14:textId="77777777" w:rsidR="004B31ED" w:rsidRPr="008C6088" w:rsidRDefault="004B31ED" w:rsidP="004B31ED">
      <w:pPr>
        <w:pStyle w:val="Heading3"/>
        <w:keepNext w:val="0"/>
        <w:keepLines w:val="0"/>
        <w:numPr>
          <w:ilvl w:val="2"/>
          <w:numId w:val="11"/>
        </w:numPr>
        <w:ind w:left="993" w:hanging="993"/>
        <w:rPr>
          <w:ins w:id="1007" w:author="Minsu Jeon" w:date="2024-03-05T12:28:00Z"/>
        </w:rPr>
      </w:pPr>
      <w:bookmarkStart w:id="1008" w:name="_Toc98334484"/>
      <w:bookmarkStart w:id="1009" w:name="_Toc111186862"/>
      <w:ins w:id="1010" w:author="Minsu Jeon" w:date="2024-03-05T12:28:00Z">
        <w:r w:rsidRPr="008E2ACA">
          <w:t xml:space="preserve">Tasking Cycle of the </w:t>
        </w:r>
        <w:r w:rsidRPr="008C6088">
          <w:t>MASS</w:t>
        </w:r>
        <w:bookmarkEnd w:id="1008"/>
        <w:bookmarkEnd w:id="1009"/>
        <w:r w:rsidRPr="008C6088">
          <w:t xml:space="preserve"> </w:t>
        </w:r>
      </w:ins>
    </w:p>
    <w:p w14:paraId="332787C1" w14:textId="5E0FD8D3" w:rsidR="00DA276C" w:rsidRDefault="004B31ED" w:rsidP="004B31ED">
      <w:pPr>
        <w:pStyle w:val="BodyText"/>
        <w:rPr>
          <w:ins w:id="1011" w:author="Minsu Jeon" w:date="2024-03-06T14:31:00Z"/>
        </w:rPr>
      </w:pPr>
      <w:ins w:id="1012" w:author="Minsu Jeon" w:date="2024-03-05T12:28:00Z">
        <w:r w:rsidRPr="008E2ACA">
          <w:t>The MASS tasking cycle is a sub-set of the overarching system life cycle and includes a number of tasks that involve the operation of the RCC. It is necessary to clearly define the concept of use and tasking cycle of the MASS and the roles, responsibilities and boundaries of those involved in these tasks.</w:t>
        </w:r>
      </w:ins>
    </w:p>
    <w:p w14:paraId="40A228D2" w14:textId="77777777" w:rsidR="00DA276C" w:rsidRPr="008E2ACA" w:rsidRDefault="00DA276C" w:rsidP="004B31ED">
      <w:pPr>
        <w:pStyle w:val="BodyText"/>
        <w:rPr>
          <w:ins w:id="1013" w:author="Minsu Jeon" w:date="2024-03-05T12:28:00Z"/>
        </w:rPr>
      </w:pPr>
    </w:p>
    <w:p w14:paraId="3DB98DA7" w14:textId="77777777" w:rsidR="004B31ED" w:rsidRPr="008C6088" w:rsidRDefault="004B31ED" w:rsidP="004B31ED">
      <w:pPr>
        <w:pStyle w:val="Heading3"/>
        <w:keepNext w:val="0"/>
        <w:keepLines w:val="0"/>
        <w:numPr>
          <w:ilvl w:val="2"/>
          <w:numId w:val="11"/>
        </w:numPr>
        <w:ind w:left="993" w:hanging="993"/>
        <w:rPr>
          <w:ins w:id="1014" w:author="Minsu Jeon" w:date="2024-03-05T12:28:00Z"/>
        </w:rPr>
      </w:pPr>
      <w:bookmarkStart w:id="1015" w:name="_Toc98334485"/>
      <w:bookmarkStart w:id="1016" w:name="_Toc111186863"/>
      <w:ins w:id="1017" w:author="Minsu Jeon" w:date="2024-03-05T12:28:00Z">
        <w:r w:rsidRPr="008E2ACA">
          <w:t xml:space="preserve">Responsibility of the </w:t>
        </w:r>
        <w:r w:rsidRPr="008C6088">
          <w:t xml:space="preserve">RCC </w:t>
        </w:r>
        <w:r w:rsidRPr="008E2ACA">
          <w:t xml:space="preserve">Operator </w:t>
        </w:r>
        <w:commentRangeStart w:id="1018"/>
        <w:r w:rsidRPr="008E2ACA">
          <w:t xml:space="preserve">Within an Operational </w:t>
        </w:r>
        <w:commentRangeEnd w:id="1018"/>
        <w:r>
          <w:rPr>
            <w:rStyle w:val="CommentReference"/>
            <w:rFonts w:asciiTheme="minorHAnsi" w:eastAsiaTheme="minorHAnsi" w:hAnsiTheme="minorHAnsi" w:cstheme="minorBidi"/>
            <w:b w:val="0"/>
            <w:bCs w:val="0"/>
            <w:smallCaps w:val="0"/>
            <w:color w:val="auto"/>
          </w:rPr>
          <w:commentReference w:id="1018"/>
        </w:r>
        <w:commentRangeStart w:id="1019"/>
        <w:r w:rsidRPr="008E2ACA">
          <w:t>Hierarchy</w:t>
        </w:r>
        <w:commentRangeEnd w:id="1019"/>
        <w:r>
          <w:rPr>
            <w:rStyle w:val="CommentReference"/>
            <w:rFonts w:asciiTheme="minorHAnsi" w:eastAsiaTheme="minorHAnsi" w:hAnsiTheme="minorHAnsi" w:cstheme="minorBidi"/>
            <w:b w:val="0"/>
            <w:bCs w:val="0"/>
            <w:smallCaps w:val="0"/>
            <w:color w:val="auto"/>
          </w:rPr>
          <w:commentReference w:id="1019"/>
        </w:r>
        <w:bookmarkEnd w:id="1015"/>
        <w:bookmarkEnd w:id="1016"/>
        <w:r w:rsidRPr="008E2ACA">
          <w:t xml:space="preserve"> </w:t>
        </w:r>
      </w:ins>
    </w:p>
    <w:p w14:paraId="127C177D" w14:textId="77777777" w:rsidR="004B31ED" w:rsidRPr="008E2ACA" w:rsidRDefault="004B31ED" w:rsidP="004B31ED">
      <w:pPr>
        <w:pStyle w:val="BodyText"/>
        <w:rPr>
          <w:ins w:id="1020" w:author="Minsu Jeon" w:date="2024-03-05T12:28:00Z"/>
          <w:rFonts w:cstheme="minorHAnsi"/>
        </w:rPr>
      </w:pPr>
      <w:ins w:id="1021" w:author="Minsu Jeon" w:date="2024-03-05T12:28:00Z">
        <w:r w:rsidRPr="008E2ACA">
          <w:rPr>
            <w:rFonts w:cstheme="minorHAnsi"/>
          </w:rPr>
          <w:t xml:space="preserve">In most cases, there will </w:t>
        </w:r>
        <w:r>
          <w:rPr>
            <w:rFonts w:cstheme="minorHAnsi"/>
          </w:rPr>
          <w:t xml:space="preserve">have to </w:t>
        </w:r>
        <w:r w:rsidRPr="008E2ACA">
          <w:rPr>
            <w:rFonts w:cstheme="minorHAnsi"/>
          </w:rPr>
          <w:t xml:space="preserve">be several personnel involved in the operation of the MASS with different types and levels of responsibility. The titles given to these personnel will differ depending on the type of commercial or military application. It is necessary to have a clear understanding of the responsibilities of all involved in the operation, particularly the RCC operator. </w:t>
        </w:r>
      </w:ins>
    </w:p>
    <w:p w14:paraId="3D9DC564" w14:textId="77777777" w:rsidR="004B31ED" w:rsidRPr="008E2ACA" w:rsidRDefault="004B31ED" w:rsidP="004B31ED">
      <w:pPr>
        <w:pStyle w:val="BodyText"/>
        <w:rPr>
          <w:ins w:id="1022" w:author="Minsu Jeon" w:date="2024-03-05T12:28:00Z"/>
          <w:rFonts w:cstheme="minorHAnsi"/>
          <w:color w:val="221E1F"/>
          <w:szCs w:val="18"/>
        </w:rPr>
      </w:pPr>
      <w:ins w:id="1023" w:author="Minsu Jeon" w:date="2024-03-05T12:28:00Z">
        <w:r w:rsidRPr="008E2ACA">
          <w:rPr>
            <w:rFonts w:cstheme="minorHAnsi"/>
            <w:color w:val="221E1F"/>
            <w:szCs w:val="18"/>
          </w:rPr>
          <w:t xml:space="preserve">The following is an example of possible roles and responsibilities: </w:t>
        </w:r>
      </w:ins>
    </w:p>
    <w:p w14:paraId="68AA62E5" w14:textId="77777777" w:rsidR="004B31ED" w:rsidRPr="008E2ACA" w:rsidRDefault="004B31ED" w:rsidP="004B31ED">
      <w:pPr>
        <w:pStyle w:val="BodyText"/>
        <w:numPr>
          <w:ilvl w:val="0"/>
          <w:numId w:val="100"/>
        </w:numPr>
        <w:ind w:left="426" w:hanging="426"/>
        <w:rPr>
          <w:ins w:id="1024" w:author="Minsu Jeon" w:date="2024-03-05T12:28:00Z"/>
          <w:rFonts w:cstheme="minorHAnsi"/>
          <w:color w:val="000000" w:themeColor="text1"/>
        </w:rPr>
      </w:pPr>
      <w:ins w:id="1025" w:author="Minsu Jeon" w:date="2024-03-05T12:28:00Z">
        <w:r w:rsidRPr="008E2ACA">
          <w:rPr>
            <w:rFonts w:cstheme="minorHAnsi"/>
            <w:color w:val="000000" w:themeColor="text1"/>
          </w:rPr>
          <w:t xml:space="preserve">Master/Commanding Officer </w:t>
        </w:r>
      </w:ins>
    </w:p>
    <w:p w14:paraId="6BA0D5AA" w14:textId="77777777" w:rsidR="004B31ED" w:rsidRPr="008E2ACA" w:rsidRDefault="004B31ED" w:rsidP="004B31ED">
      <w:pPr>
        <w:pStyle w:val="Bullet2"/>
        <w:numPr>
          <w:ilvl w:val="0"/>
          <w:numId w:val="101"/>
        </w:numPr>
        <w:ind w:left="993" w:hanging="426"/>
        <w:rPr>
          <w:ins w:id="1026" w:author="Minsu Jeon" w:date="2024-03-05T12:28:00Z"/>
        </w:rPr>
      </w:pPr>
      <w:ins w:id="1027" w:author="Minsu Jeon" w:date="2024-03-05T12:28:00Z">
        <w:r w:rsidRPr="008E2ACA">
          <w:t xml:space="preserve">Overall responsibility for the ship and her crew and all operations including those involving off board systems (MASS); </w:t>
        </w:r>
      </w:ins>
    </w:p>
    <w:p w14:paraId="1431B8DF" w14:textId="77777777" w:rsidR="004B31ED" w:rsidRPr="008E2ACA" w:rsidRDefault="004B31ED" w:rsidP="004B31ED">
      <w:pPr>
        <w:pStyle w:val="Bullet2"/>
        <w:numPr>
          <w:ilvl w:val="0"/>
          <w:numId w:val="101"/>
        </w:numPr>
        <w:ind w:left="993" w:hanging="426"/>
        <w:rPr>
          <w:ins w:id="1028" w:author="Minsu Jeon" w:date="2024-03-05T12:28:00Z"/>
        </w:rPr>
      </w:pPr>
      <w:ins w:id="1029" w:author="Minsu Jeon" w:date="2024-03-05T12:28:00Z">
        <w:r w:rsidRPr="008E2ACA">
          <w:t xml:space="preserve">– Authorises the mission plan. </w:t>
        </w:r>
      </w:ins>
    </w:p>
    <w:p w14:paraId="528DFBE2" w14:textId="77777777" w:rsidR="004B31ED" w:rsidRPr="008E2ACA" w:rsidRDefault="004B31ED" w:rsidP="004B31ED">
      <w:pPr>
        <w:pStyle w:val="BodyText"/>
        <w:numPr>
          <w:ilvl w:val="0"/>
          <w:numId w:val="100"/>
        </w:numPr>
        <w:ind w:left="426" w:hanging="426"/>
        <w:rPr>
          <w:ins w:id="1030" w:author="Minsu Jeon" w:date="2024-03-05T12:28:00Z"/>
          <w:rFonts w:cstheme="minorHAnsi"/>
          <w:color w:val="000000" w:themeColor="text1"/>
        </w:rPr>
      </w:pPr>
      <w:ins w:id="1031" w:author="Minsu Jeon" w:date="2024-03-05T12:28:00Z">
        <w:r w:rsidRPr="008E2ACA">
          <w:rPr>
            <w:rFonts w:cstheme="minorHAnsi"/>
            <w:color w:val="000000" w:themeColor="text1"/>
          </w:rPr>
          <w:t xml:space="preserve">RCC Watch Officer </w:t>
        </w:r>
      </w:ins>
    </w:p>
    <w:p w14:paraId="2C04E1C6" w14:textId="77777777" w:rsidR="004B31ED" w:rsidRPr="008E2ACA" w:rsidRDefault="004B31ED" w:rsidP="004B31ED">
      <w:pPr>
        <w:pStyle w:val="Bullet2"/>
        <w:numPr>
          <w:ilvl w:val="0"/>
          <w:numId w:val="101"/>
        </w:numPr>
        <w:ind w:left="993" w:hanging="426"/>
        <w:rPr>
          <w:ins w:id="1032" w:author="Minsu Jeon" w:date="2024-03-05T12:28:00Z"/>
        </w:rPr>
      </w:pPr>
      <w:ins w:id="1033" w:author="Minsu Jeon" w:date="2024-03-05T12:28:00Z">
        <w:r w:rsidRPr="008E2ACA">
          <w:t xml:space="preserve">Manages and commands the complete MASS mission; </w:t>
        </w:r>
      </w:ins>
    </w:p>
    <w:p w14:paraId="52562625" w14:textId="77777777" w:rsidR="004B31ED" w:rsidRPr="008E2ACA" w:rsidRDefault="004B31ED" w:rsidP="004B31ED">
      <w:pPr>
        <w:pStyle w:val="Bullet2"/>
        <w:numPr>
          <w:ilvl w:val="0"/>
          <w:numId w:val="101"/>
        </w:numPr>
        <w:ind w:left="993" w:hanging="426"/>
        <w:rPr>
          <w:ins w:id="1034" w:author="Minsu Jeon" w:date="2024-03-05T12:28:00Z"/>
        </w:rPr>
      </w:pPr>
      <w:ins w:id="1035" w:author="Minsu Jeon" w:date="2024-03-05T12:28:00Z">
        <w:r w:rsidRPr="008E2ACA">
          <w:t xml:space="preserve">Manages the interaction between MASS RCC operator, crane operator, payload operators etc; </w:t>
        </w:r>
      </w:ins>
    </w:p>
    <w:p w14:paraId="4E0242A4" w14:textId="77777777" w:rsidR="004B31ED" w:rsidRPr="008E2ACA" w:rsidRDefault="004B31ED" w:rsidP="004B31ED">
      <w:pPr>
        <w:pStyle w:val="Bullet2"/>
        <w:numPr>
          <w:ilvl w:val="0"/>
          <w:numId w:val="101"/>
        </w:numPr>
        <w:ind w:left="993" w:hanging="426"/>
        <w:rPr>
          <w:ins w:id="1036" w:author="Minsu Jeon" w:date="2024-03-05T12:28:00Z"/>
        </w:rPr>
      </w:pPr>
      <w:ins w:id="1037" w:author="Minsu Jeon" w:date="2024-03-05T12:28:00Z">
        <w:r w:rsidRPr="008E2ACA">
          <w:t xml:space="preserve">Involved in mission planning, execution and post mission evaluation; </w:t>
        </w:r>
      </w:ins>
    </w:p>
    <w:p w14:paraId="47C36851" w14:textId="77777777" w:rsidR="004B31ED" w:rsidRPr="008E2ACA" w:rsidRDefault="004B31ED" w:rsidP="004B31ED">
      <w:pPr>
        <w:pStyle w:val="Bullet2"/>
        <w:numPr>
          <w:ilvl w:val="0"/>
          <w:numId w:val="101"/>
        </w:numPr>
        <w:ind w:left="993" w:hanging="426"/>
        <w:rPr>
          <w:ins w:id="1038" w:author="Minsu Jeon" w:date="2024-03-05T12:28:00Z"/>
        </w:rPr>
      </w:pPr>
      <w:ins w:id="1039" w:author="Minsu Jeon" w:date="2024-03-05T12:28:00Z">
        <w:r w:rsidRPr="008E2ACA">
          <w:t xml:space="preserve">Direct communication with equipment operators; </w:t>
        </w:r>
      </w:ins>
    </w:p>
    <w:p w14:paraId="2E85C3FE" w14:textId="77777777" w:rsidR="004B31ED" w:rsidRPr="008E2ACA" w:rsidRDefault="004B31ED" w:rsidP="004B31ED">
      <w:pPr>
        <w:pStyle w:val="Bullet2"/>
        <w:numPr>
          <w:ilvl w:val="0"/>
          <w:numId w:val="101"/>
        </w:numPr>
        <w:ind w:left="993" w:hanging="426"/>
        <w:rPr>
          <w:ins w:id="1040" w:author="Minsu Jeon" w:date="2024-03-05T12:28:00Z"/>
        </w:rPr>
      </w:pPr>
      <w:ins w:id="1041" w:author="Minsu Jeon" w:date="2024-03-05T12:28:00Z">
        <w:r w:rsidRPr="008E2ACA">
          <w:t>If the MASS Watch Officer (MWO) is located in the Operations Room, then the oversight of crane/deck operations will pass to the commanding officer on the bridge.</w:t>
        </w:r>
      </w:ins>
    </w:p>
    <w:p w14:paraId="5CBCB592" w14:textId="77777777" w:rsidR="004B31ED" w:rsidRPr="00C5424B" w:rsidRDefault="004B31ED" w:rsidP="004B31ED">
      <w:pPr>
        <w:pStyle w:val="BodyText"/>
        <w:numPr>
          <w:ilvl w:val="0"/>
          <w:numId w:val="100"/>
        </w:numPr>
        <w:ind w:left="426" w:hanging="426"/>
        <w:rPr>
          <w:ins w:id="1042" w:author="Minsu Jeon" w:date="2024-03-05T12:28:00Z"/>
          <w:rFonts w:cstheme="minorHAnsi"/>
          <w:color w:val="000000" w:themeColor="text1"/>
        </w:rPr>
      </w:pPr>
      <w:ins w:id="1043" w:author="Minsu Jeon" w:date="2024-03-05T12:28:00Z">
        <w:r w:rsidRPr="00C5424B">
          <w:rPr>
            <w:rFonts w:cstheme="minorHAnsi"/>
            <w:color w:val="000000" w:themeColor="text1"/>
          </w:rPr>
          <w:t xml:space="preserve">RCC Operator </w:t>
        </w:r>
      </w:ins>
    </w:p>
    <w:p w14:paraId="4E8E9B1F" w14:textId="77777777" w:rsidR="004B31ED" w:rsidRPr="00C5424B" w:rsidRDefault="004B31ED" w:rsidP="004B31ED">
      <w:pPr>
        <w:pStyle w:val="Bullet2"/>
        <w:numPr>
          <w:ilvl w:val="0"/>
          <w:numId w:val="101"/>
        </w:numPr>
        <w:ind w:left="993" w:hanging="426"/>
        <w:rPr>
          <w:ins w:id="1044" w:author="Minsu Jeon" w:date="2024-03-05T12:28:00Z"/>
        </w:rPr>
      </w:pPr>
      <w:ins w:id="1045" w:author="Minsu Jeon" w:date="2024-03-05T12:28:00Z">
        <w:r w:rsidRPr="00C5424B">
          <w:lastRenderedPageBreak/>
          <w:t xml:space="preserve">Receives commands from the Watch Officer; </w:t>
        </w:r>
      </w:ins>
    </w:p>
    <w:p w14:paraId="4FE1E27B" w14:textId="77777777" w:rsidR="004B31ED" w:rsidRPr="00C5424B" w:rsidRDefault="004B31ED" w:rsidP="004B31ED">
      <w:pPr>
        <w:pStyle w:val="Bullet2"/>
        <w:numPr>
          <w:ilvl w:val="0"/>
          <w:numId w:val="101"/>
        </w:numPr>
        <w:ind w:left="993" w:hanging="426"/>
        <w:rPr>
          <w:ins w:id="1046" w:author="Minsu Jeon" w:date="2024-03-05T12:28:00Z"/>
        </w:rPr>
      </w:pPr>
      <w:ins w:id="1047" w:author="Minsu Jeon" w:date="2024-03-05T12:28:00Z">
        <w:r w:rsidRPr="00C5424B">
          <w:t xml:space="preserve">Responsible for the MASS command and control when operated by the RCC; </w:t>
        </w:r>
      </w:ins>
    </w:p>
    <w:p w14:paraId="27BA69F1" w14:textId="77777777" w:rsidR="004B31ED" w:rsidRPr="00C5424B" w:rsidRDefault="004B31ED" w:rsidP="004B31ED">
      <w:pPr>
        <w:pStyle w:val="Bullet2"/>
        <w:numPr>
          <w:ilvl w:val="0"/>
          <w:numId w:val="101"/>
        </w:numPr>
        <w:ind w:left="993" w:hanging="426"/>
        <w:rPr>
          <w:ins w:id="1048" w:author="Minsu Jeon" w:date="2024-03-05T12:28:00Z"/>
        </w:rPr>
      </w:pPr>
      <w:ins w:id="1049" w:author="Minsu Jeon" w:date="2024-03-05T12:28:00Z">
        <w:r w:rsidRPr="00C5424B">
          <w:t xml:space="preserve">Responsible for mission planning, execution and post mission evaluation; </w:t>
        </w:r>
      </w:ins>
    </w:p>
    <w:p w14:paraId="357F138D" w14:textId="77777777" w:rsidR="004B31ED" w:rsidRPr="00C5424B" w:rsidRDefault="004B31ED" w:rsidP="004B31ED">
      <w:pPr>
        <w:pStyle w:val="Bullet2"/>
        <w:numPr>
          <w:ilvl w:val="0"/>
          <w:numId w:val="101"/>
        </w:numPr>
        <w:ind w:left="993" w:hanging="426"/>
        <w:rPr>
          <w:ins w:id="1050" w:author="Minsu Jeon" w:date="2024-03-05T12:28:00Z"/>
        </w:rPr>
      </w:pPr>
      <w:ins w:id="1051" w:author="Minsu Jeon" w:date="2024-03-05T12:28:00Z">
        <w:r w:rsidRPr="00C5424B">
          <w:t xml:space="preserve">Could be fully or partially responsible (shared by payload operator) for launch and recovery of vehicle payloads (ROVs, AUVs, towed systems and </w:t>
        </w:r>
        <w:r w:rsidRPr="00CE0282">
          <w:rPr>
            <w:rFonts w:cstheme="minorHAnsi"/>
            <w:color w:val="221E1F"/>
            <w:szCs w:val="18"/>
          </w:rPr>
          <w:t>Unmanned Aerial Systems</w:t>
        </w:r>
        <w:r w:rsidRPr="003E5CDA">
          <w:rPr>
            <w:rFonts w:ascii="EGPINH+ArialMT" w:hAnsi="EGPINH+ArialMT" w:cs="EGPINH+ArialMT"/>
            <w:color w:val="221E1F"/>
            <w:szCs w:val="18"/>
          </w:rPr>
          <w:t xml:space="preserve"> </w:t>
        </w:r>
        <w:r w:rsidRPr="008E2ACA">
          <w:rPr>
            <w:rFonts w:ascii="EGPINH+ArialMT" w:hAnsi="EGPINH+ArialMT" w:cs="EGPINH+ArialMT"/>
            <w:color w:val="221E1F"/>
            <w:szCs w:val="18"/>
          </w:rPr>
          <w:t>(</w:t>
        </w:r>
        <w:r w:rsidRPr="00C5424B">
          <w:t xml:space="preserve">UAS); </w:t>
        </w:r>
      </w:ins>
    </w:p>
    <w:p w14:paraId="671DC942" w14:textId="77777777" w:rsidR="004B31ED" w:rsidRPr="00C5424B" w:rsidRDefault="004B31ED" w:rsidP="004B31ED">
      <w:pPr>
        <w:pStyle w:val="Bullet2"/>
        <w:numPr>
          <w:ilvl w:val="0"/>
          <w:numId w:val="101"/>
        </w:numPr>
        <w:ind w:left="993" w:hanging="426"/>
        <w:rPr>
          <w:ins w:id="1052" w:author="Minsu Jeon" w:date="2024-03-05T12:28:00Z"/>
        </w:rPr>
      </w:pPr>
      <w:ins w:id="1053" w:author="Minsu Jeon" w:date="2024-03-05T12:28:00Z">
        <w:r w:rsidRPr="00C5424B">
          <w:t xml:space="preserve">Communicates with other operators, e.g. crane operator, secondary operator on deck and payload operators. </w:t>
        </w:r>
      </w:ins>
    </w:p>
    <w:p w14:paraId="7CBEDC4A" w14:textId="77777777" w:rsidR="004B31ED" w:rsidRPr="00C5424B" w:rsidRDefault="004B31ED" w:rsidP="004B31ED">
      <w:pPr>
        <w:pStyle w:val="BodyText"/>
        <w:numPr>
          <w:ilvl w:val="0"/>
          <w:numId w:val="100"/>
        </w:numPr>
        <w:ind w:left="426" w:hanging="426"/>
        <w:rPr>
          <w:ins w:id="1054" w:author="Minsu Jeon" w:date="2024-03-05T12:28:00Z"/>
          <w:rFonts w:cstheme="minorHAnsi"/>
          <w:color w:val="000000" w:themeColor="text1"/>
        </w:rPr>
      </w:pPr>
      <w:ins w:id="1055" w:author="Minsu Jeon" w:date="2024-03-05T12:28:00Z">
        <w:r w:rsidRPr="00C5424B">
          <w:rPr>
            <w:rFonts w:cstheme="minorHAnsi"/>
            <w:color w:val="000000" w:themeColor="text1"/>
          </w:rPr>
          <w:t xml:space="preserve">Ship Crane Operator </w:t>
        </w:r>
      </w:ins>
    </w:p>
    <w:p w14:paraId="4115F1A1" w14:textId="77777777" w:rsidR="004B31ED" w:rsidRPr="00C5424B" w:rsidRDefault="004B31ED" w:rsidP="004B31ED">
      <w:pPr>
        <w:pStyle w:val="Bullet2"/>
        <w:numPr>
          <w:ilvl w:val="0"/>
          <w:numId w:val="101"/>
        </w:numPr>
        <w:ind w:left="993" w:hanging="426"/>
        <w:rPr>
          <w:ins w:id="1056" w:author="Minsu Jeon" w:date="2024-03-05T12:28:00Z"/>
        </w:rPr>
      </w:pPr>
      <w:ins w:id="1057" w:author="Minsu Jeon" w:date="2024-03-05T12:28:00Z">
        <w:r w:rsidRPr="00C5424B">
          <w:t xml:space="preserve">Receives commands from the Watch Officer; </w:t>
        </w:r>
      </w:ins>
    </w:p>
    <w:p w14:paraId="01E372F3" w14:textId="77777777" w:rsidR="004B31ED" w:rsidRPr="00C5424B" w:rsidRDefault="004B31ED" w:rsidP="004B31ED">
      <w:pPr>
        <w:pStyle w:val="Bullet2"/>
        <w:numPr>
          <w:ilvl w:val="0"/>
          <w:numId w:val="101"/>
        </w:numPr>
        <w:ind w:left="993" w:hanging="426"/>
        <w:rPr>
          <w:ins w:id="1058" w:author="Minsu Jeon" w:date="2024-03-05T12:28:00Z"/>
        </w:rPr>
      </w:pPr>
      <w:ins w:id="1059" w:author="Minsu Jeon" w:date="2024-03-05T12:28:00Z">
        <w:r w:rsidRPr="00C5424B">
          <w:t xml:space="preserve">Responsible for lifting and lowering MASS to/from water; </w:t>
        </w:r>
      </w:ins>
    </w:p>
    <w:p w14:paraId="0DBD965E" w14:textId="77777777" w:rsidR="004B31ED" w:rsidRPr="00C5424B" w:rsidRDefault="004B31ED" w:rsidP="004B31ED">
      <w:pPr>
        <w:pStyle w:val="Bullet2"/>
        <w:numPr>
          <w:ilvl w:val="0"/>
          <w:numId w:val="101"/>
        </w:numPr>
        <w:ind w:left="993" w:hanging="426"/>
        <w:rPr>
          <w:ins w:id="1060" w:author="Minsu Jeon" w:date="2024-03-05T12:28:00Z"/>
        </w:rPr>
      </w:pPr>
      <w:ins w:id="1061" w:author="Minsu Jeon" w:date="2024-03-05T12:28:00Z">
        <w:r w:rsidRPr="00C5424B">
          <w:t xml:space="preserve">Will require to have communication with the MASS RCC and MASS secondary operator on deck as appropriate. </w:t>
        </w:r>
      </w:ins>
    </w:p>
    <w:p w14:paraId="3D3E4F92" w14:textId="77777777" w:rsidR="004B31ED" w:rsidRPr="00C5424B" w:rsidRDefault="004B31ED" w:rsidP="004B31ED">
      <w:pPr>
        <w:pStyle w:val="BodyText"/>
        <w:numPr>
          <w:ilvl w:val="0"/>
          <w:numId w:val="100"/>
        </w:numPr>
        <w:ind w:left="426" w:hanging="426"/>
        <w:rPr>
          <w:ins w:id="1062" w:author="Minsu Jeon" w:date="2024-03-05T12:28:00Z"/>
          <w:rFonts w:cstheme="minorHAnsi"/>
          <w:color w:val="000000" w:themeColor="text1"/>
        </w:rPr>
      </w:pPr>
      <w:ins w:id="1063" w:author="Minsu Jeon" w:date="2024-03-05T12:28:00Z">
        <w:r w:rsidRPr="00C5424B">
          <w:rPr>
            <w:rFonts w:cstheme="minorHAnsi"/>
            <w:color w:val="000000" w:themeColor="text1"/>
          </w:rPr>
          <w:t xml:space="preserve">MASS Payload Operator </w:t>
        </w:r>
      </w:ins>
    </w:p>
    <w:p w14:paraId="1A7F6018" w14:textId="77777777" w:rsidR="004B31ED" w:rsidRPr="008E2ACA" w:rsidRDefault="004B31ED" w:rsidP="004B31ED">
      <w:pPr>
        <w:pStyle w:val="BodyText"/>
        <w:ind w:left="426"/>
        <w:rPr>
          <w:ins w:id="1064" w:author="Minsu Jeon" w:date="2024-03-05T12:28:00Z"/>
          <w:color w:val="000000" w:themeColor="text1"/>
          <w:szCs w:val="18"/>
        </w:rPr>
      </w:pPr>
      <w:ins w:id="1065" w:author="Minsu Jeon" w:date="2024-03-05T12:28:00Z">
        <w:r w:rsidRPr="008E2ACA">
          <w:rPr>
            <w:color w:val="000000" w:themeColor="text1"/>
            <w:szCs w:val="18"/>
          </w:rPr>
          <w:t xml:space="preserve">Receives commands from the Watch Officer; </w:t>
        </w:r>
      </w:ins>
    </w:p>
    <w:p w14:paraId="23963A35" w14:textId="77777777" w:rsidR="004B31ED" w:rsidRPr="008E2ACA" w:rsidRDefault="004B31ED" w:rsidP="004B31ED">
      <w:pPr>
        <w:pStyle w:val="Bullet2"/>
        <w:numPr>
          <w:ilvl w:val="0"/>
          <w:numId w:val="101"/>
        </w:numPr>
        <w:ind w:left="993" w:hanging="426"/>
        <w:rPr>
          <w:ins w:id="1066" w:author="Minsu Jeon" w:date="2024-03-05T12:28:00Z"/>
        </w:rPr>
      </w:pPr>
      <w:ins w:id="1067" w:author="Minsu Jeon" w:date="2024-03-05T12:28:00Z">
        <w:r w:rsidRPr="008E2ACA">
          <w:t xml:space="preserve">Could receive commands directly from the MASS RCC Operator; </w:t>
        </w:r>
      </w:ins>
    </w:p>
    <w:p w14:paraId="5543D3A7" w14:textId="77777777" w:rsidR="004B31ED" w:rsidRPr="008E2ACA" w:rsidRDefault="004B31ED" w:rsidP="004B31ED">
      <w:pPr>
        <w:pStyle w:val="Bullet2"/>
        <w:numPr>
          <w:ilvl w:val="0"/>
          <w:numId w:val="101"/>
        </w:numPr>
        <w:ind w:left="993" w:hanging="426"/>
        <w:rPr>
          <w:ins w:id="1068" w:author="Minsu Jeon" w:date="2024-03-05T12:28:00Z"/>
        </w:rPr>
      </w:pPr>
      <w:ins w:id="1069" w:author="Minsu Jeon" w:date="2024-03-05T12:28:00Z">
        <w:r w:rsidRPr="008E2ACA">
          <w:t xml:space="preserve">Responsible for operation of payload; </w:t>
        </w:r>
      </w:ins>
    </w:p>
    <w:p w14:paraId="261B83B0" w14:textId="77777777" w:rsidR="004B31ED" w:rsidRPr="008E2ACA" w:rsidRDefault="004B31ED" w:rsidP="004B31ED">
      <w:pPr>
        <w:pStyle w:val="Bullet2"/>
        <w:numPr>
          <w:ilvl w:val="0"/>
          <w:numId w:val="101"/>
        </w:numPr>
        <w:ind w:left="993" w:hanging="426"/>
        <w:rPr>
          <w:ins w:id="1070" w:author="Minsu Jeon" w:date="2024-03-05T12:28:00Z"/>
        </w:rPr>
      </w:pPr>
      <w:ins w:id="1071" w:author="Minsu Jeon" w:date="2024-03-05T12:28:00Z">
        <w:r w:rsidRPr="008E2ACA">
          <w:t xml:space="preserve">Could be fully or partially responsible (shared by RCC operator) for launch and recovery of vehicle payload (ROVs, AUVs, towed systems and UAS); </w:t>
        </w:r>
      </w:ins>
    </w:p>
    <w:p w14:paraId="0897BE7F" w14:textId="77777777" w:rsidR="004B31ED" w:rsidRPr="008E2ACA" w:rsidRDefault="004B31ED" w:rsidP="004B31ED">
      <w:pPr>
        <w:pStyle w:val="Bullet2"/>
        <w:numPr>
          <w:ilvl w:val="0"/>
          <w:numId w:val="101"/>
        </w:numPr>
        <w:ind w:left="993" w:hanging="426"/>
        <w:rPr>
          <w:ins w:id="1072" w:author="Minsu Jeon" w:date="2024-03-05T12:28:00Z"/>
        </w:rPr>
      </w:pPr>
      <w:ins w:id="1073" w:author="Minsu Jeon" w:date="2024-03-05T12:28:00Z">
        <w:r w:rsidRPr="008E2ACA">
          <w:t xml:space="preserve">Will have communication with MASS RCC Operator; </w:t>
        </w:r>
      </w:ins>
    </w:p>
    <w:p w14:paraId="4073D385" w14:textId="77777777" w:rsidR="004B31ED" w:rsidRDefault="004B31ED" w:rsidP="004B31ED">
      <w:pPr>
        <w:pStyle w:val="Bullet2"/>
        <w:numPr>
          <w:ilvl w:val="0"/>
          <w:numId w:val="101"/>
        </w:numPr>
        <w:ind w:left="993" w:hanging="426"/>
        <w:rPr>
          <w:ins w:id="1074" w:author="Minsu Jeon" w:date="2024-03-06T14:31:00Z"/>
        </w:rPr>
      </w:pPr>
      <w:ins w:id="1075" w:author="Minsu Jeon" w:date="2024-03-05T12:28:00Z">
        <w:r w:rsidRPr="008E2ACA">
          <w:t>This role could be conducted by the RCC Operator.</w:t>
        </w:r>
      </w:ins>
    </w:p>
    <w:p w14:paraId="01B94B25" w14:textId="77777777" w:rsidR="00DA276C" w:rsidRPr="008E2ACA" w:rsidRDefault="00DA276C">
      <w:pPr>
        <w:pStyle w:val="Bullet2"/>
        <w:numPr>
          <w:ilvl w:val="0"/>
          <w:numId w:val="0"/>
        </w:numPr>
        <w:ind w:left="993"/>
        <w:rPr>
          <w:ins w:id="1076" w:author="Minsu Jeon" w:date="2024-03-05T12:28:00Z"/>
        </w:rPr>
        <w:pPrChange w:id="1077" w:author="Minsu Jeon" w:date="2024-03-06T14:31:00Z">
          <w:pPr>
            <w:pStyle w:val="Bullet2"/>
            <w:numPr>
              <w:numId w:val="101"/>
            </w:numPr>
            <w:ind w:left="993" w:hanging="360"/>
          </w:pPr>
        </w:pPrChange>
      </w:pPr>
    </w:p>
    <w:p w14:paraId="368676CD" w14:textId="77777777" w:rsidR="004B31ED" w:rsidRPr="00C5424B" w:rsidRDefault="004B31ED" w:rsidP="004B31ED">
      <w:pPr>
        <w:pStyle w:val="Heading3"/>
        <w:keepNext w:val="0"/>
        <w:keepLines w:val="0"/>
        <w:numPr>
          <w:ilvl w:val="2"/>
          <w:numId w:val="11"/>
        </w:numPr>
        <w:ind w:left="993" w:hanging="993"/>
        <w:rPr>
          <w:ins w:id="1078" w:author="Minsu Jeon" w:date="2024-03-05T12:28:00Z"/>
        </w:rPr>
      </w:pPr>
      <w:bookmarkStart w:id="1079" w:name="_Toc98334487"/>
      <w:bookmarkStart w:id="1080" w:name="_Toc111186864"/>
      <w:ins w:id="1081" w:author="Minsu Jeon" w:date="2024-03-05T12:28:00Z">
        <w:r w:rsidRPr="008E2ACA">
          <w:t xml:space="preserve">Transfer of Mass </w:t>
        </w:r>
        <w:commentRangeStart w:id="1082"/>
        <w:r w:rsidRPr="008E2ACA">
          <w:t>Control</w:t>
        </w:r>
        <w:commentRangeEnd w:id="1082"/>
        <w:r>
          <w:rPr>
            <w:rStyle w:val="CommentReference"/>
            <w:rFonts w:asciiTheme="minorHAnsi" w:eastAsiaTheme="minorHAnsi" w:hAnsiTheme="minorHAnsi" w:cstheme="minorBidi"/>
            <w:b w:val="0"/>
            <w:bCs w:val="0"/>
            <w:smallCaps w:val="0"/>
            <w:color w:val="auto"/>
          </w:rPr>
          <w:commentReference w:id="1082"/>
        </w:r>
        <w:bookmarkEnd w:id="1079"/>
        <w:bookmarkEnd w:id="1080"/>
        <w:r w:rsidRPr="008E2ACA">
          <w:t xml:space="preserve"> </w:t>
        </w:r>
      </w:ins>
    </w:p>
    <w:p w14:paraId="5F885603" w14:textId="77777777" w:rsidR="004B31ED" w:rsidRPr="008E2ACA" w:rsidRDefault="004B31ED" w:rsidP="004B31ED">
      <w:pPr>
        <w:pStyle w:val="BodyText"/>
        <w:rPr>
          <w:ins w:id="1083" w:author="Minsu Jeon" w:date="2024-03-05T12:28:00Z"/>
          <w:rFonts w:cstheme="minorHAnsi"/>
          <w:color w:val="000000" w:themeColor="text1"/>
        </w:rPr>
      </w:pPr>
      <w:ins w:id="1084" w:author="Minsu Jeon" w:date="2024-03-05T12:28:00Z">
        <w:r w:rsidRPr="008E2ACA">
          <w:rPr>
            <w:rFonts w:cstheme="minorHAnsi"/>
            <w:color w:val="000000" w:themeColor="text1"/>
          </w:rPr>
          <w:t>The person responsible for the operation of the MASS is normally the Primary RCC operator, however, in certain circumstances, this responsibility may be transferred to another person within the operation. Any hand-over of control of the MASS, whether internally or externally, should be formally planned and strict procedures developed and adhered to such that the full and itemised responsibility is always clearly allocated and promulgated both in terms of personnel and jurisdiction.</w:t>
        </w:r>
      </w:ins>
    </w:p>
    <w:p w14:paraId="0C588C22" w14:textId="77777777" w:rsidR="004B31ED" w:rsidRPr="008E2ACA" w:rsidRDefault="004B31ED" w:rsidP="004B31ED">
      <w:pPr>
        <w:pStyle w:val="BodyText"/>
        <w:rPr>
          <w:ins w:id="1085" w:author="Minsu Jeon" w:date="2024-03-05T12:28:00Z"/>
          <w:rFonts w:cstheme="minorHAnsi"/>
          <w:color w:val="000000" w:themeColor="text1"/>
        </w:rPr>
      </w:pPr>
      <w:ins w:id="1086" w:author="Minsu Jeon" w:date="2024-03-05T12:28:00Z">
        <w:r w:rsidRPr="008E2ACA">
          <w:rPr>
            <w:rFonts w:cstheme="minorHAnsi"/>
            <w:color w:val="000000" w:themeColor="text1"/>
          </w:rPr>
          <w:t xml:space="preserve">Control of the MASS could be transferred from the Primary RCC operator to one of the following operators: </w:t>
        </w:r>
      </w:ins>
    </w:p>
    <w:p w14:paraId="3C049C10" w14:textId="77777777" w:rsidR="004B31ED" w:rsidRPr="008E2ACA" w:rsidRDefault="004B31ED" w:rsidP="004B31ED">
      <w:pPr>
        <w:pStyle w:val="BodyText"/>
        <w:numPr>
          <w:ilvl w:val="0"/>
          <w:numId w:val="102"/>
        </w:numPr>
        <w:ind w:left="426" w:hanging="426"/>
        <w:rPr>
          <w:ins w:id="1087" w:author="Minsu Jeon" w:date="2024-03-05T12:28:00Z"/>
          <w:rFonts w:cstheme="minorHAnsi"/>
          <w:color w:val="000000" w:themeColor="text1"/>
        </w:rPr>
      </w:pPr>
      <w:ins w:id="1088" w:author="Minsu Jeon" w:date="2024-03-05T12:28:00Z">
        <w:r w:rsidRPr="008E2ACA">
          <w:rPr>
            <w:rFonts w:cstheme="minorHAnsi"/>
            <w:color w:val="000000" w:themeColor="text1"/>
          </w:rPr>
          <w:t xml:space="preserve">RCC (Secondary) Operator - Where a network of two or more RCCs are used at different locations; </w:t>
        </w:r>
      </w:ins>
    </w:p>
    <w:p w14:paraId="17E3F5FF" w14:textId="77777777" w:rsidR="004B31ED" w:rsidRPr="008E2ACA" w:rsidRDefault="004B31ED" w:rsidP="004B31ED">
      <w:pPr>
        <w:pStyle w:val="BodyText"/>
        <w:numPr>
          <w:ilvl w:val="0"/>
          <w:numId w:val="102"/>
        </w:numPr>
        <w:ind w:left="426" w:hanging="426"/>
        <w:rPr>
          <w:ins w:id="1089" w:author="Minsu Jeon" w:date="2024-03-05T12:28:00Z"/>
          <w:rFonts w:cstheme="minorHAnsi"/>
          <w:color w:val="000000" w:themeColor="text1"/>
        </w:rPr>
      </w:pPr>
      <w:ins w:id="1090" w:author="Minsu Jeon" w:date="2024-03-05T12:28:00Z">
        <w:r w:rsidRPr="008E2ACA">
          <w:rPr>
            <w:rFonts w:cstheme="minorHAnsi"/>
            <w:color w:val="000000" w:themeColor="text1"/>
          </w:rPr>
          <w:t xml:space="preserve">Remote control using portable / handheld console - for example, during launch and recovery to/from mother ship or shore side; </w:t>
        </w:r>
      </w:ins>
    </w:p>
    <w:p w14:paraId="1F60E57F" w14:textId="77777777" w:rsidR="004B31ED" w:rsidRPr="008E2ACA" w:rsidRDefault="004B31ED" w:rsidP="004B31ED">
      <w:pPr>
        <w:pStyle w:val="BodyText"/>
        <w:numPr>
          <w:ilvl w:val="0"/>
          <w:numId w:val="102"/>
        </w:numPr>
        <w:ind w:left="426" w:hanging="426"/>
        <w:rPr>
          <w:ins w:id="1091" w:author="Minsu Jeon" w:date="2024-03-05T12:28:00Z"/>
          <w:rFonts w:cstheme="minorHAnsi"/>
          <w:color w:val="000000" w:themeColor="text1"/>
        </w:rPr>
      </w:pPr>
      <w:ins w:id="1092" w:author="Minsu Jeon" w:date="2024-03-05T12:28:00Z">
        <w:r w:rsidRPr="008E2ACA">
          <w:rPr>
            <w:rFonts w:cstheme="minorHAnsi"/>
            <w:color w:val="000000" w:themeColor="text1"/>
          </w:rPr>
          <w:t>Manual operation - For optionally manned MASS, a qualified coxswain may take control of the MASS from the helm, for example, during transit, test scenarios, launch and recovery to/from mother ship or shore side;</w:t>
        </w:r>
      </w:ins>
    </w:p>
    <w:p w14:paraId="6350F2E8" w14:textId="77777777" w:rsidR="004B31ED" w:rsidRPr="008E2ACA" w:rsidRDefault="004B31ED" w:rsidP="004B31ED">
      <w:pPr>
        <w:pStyle w:val="BodyText"/>
        <w:rPr>
          <w:ins w:id="1093" w:author="Minsu Jeon" w:date="2024-03-05T12:28:00Z"/>
          <w:rFonts w:cstheme="minorHAnsi"/>
          <w:color w:val="000000" w:themeColor="text1"/>
        </w:rPr>
      </w:pPr>
      <w:ins w:id="1094" w:author="Minsu Jeon" w:date="2024-03-05T12:28:00Z">
        <w:r w:rsidRPr="008E2ACA">
          <w:rPr>
            <w:rFonts w:cstheme="minorHAnsi"/>
            <w:color w:val="000000" w:themeColor="text1"/>
          </w:rPr>
          <w:t xml:space="preserve">Fully autonomous operations – it is conceivable that in some circumstances full automated control could be given to the MASS. In this event, an RCC must be nominated as the immediate fall back if required; </w:t>
        </w:r>
      </w:ins>
    </w:p>
    <w:p w14:paraId="338389D8" w14:textId="77777777" w:rsidR="004B31ED" w:rsidRPr="008E2ACA" w:rsidRDefault="004B31ED" w:rsidP="004B31ED">
      <w:pPr>
        <w:pStyle w:val="BodyText"/>
        <w:numPr>
          <w:ilvl w:val="0"/>
          <w:numId w:val="102"/>
        </w:numPr>
        <w:ind w:left="426" w:hanging="426"/>
        <w:rPr>
          <w:ins w:id="1095" w:author="Minsu Jeon" w:date="2024-03-05T12:28:00Z"/>
          <w:rFonts w:cstheme="minorHAnsi"/>
          <w:color w:val="000000" w:themeColor="text1"/>
        </w:rPr>
      </w:pPr>
      <w:ins w:id="1096" w:author="Minsu Jeon" w:date="2024-03-05T12:28:00Z">
        <w:r w:rsidRPr="008E2ACA">
          <w:rPr>
            <w:rFonts w:cstheme="minorHAnsi"/>
            <w:color w:val="000000" w:themeColor="text1"/>
          </w:rPr>
          <w:t xml:space="preserve">Pilotage – where port or other regulations require that a pilot is “embarked”, suitable provision must be made to allow the pilot (embarked on the MASS or using other arrangements) to discharge his duties, (including taking Legal Conduct of the navigation of the vessel within stipulated pilotage waters where applicable), with due regard to any communications latency issues. </w:t>
        </w:r>
      </w:ins>
    </w:p>
    <w:p w14:paraId="584BFBF5" w14:textId="77777777" w:rsidR="004B31ED" w:rsidRPr="008E2ACA" w:rsidRDefault="004B31ED" w:rsidP="004B31ED">
      <w:pPr>
        <w:pStyle w:val="BodyText"/>
        <w:rPr>
          <w:ins w:id="1097" w:author="Minsu Jeon" w:date="2024-03-05T12:28:00Z"/>
          <w:rFonts w:cstheme="minorHAnsi"/>
          <w:color w:val="000000" w:themeColor="text1"/>
        </w:rPr>
      </w:pPr>
      <w:ins w:id="1098" w:author="Minsu Jeon" w:date="2024-03-05T12:28:00Z">
        <w:r w:rsidRPr="008E2ACA">
          <w:rPr>
            <w:rFonts w:cstheme="minorHAnsi"/>
            <w:color w:val="000000" w:themeColor="text1"/>
          </w:rPr>
          <w:t xml:space="preserve">It may be necessary for the RCC operator to interact with other operators and consideration should be given to the level of interaction required, methods of communication and any interdependencies. For example: </w:t>
        </w:r>
      </w:ins>
    </w:p>
    <w:p w14:paraId="760DD3B2" w14:textId="77777777" w:rsidR="004B31ED" w:rsidRPr="008E2ACA" w:rsidRDefault="004B31ED" w:rsidP="004B31ED">
      <w:pPr>
        <w:pStyle w:val="BodyText"/>
        <w:numPr>
          <w:ilvl w:val="0"/>
          <w:numId w:val="102"/>
        </w:numPr>
        <w:ind w:left="426" w:hanging="426"/>
        <w:rPr>
          <w:ins w:id="1099" w:author="Minsu Jeon" w:date="2024-03-05T12:28:00Z"/>
          <w:rFonts w:cstheme="minorHAnsi"/>
          <w:color w:val="000000" w:themeColor="text1"/>
        </w:rPr>
      </w:pPr>
      <w:ins w:id="1100" w:author="Minsu Jeon" w:date="2024-03-05T12:28:00Z">
        <w:r w:rsidRPr="008E2ACA">
          <w:rPr>
            <w:rFonts w:cstheme="minorHAnsi"/>
            <w:color w:val="000000" w:themeColor="text1"/>
          </w:rPr>
          <w:lastRenderedPageBreak/>
          <w:t xml:space="preserve">MASS Payload Operation: </w:t>
        </w:r>
      </w:ins>
    </w:p>
    <w:p w14:paraId="0B7F50DF" w14:textId="77777777" w:rsidR="004B31ED" w:rsidRPr="008E2ACA" w:rsidRDefault="004B31ED" w:rsidP="004B31ED">
      <w:pPr>
        <w:pStyle w:val="BodyText"/>
        <w:numPr>
          <w:ilvl w:val="0"/>
          <w:numId w:val="103"/>
        </w:numPr>
        <w:rPr>
          <w:ins w:id="1101" w:author="Minsu Jeon" w:date="2024-03-05T12:28:00Z"/>
          <w:rFonts w:cstheme="minorHAnsi"/>
          <w:color w:val="000000" w:themeColor="text1"/>
        </w:rPr>
      </w:pPr>
      <w:ins w:id="1102" w:author="Minsu Jeon" w:date="2024-03-05T12:28:00Z">
        <w:r w:rsidRPr="008E2ACA">
          <w:rPr>
            <w:rFonts w:cstheme="minorHAnsi"/>
            <w:color w:val="000000" w:themeColor="text1"/>
          </w:rPr>
          <w:t xml:space="preserve">MASS payloads such as hull mounted sensors, towed sonars, may be controlled by a separate operator. This may form part of the MASS system and associated RCC or configured as a stand-alone system with its own dedicated RCC. </w:t>
        </w:r>
      </w:ins>
    </w:p>
    <w:p w14:paraId="2E4E4292" w14:textId="77777777" w:rsidR="004B31ED" w:rsidRPr="008E2ACA" w:rsidRDefault="004B31ED" w:rsidP="004B31ED">
      <w:pPr>
        <w:pStyle w:val="BodyText"/>
        <w:numPr>
          <w:ilvl w:val="0"/>
          <w:numId w:val="102"/>
        </w:numPr>
        <w:ind w:left="426" w:hanging="426"/>
        <w:rPr>
          <w:ins w:id="1103" w:author="Minsu Jeon" w:date="2024-03-05T12:28:00Z"/>
          <w:rFonts w:cstheme="minorHAnsi"/>
          <w:color w:val="000000" w:themeColor="text1"/>
        </w:rPr>
      </w:pPr>
      <w:ins w:id="1104" w:author="Minsu Jeon" w:date="2024-03-05T12:28:00Z">
        <w:r w:rsidRPr="008E2ACA">
          <w:rPr>
            <w:rFonts w:cstheme="minorHAnsi"/>
            <w:color w:val="000000" w:themeColor="text1"/>
          </w:rPr>
          <w:t xml:space="preserve">MASS Launch and Recovery System: </w:t>
        </w:r>
      </w:ins>
    </w:p>
    <w:p w14:paraId="0B5CA06D" w14:textId="77777777" w:rsidR="004B31ED" w:rsidRPr="008E2ACA" w:rsidRDefault="004B31ED" w:rsidP="004B31ED">
      <w:pPr>
        <w:pStyle w:val="BodyText"/>
        <w:numPr>
          <w:ilvl w:val="0"/>
          <w:numId w:val="103"/>
        </w:numPr>
        <w:rPr>
          <w:ins w:id="1105" w:author="Minsu Jeon" w:date="2024-03-05T12:28:00Z"/>
          <w:rFonts w:cstheme="minorHAnsi"/>
          <w:color w:val="000000" w:themeColor="text1"/>
        </w:rPr>
      </w:pPr>
      <w:ins w:id="1106" w:author="Minsu Jeon" w:date="2024-03-05T12:28:00Z">
        <w:r w:rsidRPr="008E2ACA">
          <w:rPr>
            <w:rFonts w:cstheme="minorHAnsi"/>
            <w:color w:val="000000" w:themeColor="text1"/>
          </w:rPr>
          <w:t xml:space="preserve">Launch and recovery of the MASS may involve the operation of a davit, crane or similar device. During these events, the davit/crane operator will have control of the MASS for a period of time; </w:t>
        </w:r>
      </w:ins>
    </w:p>
    <w:p w14:paraId="7B8330B6" w14:textId="77777777" w:rsidR="004B31ED" w:rsidRPr="008E2ACA" w:rsidRDefault="004B31ED" w:rsidP="004B31ED">
      <w:pPr>
        <w:pStyle w:val="BodyText"/>
        <w:numPr>
          <w:ilvl w:val="0"/>
          <w:numId w:val="102"/>
        </w:numPr>
        <w:ind w:left="426" w:hanging="426"/>
        <w:rPr>
          <w:ins w:id="1107" w:author="Minsu Jeon" w:date="2024-03-05T12:28:00Z"/>
          <w:rFonts w:cstheme="minorHAnsi"/>
          <w:color w:val="000000" w:themeColor="text1"/>
        </w:rPr>
      </w:pPr>
      <w:ins w:id="1108" w:author="Minsu Jeon" w:date="2024-03-05T12:28:00Z">
        <w:r w:rsidRPr="008E2ACA">
          <w:rPr>
            <w:rFonts w:cstheme="minorHAnsi"/>
            <w:color w:val="000000" w:themeColor="text1"/>
          </w:rPr>
          <w:t xml:space="preserve">MASS start-up / shut down and transfer of control between the RCC operator and lifting device operator needs to be coordinated: </w:t>
        </w:r>
      </w:ins>
    </w:p>
    <w:p w14:paraId="72F0C261" w14:textId="77777777" w:rsidR="004B31ED" w:rsidRDefault="004B31ED" w:rsidP="004B31ED">
      <w:pPr>
        <w:pStyle w:val="BodyText"/>
        <w:numPr>
          <w:ilvl w:val="0"/>
          <w:numId w:val="103"/>
        </w:numPr>
        <w:rPr>
          <w:ins w:id="1109" w:author="Minsu Jeon" w:date="2024-03-06T14:31:00Z"/>
          <w:rFonts w:cstheme="minorHAnsi"/>
          <w:color w:val="000000" w:themeColor="text1"/>
        </w:rPr>
      </w:pPr>
      <w:ins w:id="1110" w:author="Minsu Jeon" w:date="2024-03-05T12:28:00Z">
        <w:r w:rsidRPr="008E2ACA">
          <w:rPr>
            <w:rFonts w:cstheme="minorHAnsi"/>
            <w:color w:val="000000" w:themeColor="text1"/>
          </w:rPr>
          <w:t xml:space="preserve">External support e.g. chases boats, port/harbour control, with the responsibility of controlling other vessels within the operational </w:t>
        </w:r>
        <w:proofErr w:type="spellStart"/>
        <w:r w:rsidRPr="008E2ACA">
          <w:rPr>
            <w:rFonts w:cstheme="minorHAnsi"/>
            <w:color w:val="000000" w:themeColor="text1"/>
          </w:rPr>
          <w:t>Waterspace</w:t>
        </w:r>
        <w:proofErr w:type="spellEnd"/>
        <w:r w:rsidRPr="008E2ACA">
          <w:rPr>
            <w:rFonts w:cstheme="minorHAnsi"/>
            <w:color w:val="000000" w:themeColor="text1"/>
          </w:rPr>
          <w:t xml:space="preserve">. </w:t>
        </w:r>
      </w:ins>
    </w:p>
    <w:p w14:paraId="2E902905" w14:textId="77777777" w:rsidR="00DA276C" w:rsidRPr="008E2ACA" w:rsidRDefault="00DA276C">
      <w:pPr>
        <w:pStyle w:val="BodyText"/>
        <w:ind w:left="720"/>
        <w:rPr>
          <w:ins w:id="1111" w:author="Minsu Jeon" w:date="2024-03-05T12:28:00Z"/>
          <w:rFonts w:cstheme="minorHAnsi"/>
          <w:color w:val="000000" w:themeColor="text1"/>
        </w:rPr>
        <w:pPrChange w:id="1112" w:author="Minsu Jeon" w:date="2024-03-06T14:31:00Z">
          <w:pPr>
            <w:pStyle w:val="BodyText"/>
            <w:numPr>
              <w:numId w:val="103"/>
            </w:numPr>
            <w:ind w:left="720" w:hanging="360"/>
          </w:pPr>
        </w:pPrChange>
      </w:pPr>
    </w:p>
    <w:p w14:paraId="195E04A4" w14:textId="77777777" w:rsidR="004B31ED" w:rsidRPr="008E2ACA" w:rsidRDefault="004B31ED" w:rsidP="004B31ED">
      <w:pPr>
        <w:pStyle w:val="Heading3"/>
        <w:keepNext w:val="0"/>
        <w:keepLines w:val="0"/>
        <w:numPr>
          <w:ilvl w:val="2"/>
          <w:numId w:val="11"/>
        </w:numPr>
        <w:ind w:left="993" w:hanging="993"/>
        <w:rPr>
          <w:ins w:id="1113" w:author="Minsu Jeon" w:date="2024-03-05T12:28:00Z"/>
        </w:rPr>
      </w:pPr>
      <w:bookmarkStart w:id="1114" w:name="_Toc98334488"/>
      <w:bookmarkStart w:id="1115" w:name="_Toc111186865"/>
      <w:ins w:id="1116" w:author="Minsu Jeon" w:date="2024-03-05T12:28:00Z">
        <w:r w:rsidRPr="008E2ACA">
          <w:t xml:space="preserve">Controlling Mass from an </w:t>
        </w:r>
        <w:commentRangeStart w:id="1117"/>
        <w:commentRangeStart w:id="1118"/>
        <w:commentRangeStart w:id="1119"/>
        <w:r w:rsidRPr="008E2ACA">
          <w:t>RCC</w:t>
        </w:r>
        <w:commentRangeEnd w:id="1117"/>
        <w:r>
          <w:rPr>
            <w:rStyle w:val="CommentReference"/>
            <w:rFonts w:asciiTheme="minorHAnsi" w:eastAsiaTheme="minorHAnsi" w:hAnsiTheme="minorHAnsi" w:cstheme="minorBidi"/>
            <w:b w:val="0"/>
            <w:bCs w:val="0"/>
            <w:smallCaps w:val="0"/>
            <w:color w:val="auto"/>
          </w:rPr>
          <w:commentReference w:id="1117"/>
        </w:r>
        <w:commentRangeEnd w:id="1118"/>
        <w:r>
          <w:rPr>
            <w:rStyle w:val="CommentReference"/>
            <w:rFonts w:asciiTheme="minorHAnsi" w:eastAsiaTheme="minorHAnsi" w:hAnsiTheme="minorHAnsi" w:cstheme="minorBidi"/>
            <w:b w:val="0"/>
            <w:bCs w:val="0"/>
            <w:smallCaps w:val="0"/>
            <w:color w:val="auto"/>
          </w:rPr>
          <w:commentReference w:id="1118"/>
        </w:r>
        <w:bookmarkEnd w:id="1114"/>
        <w:commentRangeEnd w:id="1119"/>
        <w:r>
          <w:rPr>
            <w:rStyle w:val="CommentReference"/>
            <w:rFonts w:asciiTheme="minorHAnsi" w:eastAsiaTheme="minorHAnsi" w:hAnsiTheme="minorHAnsi" w:cstheme="minorBidi"/>
            <w:b w:val="0"/>
            <w:bCs w:val="0"/>
            <w:smallCaps w:val="0"/>
            <w:color w:val="auto"/>
          </w:rPr>
          <w:commentReference w:id="1119"/>
        </w:r>
        <w:bookmarkEnd w:id="1115"/>
        <w:r w:rsidRPr="008E2ACA">
          <w:t xml:space="preserve"> </w:t>
        </w:r>
      </w:ins>
    </w:p>
    <w:p w14:paraId="46E4D5BA" w14:textId="77777777" w:rsidR="004B31ED" w:rsidRPr="008E2ACA" w:rsidRDefault="004B31ED" w:rsidP="004B31ED">
      <w:pPr>
        <w:pStyle w:val="BodyText"/>
        <w:rPr>
          <w:ins w:id="1120" w:author="Minsu Jeon" w:date="2024-03-05T12:28:00Z"/>
        </w:rPr>
      </w:pPr>
      <w:ins w:id="1121" w:author="Minsu Jeon" w:date="2024-03-05T12:28:00Z">
        <w:r w:rsidRPr="008E2ACA">
          <w:t xml:space="preserve">The RCC should enable the operator to effectively monitor the behaviour of the MASS at all times, with a sufficient level of data to assess and react to requests including the following examples: </w:t>
        </w:r>
      </w:ins>
    </w:p>
    <w:p w14:paraId="53E82BB8" w14:textId="77777777" w:rsidR="004B31ED" w:rsidRPr="00C5424B" w:rsidRDefault="004B31ED" w:rsidP="004B31ED">
      <w:pPr>
        <w:pStyle w:val="BodyText"/>
        <w:numPr>
          <w:ilvl w:val="0"/>
          <w:numId w:val="102"/>
        </w:numPr>
        <w:ind w:left="426" w:hanging="426"/>
        <w:rPr>
          <w:ins w:id="1122" w:author="Minsu Jeon" w:date="2024-03-05T12:28:00Z"/>
          <w:rFonts w:cstheme="minorHAnsi"/>
          <w:color w:val="000000" w:themeColor="text1"/>
        </w:rPr>
      </w:pPr>
      <w:ins w:id="1123" w:author="Minsu Jeon" w:date="2024-03-05T12:28:00Z">
        <w:r w:rsidRPr="00C5424B">
          <w:rPr>
            <w:rFonts w:cstheme="minorHAnsi"/>
            <w:color w:val="000000" w:themeColor="text1"/>
          </w:rPr>
          <w:t xml:space="preserve">Health Status of MASS, including warnings and alerts: </w:t>
        </w:r>
      </w:ins>
    </w:p>
    <w:p w14:paraId="0CE201F2" w14:textId="77777777" w:rsidR="004B31ED" w:rsidRPr="00C5424B" w:rsidRDefault="004B31ED" w:rsidP="004B31ED">
      <w:pPr>
        <w:pStyle w:val="BodyText"/>
        <w:numPr>
          <w:ilvl w:val="0"/>
          <w:numId w:val="103"/>
        </w:numPr>
        <w:rPr>
          <w:ins w:id="1124" w:author="Minsu Jeon" w:date="2024-03-05T12:28:00Z"/>
          <w:rFonts w:cstheme="minorHAnsi"/>
          <w:color w:val="000000" w:themeColor="text1"/>
        </w:rPr>
      </w:pPr>
      <w:ins w:id="1125" w:author="Minsu Jeon" w:date="2024-03-05T12:28:00Z">
        <w:r w:rsidRPr="00C5424B">
          <w:rPr>
            <w:rFonts w:cstheme="minorHAnsi"/>
            <w:color w:val="000000" w:themeColor="text1"/>
          </w:rPr>
          <w:t xml:space="preserve">Built in Test Equipment (BITE) data presented to RCC; </w:t>
        </w:r>
      </w:ins>
    </w:p>
    <w:p w14:paraId="55715B0F" w14:textId="77777777" w:rsidR="004B31ED" w:rsidRPr="00C5424B" w:rsidRDefault="004B31ED" w:rsidP="004B31ED">
      <w:pPr>
        <w:pStyle w:val="BodyText"/>
        <w:numPr>
          <w:ilvl w:val="0"/>
          <w:numId w:val="103"/>
        </w:numPr>
        <w:rPr>
          <w:ins w:id="1126" w:author="Minsu Jeon" w:date="2024-03-05T12:28:00Z"/>
          <w:rFonts w:cstheme="minorHAnsi"/>
          <w:color w:val="000000" w:themeColor="text1"/>
        </w:rPr>
      </w:pPr>
      <w:ins w:id="1127" w:author="Minsu Jeon" w:date="2024-03-05T12:28:00Z">
        <w:r w:rsidRPr="00C5424B">
          <w:rPr>
            <w:rFonts w:cstheme="minorHAnsi"/>
            <w:color w:val="000000" w:themeColor="text1"/>
          </w:rPr>
          <w:t xml:space="preserve">Battery status; </w:t>
        </w:r>
      </w:ins>
    </w:p>
    <w:p w14:paraId="78BF267D" w14:textId="77777777" w:rsidR="004B31ED" w:rsidRPr="00C5424B" w:rsidRDefault="004B31ED" w:rsidP="004B31ED">
      <w:pPr>
        <w:pStyle w:val="BodyText"/>
        <w:numPr>
          <w:ilvl w:val="0"/>
          <w:numId w:val="103"/>
        </w:numPr>
        <w:rPr>
          <w:ins w:id="1128" w:author="Minsu Jeon" w:date="2024-03-05T12:28:00Z"/>
          <w:rFonts w:cstheme="minorHAnsi"/>
          <w:color w:val="000000" w:themeColor="text1"/>
        </w:rPr>
      </w:pPr>
      <w:ins w:id="1129" w:author="Minsu Jeon" w:date="2024-03-05T12:28:00Z">
        <w:r w:rsidRPr="00C5424B">
          <w:rPr>
            <w:rFonts w:cstheme="minorHAnsi"/>
            <w:color w:val="000000" w:themeColor="text1"/>
          </w:rPr>
          <w:t xml:space="preserve">Fuel level; </w:t>
        </w:r>
      </w:ins>
    </w:p>
    <w:p w14:paraId="583473A8" w14:textId="77777777" w:rsidR="004B31ED" w:rsidRPr="00C5424B" w:rsidRDefault="004B31ED" w:rsidP="004B31ED">
      <w:pPr>
        <w:pStyle w:val="BodyText"/>
        <w:numPr>
          <w:ilvl w:val="0"/>
          <w:numId w:val="103"/>
        </w:numPr>
        <w:rPr>
          <w:ins w:id="1130" w:author="Minsu Jeon" w:date="2024-03-05T12:28:00Z"/>
          <w:rFonts w:cstheme="minorHAnsi"/>
          <w:color w:val="000000" w:themeColor="text1"/>
        </w:rPr>
      </w:pPr>
      <w:ins w:id="1131" w:author="Minsu Jeon" w:date="2024-03-05T12:28:00Z">
        <w:r w:rsidRPr="00C5424B">
          <w:rPr>
            <w:rFonts w:cstheme="minorHAnsi"/>
            <w:color w:val="000000" w:themeColor="text1"/>
          </w:rPr>
          <w:t xml:space="preserve">Engine or equipment condition and performance warnings; </w:t>
        </w:r>
      </w:ins>
    </w:p>
    <w:p w14:paraId="6F45E3BF" w14:textId="77777777" w:rsidR="004B31ED" w:rsidRPr="00C5424B" w:rsidRDefault="004B31ED" w:rsidP="004B31ED">
      <w:pPr>
        <w:pStyle w:val="BodyText"/>
        <w:numPr>
          <w:ilvl w:val="0"/>
          <w:numId w:val="103"/>
        </w:numPr>
        <w:rPr>
          <w:ins w:id="1132" w:author="Minsu Jeon" w:date="2024-03-05T12:28:00Z"/>
          <w:rFonts w:cstheme="minorHAnsi"/>
          <w:color w:val="000000" w:themeColor="text1"/>
        </w:rPr>
      </w:pPr>
      <w:ins w:id="1133" w:author="Minsu Jeon" w:date="2024-03-05T12:28:00Z">
        <w:r w:rsidRPr="00C5424B">
          <w:rPr>
            <w:rFonts w:cstheme="minorHAnsi"/>
            <w:color w:val="000000" w:themeColor="text1"/>
          </w:rPr>
          <w:t xml:space="preserve">Fire on-board. </w:t>
        </w:r>
      </w:ins>
    </w:p>
    <w:p w14:paraId="673F0FEB" w14:textId="77777777" w:rsidR="004B31ED" w:rsidRPr="00C5424B" w:rsidRDefault="004B31ED" w:rsidP="004B31ED">
      <w:pPr>
        <w:pStyle w:val="BodyText"/>
        <w:numPr>
          <w:ilvl w:val="0"/>
          <w:numId w:val="102"/>
        </w:numPr>
        <w:ind w:left="426" w:hanging="426"/>
        <w:rPr>
          <w:ins w:id="1134" w:author="Minsu Jeon" w:date="2024-03-05T12:28:00Z"/>
          <w:rFonts w:cstheme="minorHAnsi"/>
          <w:color w:val="000000" w:themeColor="text1"/>
        </w:rPr>
      </w:pPr>
      <w:ins w:id="1135" w:author="Minsu Jeon" w:date="2024-03-05T12:28:00Z">
        <w:r w:rsidRPr="00C5424B">
          <w:rPr>
            <w:rFonts w:cstheme="minorHAnsi"/>
            <w:color w:val="000000" w:themeColor="text1"/>
          </w:rPr>
          <w:t xml:space="preserve">MASS navigational data: </w:t>
        </w:r>
      </w:ins>
    </w:p>
    <w:p w14:paraId="79529C2F" w14:textId="77777777" w:rsidR="004B31ED" w:rsidRPr="00C5424B" w:rsidRDefault="004B31ED" w:rsidP="004B31ED">
      <w:pPr>
        <w:pStyle w:val="BodyText"/>
        <w:numPr>
          <w:ilvl w:val="0"/>
          <w:numId w:val="103"/>
        </w:numPr>
        <w:rPr>
          <w:ins w:id="1136" w:author="Minsu Jeon" w:date="2024-03-05T12:28:00Z"/>
          <w:rFonts w:cstheme="minorHAnsi"/>
          <w:color w:val="000000" w:themeColor="text1"/>
        </w:rPr>
      </w:pPr>
      <w:ins w:id="1137" w:author="Minsu Jeon" w:date="2024-03-05T12:28:00Z">
        <w:r w:rsidRPr="00C5424B">
          <w:rPr>
            <w:rFonts w:cstheme="minorHAnsi"/>
            <w:color w:val="000000" w:themeColor="text1"/>
          </w:rPr>
          <w:t xml:space="preserve">Actual position, </w:t>
        </w:r>
        <w:r>
          <w:rPr>
            <w:rFonts w:cstheme="minorHAnsi"/>
            <w:color w:val="000000" w:themeColor="text1"/>
          </w:rPr>
          <w:t xml:space="preserve">True </w:t>
        </w:r>
        <w:r w:rsidRPr="00C5424B">
          <w:rPr>
            <w:rFonts w:cstheme="minorHAnsi"/>
            <w:color w:val="000000" w:themeColor="text1"/>
          </w:rPr>
          <w:t xml:space="preserve">Heading, </w:t>
        </w:r>
        <w:proofErr w:type="spellStart"/>
        <w:r w:rsidRPr="00C5424B">
          <w:rPr>
            <w:rFonts w:cstheme="minorHAnsi"/>
            <w:color w:val="000000" w:themeColor="text1"/>
          </w:rPr>
          <w:t>CoG</w:t>
        </w:r>
        <w:proofErr w:type="spellEnd"/>
        <w:r w:rsidRPr="00C5424B">
          <w:rPr>
            <w:rFonts w:cstheme="minorHAnsi"/>
            <w:color w:val="000000" w:themeColor="text1"/>
          </w:rPr>
          <w:t xml:space="preserve">, </w:t>
        </w:r>
        <w:r w:rsidRPr="00CE0282">
          <w:rPr>
            <w:rFonts w:cstheme="minorHAnsi"/>
            <w:color w:val="000000" w:themeColor="text1"/>
          </w:rPr>
          <w:t xml:space="preserve">Speed Over ground </w:t>
        </w:r>
        <w:r w:rsidRPr="001B30B2">
          <w:rPr>
            <w:rFonts w:cstheme="minorHAnsi"/>
            <w:color w:val="000000" w:themeColor="text1"/>
          </w:rPr>
          <w:t>(</w:t>
        </w:r>
        <w:proofErr w:type="spellStart"/>
        <w:r w:rsidRPr="001B30B2">
          <w:rPr>
            <w:rFonts w:cstheme="minorHAnsi"/>
            <w:color w:val="000000" w:themeColor="text1"/>
          </w:rPr>
          <w:t>SoG</w:t>
        </w:r>
        <w:proofErr w:type="spellEnd"/>
        <w:r w:rsidRPr="001B30B2">
          <w:rPr>
            <w:rFonts w:cstheme="minorHAnsi"/>
            <w:color w:val="000000" w:themeColor="text1"/>
          </w:rPr>
          <w:t>)</w:t>
        </w:r>
        <w:r w:rsidRPr="00CE0282">
          <w:rPr>
            <w:rFonts w:cstheme="minorHAnsi"/>
            <w:color w:val="000000" w:themeColor="text1"/>
          </w:rPr>
          <w:t>;</w:t>
        </w:r>
        <w:r w:rsidRPr="00C5424B">
          <w:rPr>
            <w:rFonts w:cstheme="minorHAnsi"/>
            <w:color w:val="000000" w:themeColor="text1"/>
          </w:rPr>
          <w:t xml:space="preserve"> </w:t>
        </w:r>
      </w:ins>
    </w:p>
    <w:p w14:paraId="713EB3E7" w14:textId="77777777" w:rsidR="004B31ED" w:rsidRPr="00C5424B" w:rsidRDefault="004B31ED" w:rsidP="004B31ED">
      <w:pPr>
        <w:pStyle w:val="BodyText"/>
        <w:numPr>
          <w:ilvl w:val="0"/>
          <w:numId w:val="103"/>
        </w:numPr>
        <w:rPr>
          <w:ins w:id="1138" w:author="Minsu Jeon" w:date="2024-03-05T12:28:00Z"/>
          <w:rFonts w:cstheme="minorHAnsi"/>
          <w:color w:val="000000" w:themeColor="text1"/>
        </w:rPr>
      </w:pPr>
      <w:ins w:id="1139" w:author="Minsu Jeon" w:date="2024-03-05T12:28:00Z">
        <w:r w:rsidRPr="00C5424B">
          <w:rPr>
            <w:rFonts w:cstheme="minorHAnsi"/>
            <w:color w:val="000000" w:themeColor="text1"/>
          </w:rPr>
          <w:t xml:space="preserve">Planned course. </w:t>
        </w:r>
      </w:ins>
    </w:p>
    <w:p w14:paraId="0D889670" w14:textId="77777777" w:rsidR="004B31ED" w:rsidRPr="00C5424B" w:rsidRDefault="004B31ED" w:rsidP="004B31ED">
      <w:pPr>
        <w:pStyle w:val="BodyText"/>
        <w:numPr>
          <w:ilvl w:val="0"/>
          <w:numId w:val="102"/>
        </w:numPr>
        <w:ind w:left="426" w:hanging="426"/>
        <w:rPr>
          <w:ins w:id="1140" w:author="Minsu Jeon" w:date="2024-03-05T12:28:00Z"/>
          <w:rFonts w:cstheme="minorHAnsi"/>
          <w:color w:val="000000" w:themeColor="text1"/>
        </w:rPr>
      </w:pPr>
      <w:ins w:id="1141" w:author="Minsu Jeon" w:date="2024-03-05T12:28:00Z">
        <w:r w:rsidRPr="00C5424B">
          <w:rPr>
            <w:rFonts w:cstheme="minorHAnsi"/>
            <w:color w:val="000000" w:themeColor="text1"/>
          </w:rPr>
          <w:t xml:space="preserve">MASS requests: </w:t>
        </w:r>
      </w:ins>
    </w:p>
    <w:p w14:paraId="4C00015B" w14:textId="77777777" w:rsidR="004B31ED" w:rsidRPr="00C5424B" w:rsidRDefault="004B31ED" w:rsidP="004B31ED">
      <w:pPr>
        <w:pStyle w:val="BodyText"/>
        <w:numPr>
          <w:ilvl w:val="0"/>
          <w:numId w:val="103"/>
        </w:numPr>
        <w:rPr>
          <w:ins w:id="1142" w:author="Minsu Jeon" w:date="2024-03-05T12:28:00Z"/>
          <w:rFonts w:cstheme="minorHAnsi"/>
          <w:color w:val="000000" w:themeColor="text1"/>
        </w:rPr>
      </w:pPr>
      <w:ins w:id="1143" w:author="Minsu Jeon" w:date="2024-03-05T12:28:00Z">
        <w:r w:rsidRPr="00C5424B">
          <w:rPr>
            <w:rFonts w:cstheme="minorHAnsi"/>
            <w:color w:val="000000" w:themeColor="text1"/>
          </w:rPr>
          <w:t xml:space="preserve">Request to perform some form of action that requires RCC authorisation. </w:t>
        </w:r>
      </w:ins>
    </w:p>
    <w:p w14:paraId="3740E284" w14:textId="77777777" w:rsidR="004B31ED" w:rsidRPr="00C5424B" w:rsidRDefault="004B31ED" w:rsidP="004B31ED">
      <w:pPr>
        <w:pStyle w:val="BodyText"/>
        <w:numPr>
          <w:ilvl w:val="0"/>
          <w:numId w:val="102"/>
        </w:numPr>
        <w:ind w:left="426" w:hanging="426"/>
        <w:rPr>
          <w:ins w:id="1144" w:author="Minsu Jeon" w:date="2024-03-05T12:28:00Z"/>
          <w:rFonts w:ascii="EGPINL+Arial" w:hAnsi="EGPINL+Arial" w:cs="EGPINL+Arial"/>
          <w:color w:val="00306C"/>
          <w:szCs w:val="18"/>
        </w:rPr>
      </w:pPr>
      <w:ins w:id="1145" w:author="Minsu Jeon" w:date="2024-03-05T12:28:00Z">
        <w:r w:rsidRPr="00C5424B">
          <w:rPr>
            <w:rFonts w:cstheme="minorHAnsi"/>
            <w:color w:val="000000" w:themeColor="text1"/>
          </w:rPr>
          <w:t>Situational Awareness data within vicinity of MASS; For example:</w:t>
        </w:r>
        <w:r w:rsidRPr="00C5424B">
          <w:rPr>
            <w:rFonts w:ascii="EGPINL+Arial" w:hAnsi="EGPINL+Arial" w:cs="EGPINL+Arial"/>
            <w:color w:val="00306C"/>
            <w:szCs w:val="18"/>
          </w:rPr>
          <w:t xml:space="preserve"> </w:t>
        </w:r>
      </w:ins>
    </w:p>
    <w:p w14:paraId="4F3EAF5A" w14:textId="77777777" w:rsidR="004B31ED" w:rsidRPr="00C5424B" w:rsidRDefault="004B31ED" w:rsidP="004B31ED">
      <w:pPr>
        <w:pStyle w:val="BodyText"/>
        <w:numPr>
          <w:ilvl w:val="0"/>
          <w:numId w:val="103"/>
        </w:numPr>
        <w:rPr>
          <w:ins w:id="1146" w:author="Minsu Jeon" w:date="2024-03-05T12:28:00Z"/>
          <w:rFonts w:cstheme="minorHAnsi"/>
          <w:color w:val="000000" w:themeColor="text1"/>
        </w:rPr>
      </w:pPr>
      <w:ins w:id="1147" w:author="Minsu Jeon" w:date="2024-03-05T12:28:00Z">
        <w:r w:rsidRPr="00C5424B">
          <w:rPr>
            <w:rFonts w:cstheme="minorHAnsi"/>
            <w:color w:val="000000" w:themeColor="text1"/>
          </w:rPr>
          <w:t xml:space="preserve">Target/obstacle Track Data; </w:t>
        </w:r>
      </w:ins>
    </w:p>
    <w:p w14:paraId="32DA01E3" w14:textId="77777777" w:rsidR="004B31ED" w:rsidRPr="00C5424B" w:rsidRDefault="004B31ED" w:rsidP="004B31ED">
      <w:pPr>
        <w:pStyle w:val="BodyText"/>
        <w:numPr>
          <w:ilvl w:val="0"/>
          <w:numId w:val="103"/>
        </w:numPr>
        <w:rPr>
          <w:ins w:id="1148" w:author="Minsu Jeon" w:date="2024-03-05T12:28:00Z"/>
          <w:rFonts w:cstheme="minorHAnsi"/>
          <w:color w:val="000000" w:themeColor="text1"/>
        </w:rPr>
      </w:pPr>
      <w:ins w:id="1149" w:author="Minsu Jeon" w:date="2024-03-05T12:28:00Z">
        <w:r w:rsidRPr="00C5424B">
          <w:rPr>
            <w:rFonts w:cstheme="minorHAnsi"/>
            <w:color w:val="000000" w:themeColor="text1"/>
          </w:rPr>
          <w:t xml:space="preserve">Camera data; </w:t>
        </w:r>
      </w:ins>
    </w:p>
    <w:p w14:paraId="70873468" w14:textId="77777777" w:rsidR="004B31ED" w:rsidRPr="00C5424B" w:rsidRDefault="004B31ED" w:rsidP="004B31ED">
      <w:pPr>
        <w:pStyle w:val="BodyText"/>
        <w:numPr>
          <w:ilvl w:val="0"/>
          <w:numId w:val="103"/>
        </w:numPr>
        <w:rPr>
          <w:ins w:id="1150" w:author="Minsu Jeon" w:date="2024-03-05T12:28:00Z"/>
          <w:rFonts w:cstheme="minorHAnsi"/>
          <w:color w:val="000000" w:themeColor="text1"/>
        </w:rPr>
      </w:pPr>
      <w:ins w:id="1151" w:author="Minsu Jeon" w:date="2024-03-05T12:28:00Z">
        <w:r w:rsidRPr="00C5424B">
          <w:rPr>
            <w:rFonts w:cstheme="minorHAnsi"/>
            <w:color w:val="000000" w:themeColor="text1"/>
          </w:rPr>
          <w:t xml:space="preserve">Radar data; </w:t>
        </w:r>
      </w:ins>
    </w:p>
    <w:p w14:paraId="0DF27CE9" w14:textId="77777777" w:rsidR="004B31ED" w:rsidRPr="00C5424B" w:rsidRDefault="004B31ED" w:rsidP="004B31ED">
      <w:pPr>
        <w:pStyle w:val="BodyText"/>
        <w:numPr>
          <w:ilvl w:val="0"/>
          <w:numId w:val="103"/>
        </w:numPr>
        <w:rPr>
          <w:ins w:id="1152" w:author="Minsu Jeon" w:date="2024-03-05T12:28:00Z"/>
          <w:rFonts w:cstheme="minorHAnsi"/>
          <w:color w:val="000000" w:themeColor="text1"/>
        </w:rPr>
      </w:pPr>
      <w:ins w:id="1153" w:author="Minsu Jeon" w:date="2024-03-05T12:28:00Z">
        <w:r w:rsidRPr="00C5424B">
          <w:rPr>
            <w:rFonts w:cstheme="minorHAnsi"/>
            <w:color w:val="000000" w:themeColor="text1"/>
          </w:rPr>
          <w:t xml:space="preserve">In water sensor data (e.g. obstacle avoidance sonar); </w:t>
        </w:r>
      </w:ins>
    </w:p>
    <w:p w14:paraId="2AAEA554" w14:textId="77777777" w:rsidR="004B31ED" w:rsidRPr="00C5424B" w:rsidRDefault="004B31ED" w:rsidP="004B31ED">
      <w:pPr>
        <w:pStyle w:val="BodyText"/>
        <w:numPr>
          <w:ilvl w:val="0"/>
          <w:numId w:val="103"/>
        </w:numPr>
        <w:rPr>
          <w:ins w:id="1154" w:author="Minsu Jeon" w:date="2024-03-05T12:28:00Z"/>
          <w:rFonts w:cstheme="minorHAnsi"/>
          <w:color w:val="000000" w:themeColor="text1"/>
        </w:rPr>
      </w:pPr>
      <w:ins w:id="1155" w:author="Minsu Jeon" w:date="2024-03-05T12:28:00Z">
        <w:r w:rsidRPr="00C5424B">
          <w:rPr>
            <w:rFonts w:cstheme="minorHAnsi"/>
            <w:color w:val="000000" w:themeColor="text1"/>
          </w:rPr>
          <w:t xml:space="preserve">Sound data (e.g. warnings from other vessels). </w:t>
        </w:r>
      </w:ins>
    </w:p>
    <w:p w14:paraId="09094137" w14:textId="77777777" w:rsidR="004B31ED" w:rsidRPr="00C5424B" w:rsidRDefault="004B31ED" w:rsidP="004B31ED">
      <w:pPr>
        <w:pStyle w:val="BodyText"/>
        <w:numPr>
          <w:ilvl w:val="0"/>
          <w:numId w:val="102"/>
        </w:numPr>
        <w:ind w:left="426" w:hanging="426"/>
        <w:rPr>
          <w:ins w:id="1156" w:author="Minsu Jeon" w:date="2024-03-05T12:28:00Z"/>
          <w:rFonts w:cstheme="minorHAnsi"/>
          <w:color w:val="000000" w:themeColor="text1"/>
        </w:rPr>
      </w:pPr>
      <w:ins w:id="1157" w:author="Minsu Jeon" w:date="2024-03-05T12:28:00Z">
        <w:r w:rsidRPr="00C5424B">
          <w:rPr>
            <w:rFonts w:cstheme="minorHAnsi"/>
            <w:color w:val="000000" w:themeColor="text1"/>
          </w:rPr>
          <w:t xml:space="preserve">Collision Avoidance: </w:t>
        </w:r>
      </w:ins>
    </w:p>
    <w:p w14:paraId="43178936" w14:textId="77777777" w:rsidR="004B31ED" w:rsidRPr="00C5424B" w:rsidRDefault="004B31ED" w:rsidP="004B31ED">
      <w:pPr>
        <w:pStyle w:val="BodyText"/>
        <w:numPr>
          <w:ilvl w:val="0"/>
          <w:numId w:val="103"/>
        </w:numPr>
        <w:rPr>
          <w:ins w:id="1158" w:author="Minsu Jeon" w:date="2024-03-05T12:28:00Z"/>
          <w:rFonts w:cstheme="minorHAnsi"/>
          <w:color w:val="000000" w:themeColor="text1"/>
        </w:rPr>
      </w:pPr>
      <w:ins w:id="1159" w:author="Minsu Jeon" w:date="2024-03-05T12:28:00Z">
        <w:r w:rsidRPr="00C5424B">
          <w:rPr>
            <w:rFonts w:cstheme="minorHAnsi"/>
            <w:color w:val="000000" w:themeColor="text1"/>
          </w:rPr>
          <w:t xml:space="preserve">Warnings of potential obstacles. </w:t>
        </w:r>
      </w:ins>
    </w:p>
    <w:p w14:paraId="78F7B93A" w14:textId="77777777" w:rsidR="004B31ED" w:rsidRPr="00C5424B" w:rsidRDefault="004B31ED" w:rsidP="004B31ED">
      <w:pPr>
        <w:pStyle w:val="BodyText"/>
        <w:numPr>
          <w:ilvl w:val="0"/>
          <w:numId w:val="103"/>
        </w:numPr>
        <w:rPr>
          <w:ins w:id="1160" w:author="Minsu Jeon" w:date="2024-03-05T12:28:00Z"/>
          <w:rFonts w:cstheme="minorHAnsi"/>
          <w:color w:val="000000" w:themeColor="text1"/>
        </w:rPr>
      </w:pPr>
      <w:ins w:id="1161" w:author="Minsu Jeon" w:date="2024-03-05T12:28:00Z">
        <w:r w:rsidRPr="00C5424B">
          <w:rPr>
            <w:rFonts w:cstheme="minorHAnsi"/>
            <w:color w:val="000000" w:themeColor="text1"/>
          </w:rPr>
          <w:t xml:space="preserve">MASS intended action (autonomy level dependent) </w:t>
        </w:r>
      </w:ins>
    </w:p>
    <w:p w14:paraId="5289D364" w14:textId="77777777" w:rsidR="004B31ED" w:rsidRPr="00C5424B" w:rsidRDefault="004B31ED" w:rsidP="004B31ED">
      <w:pPr>
        <w:pStyle w:val="BodyText"/>
        <w:numPr>
          <w:ilvl w:val="0"/>
          <w:numId w:val="102"/>
        </w:numPr>
        <w:ind w:left="426" w:hanging="426"/>
        <w:rPr>
          <w:ins w:id="1162" w:author="Minsu Jeon" w:date="2024-03-05T12:28:00Z"/>
          <w:rFonts w:cstheme="minorHAnsi"/>
          <w:color w:val="000000" w:themeColor="text1"/>
        </w:rPr>
      </w:pPr>
      <w:ins w:id="1163" w:author="Minsu Jeon" w:date="2024-03-05T12:28:00Z">
        <w:r w:rsidRPr="00C5424B">
          <w:rPr>
            <w:rFonts w:cstheme="minorHAnsi"/>
            <w:color w:val="000000" w:themeColor="text1"/>
          </w:rPr>
          <w:t xml:space="preserve">Attack or interference with the MASS or its subsystems. </w:t>
        </w:r>
      </w:ins>
    </w:p>
    <w:p w14:paraId="0C7F7DC5" w14:textId="77777777" w:rsidR="004B31ED" w:rsidRPr="008E2ACA" w:rsidRDefault="004B31ED" w:rsidP="004B31ED">
      <w:pPr>
        <w:pStyle w:val="BodyText"/>
        <w:numPr>
          <w:ilvl w:val="0"/>
          <w:numId w:val="102"/>
        </w:numPr>
        <w:ind w:left="426" w:hanging="426"/>
        <w:rPr>
          <w:ins w:id="1164" w:author="Minsu Jeon" w:date="2024-03-05T12:28:00Z"/>
          <w:rFonts w:cstheme="minorHAnsi"/>
          <w:color w:val="000000" w:themeColor="text1"/>
        </w:rPr>
      </w:pPr>
      <w:ins w:id="1165" w:author="Minsu Jeon" w:date="2024-03-05T12:28:00Z">
        <w:r w:rsidRPr="008E2ACA">
          <w:rPr>
            <w:rFonts w:cstheme="minorHAnsi"/>
            <w:color w:val="000000" w:themeColor="text1"/>
          </w:rPr>
          <w:t>Chart overlays, including land mass, shipping lanes, charted obstacles, seabed topography (if required).</w:t>
        </w:r>
      </w:ins>
    </w:p>
    <w:p w14:paraId="1208AB43" w14:textId="77777777" w:rsidR="004B31ED" w:rsidRPr="008E2ACA" w:rsidRDefault="004B31ED" w:rsidP="004B31ED">
      <w:pPr>
        <w:pStyle w:val="BodyText"/>
        <w:rPr>
          <w:ins w:id="1166" w:author="Minsu Jeon" w:date="2024-03-05T12:28:00Z"/>
        </w:rPr>
      </w:pPr>
      <w:ins w:id="1167" w:author="Minsu Jeon" w:date="2024-03-05T12:28:00Z">
        <w:r w:rsidRPr="008E2ACA">
          <w:lastRenderedPageBreak/>
          <w:t xml:space="preserve">When designing the RCC, the type and quality of data presented at the RCC should be assessed to ensure that a sufficient level of safety and incident management is provided. This will depend on several factors; for example: </w:t>
        </w:r>
      </w:ins>
    </w:p>
    <w:p w14:paraId="719EE1C2" w14:textId="77777777" w:rsidR="004B31ED" w:rsidRPr="00C5424B" w:rsidRDefault="004B31ED" w:rsidP="004B31ED">
      <w:pPr>
        <w:pStyle w:val="BodyText"/>
        <w:numPr>
          <w:ilvl w:val="0"/>
          <w:numId w:val="102"/>
        </w:numPr>
        <w:ind w:left="426" w:hanging="426"/>
        <w:rPr>
          <w:ins w:id="1168" w:author="Minsu Jeon" w:date="2024-03-05T12:28:00Z"/>
          <w:rFonts w:cstheme="minorHAnsi"/>
          <w:color w:val="000000" w:themeColor="text1"/>
        </w:rPr>
      </w:pPr>
      <w:ins w:id="1169" w:author="Minsu Jeon" w:date="2024-03-05T12:28:00Z">
        <w:r w:rsidRPr="00C5424B">
          <w:rPr>
            <w:rFonts w:cstheme="minorHAnsi"/>
            <w:color w:val="000000" w:themeColor="text1"/>
          </w:rPr>
          <w:t xml:space="preserve">Type of MASS: </w:t>
        </w:r>
      </w:ins>
    </w:p>
    <w:p w14:paraId="7747C70F" w14:textId="77777777" w:rsidR="004B31ED" w:rsidRPr="00C5424B" w:rsidRDefault="004B31ED" w:rsidP="004B31ED">
      <w:pPr>
        <w:pStyle w:val="BodyText"/>
        <w:numPr>
          <w:ilvl w:val="0"/>
          <w:numId w:val="103"/>
        </w:numPr>
        <w:rPr>
          <w:ins w:id="1170" w:author="Minsu Jeon" w:date="2024-03-05T12:28:00Z"/>
          <w:rFonts w:cstheme="minorHAnsi"/>
          <w:color w:val="000000" w:themeColor="text1"/>
        </w:rPr>
      </w:pPr>
      <w:ins w:id="1171" w:author="Minsu Jeon" w:date="2024-03-05T12:28:00Z">
        <w:r w:rsidRPr="00C5424B">
          <w:rPr>
            <w:rFonts w:cstheme="minorHAnsi"/>
            <w:color w:val="000000" w:themeColor="text1"/>
          </w:rPr>
          <w:t xml:space="preserve">Small MASS will be limited in their ability to support situational awareness and collision avoidance sensors. </w:t>
        </w:r>
      </w:ins>
    </w:p>
    <w:p w14:paraId="17AC86C2" w14:textId="77777777" w:rsidR="004B31ED" w:rsidRPr="00C5424B" w:rsidRDefault="004B31ED" w:rsidP="004B31ED">
      <w:pPr>
        <w:pStyle w:val="BodyText"/>
        <w:numPr>
          <w:ilvl w:val="0"/>
          <w:numId w:val="102"/>
        </w:numPr>
        <w:ind w:left="426" w:hanging="426"/>
        <w:rPr>
          <w:ins w:id="1172" w:author="Minsu Jeon" w:date="2024-03-05T12:28:00Z"/>
          <w:rFonts w:cstheme="minorHAnsi"/>
          <w:color w:val="000000" w:themeColor="text1"/>
        </w:rPr>
      </w:pPr>
      <w:ins w:id="1173" w:author="Minsu Jeon" w:date="2024-03-05T12:28:00Z">
        <w:r w:rsidRPr="00C5424B">
          <w:rPr>
            <w:rFonts w:cstheme="minorHAnsi"/>
            <w:color w:val="000000" w:themeColor="text1"/>
          </w:rPr>
          <w:t xml:space="preserve">Operation: </w:t>
        </w:r>
      </w:ins>
    </w:p>
    <w:p w14:paraId="50BA8124" w14:textId="77777777" w:rsidR="004B31ED" w:rsidRPr="00C5424B" w:rsidRDefault="004B31ED" w:rsidP="004B31ED">
      <w:pPr>
        <w:pStyle w:val="BodyText"/>
        <w:numPr>
          <w:ilvl w:val="0"/>
          <w:numId w:val="103"/>
        </w:numPr>
        <w:rPr>
          <w:ins w:id="1174" w:author="Minsu Jeon" w:date="2024-03-05T12:28:00Z"/>
          <w:rFonts w:cstheme="minorHAnsi"/>
          <w:color w:val="000000" w:themeColor="text1"/>
        </w:rPr>
      </w:pPr>
      <w:ins w:id="1175" w:author="Minsu Jeon" w:date="2024-03-05T12:28:00Z">
        <w:r w:rsidRPr="00C5424B">
          <w:rPr>
            <w:rFonts w:cstheme="minorHAnsi"/>
            <w:color w:val="000000" w:themeColor="text1"/>
          </w:rPr>
          <w:t xml:space="preserve">What other measures are available, if any, to provide situational awareness and communication with other vessels? </w:t>
        </w:r>
      </w:ins>
    </w:p>
    <w:p w14:paraId="1DF9128E" w14:textId="77777777" w:rsidR="004B31ED" w:rsidRPr="00C5424B" w:rsidRDefault="004B31ED" w:rsidP="004B31ED">
      <w:pPr>
        <w:pStyle w:val="BodyText"/>
        <w:numPr>
          <w:ilvl w:val="0"/>
          <w:numId w:val="103"/>
        </w:numPr>
        <w:rPr>
          <w:ins w:id="1176" w:author="Minsu Jeon" w:date="2024-03-05T12:28:00Z"/>
          <w:rFonts w:cstheme="minorHAnsi"/>
          <w:color w:val="000000" w:themeColor="text1"/>
        </w:rPr>
      </w:pPr>
      <w:ins w:id="1177" w:author="Minsu Jeon" w:date="2024-03-05T12:28:00Z">
        <w:r w:rsidRPr="00C5424B">
          <w:rPr>
            <w:rFonts w:cstheme="minorHAnsi"/>
            <w:color w:val="000000" w:themeColor="text1"/>
          </w:rPr>
          <w:t xml:space="preserve">Where is the MASS operating, e.g. confined waters with high density traffic or blue waters? </w:t>
        </w:r>
      </w:ins>
    </w:p>
    <w:p w14:paraId="77498835" w14:textId="77777777" w:rsidR="004B31ED" w:rsidRPr="00C5424B" w:rsidRDefault="004B31ED" w:rsidP="004B31ED">
      <w:pPr>
        <w:pStyle w:val="BodyText"/>
        <w:numPr>
          <w:ilvl w:val="0"/>
          <w:numId w:val="102"/>
        </w:numPr>
        <w:ind w:left="426" w:hanging="426"/>
        <w:rPr>
          <w:ins w:id="1178" w:author="Minsu Jeon" w:date="2024-03-05T12:28:00Z"/>
          <w:rFonts w:cstheme="minorHAnsi"/>
          <w:color w:val="000000" w:themeColor="text1"/>
        </w:rPr>
      </w:pPr>
      <w:ins w:id="1179" w:author="Minsu Jeon" w:date="2024-03-05T12:28:00Z">
        <w:r w:rsidRPr="00C5424B">
          <w:rPr>
            <w:rFonts w:cstheme="minorHAnsi"/>
            <w:color w:val="000000" w:themeColor="text1"/>
          </w:rPr>
          <w:t>L</w:t>
        </w:r>
        <w:r w:rsidRPr="008E2ACA">
          <w:rPr>
            <w:rFonts w:cstheme="minorHAnsi"/>
            <w:color w:val="000000" w:themeColor="text1"/>
          </w:rPr>
          <w:t>oC</w:t>
        </w:r>
        <w:r w:rsidRPr="00C5424B">
          <w:rPr>
            <w:rFonts w:cstheme="minorHAnsi"/>
            <w:color w:val="000000" w:themeColor="text1"/>
          </w:rPr>
          <w:t xml:space="preserve"> available: </w:t>
        </w:r>
      </w:ins>
    </w:p>
    <w:p w14:paraId="5AFB430D" w14:textId="77777777" w:rsidR="004B31ED" w:rsidRPr="00C5424B" w:rsidRDefault="004B31ED" w:rsidP="004B31ED">
      <w:pPr>
        <w:pStyle w:val="BodyText"/>
        <w:numPr>
          <w:ilvl w:val="0"/>
          <w:numId w:val="103"/>
        </w:numPr>
        <w:rPr>
          <w:ins w:id="1180" w:author="Minsu Jeon" w:date="2024-03-05T12:28:00Z"/>
          <w:rFonts w:cstheme="minorHAnsi"/>
          <w:color w:val="000000" w:themeColor="text1"/>
        </w:rPr>
      </w:pPr>
      <w:ins w:id="1181" w:author="Minsu Jeon" w:date="2024-03-05T12:28:00Z">
        <w:r w:rsidRPr="00C5424B">
          <w:rPr>
            <w:rFonts w:cstheme="minorHAnsi"/>
            <w:color w:val="000000" w:themeColor="text1"/>
          </w:rPr>
          <w:t xml:space="preserve">Data latency and ageing; </w:t>
        </w:r>
      </w:ins>
    </w:p>
    <w:p w14:paraId="744835D7" w14:textId="77777777" w:rsidR="004B31ED" w:rsidRPr="00C5424B" w:rsidRDefault="004B31ED" w:rsidP="004B31ED">
      <w:pPr>
        <w:pStyle w:val="BodyText"/>
        <w:numPr>
          <w:ilvl w:val="0"/>
          <w:numId w:val="103"/>
        </w:numPr>
        <w:rPr>
          <w:ins w:id="1182" w:author="Minsu Jeon" w:date="2024-03-05T12:28:00Z"/>
          <w:rFonts w:cstheme="minorHAnsi"/>
          <w:color w:val="000000" w:themeColor="text1"/>
        </w:rPr>
      </w:pPr>
      <w:ins w:id="1183" w:author="Minsu Jeon" w:date="2024-03-05T12:28:00Z">
        <w:r w:rsidRPr="00C5424B">
          <w:rPr>
            <w:rFonts w:cstheme="minorHAnsi"/>
            <w:color w:val="000000" w:themeColor="text1"/>
          </w:rPr>
          <w:t xml:space="preserve">Reliability of Communications Link; </w:t>
        </w:r>
      </w:ins>
    </w:p>
    <w:p w14:paraId="11467D6F" w14:textId="77777777" w:rsidR="004B31ED" w:rsidRDefault="004B31ED" w:rsidP="004B31ED">
      <w:pPr>
        <w:pStyle w:val="BodyText"/>
        <w:numPr>
          <w:ilvl w:val="0"/>
          <w:numId w:val="103"/>
        </w:numPr>
        <w:rPr>
          <w:ins w:id="1184" w:author="Minsu Jeon" w:date="2024-03-05T12:28:00Z"/>
          <w:rFonts w:cstheme="minorHAnsi"/>
          <w:color w:val="000000" w:themeColor="text1"/>
        </w:rPr>
      </w:pPr>
      <w:ins w:id="1185" w:author="Minsu Jeon" w:date="2024-03-05T12:28:00Z">
        <w:r w:rsidRPr="00C5424B">
          <w:rPr>
            <w:rFonts w:cstheme="minorHAnsi"/>
            <w:color w:val="000000" w:themeColor="text1"/>
          </w:rPr>
          <w:t xml:space="preserve">Weather; </w:t>
        </w:r>
      </w:ins>
    </w:p>
    <w:p w14:paraId="5846B668" w14:textId="77777777" w:rsidR="004B31ED" w:rsidRDefault="004B31ED" w:rsidP="004B31ED">
      <w:pPr>
        <w:pStyle w:val="BodyText"/>
        <w:numPr>
          <w:ilvl w:val="0"/>
          <w:numId w:val="103"/>
        </w:numPr>
        <w:rPr>
          <w:ins w:id="1186" w:author="Minsu Jeon" w:date="2024-03-05T12:28:00Z"/>
          <w:rFonts w:cstheme="minorHAnsi"/>
          <w:color w:val="000000" w:themeColor="text1"/>
        </w:rPr>
      </w:pPr>
      <w:ins w:id="1187" w:author="Minsu Jeon" w:date="2024-03-05T12:28:00Z">
        <w:r w:rsidRPr="00B40A92">
          <w:rPr>
            <w:rFonts w:cstheme="minorHAnsi"/>
            <w:color w:val="000000" w:themeColor="text1"/>
          </w:rPr>
          <w:t>Geographic location.</w:t>
        </w:r>
      </w:ins>
    </w:p>
    <w:p w14:paraId="2BD09EA1" w14:textId="77777777" w:rsidR="004B31ED" w:rsidRDefault="004B31ED" w:rsidP="004B31ED">
      <w:pPr>
        <w:pStyle w:val="BodyText"/>
        <w:rPr>
          <w:ins w:id="1188" w:author="Minsu Jeon" w:date="2024-03-06T14:31:00Z"/>
          <w:rStyle w:val="cf01"/>
          <w:rFonts w:cstheme="minorHAnsi"/>
        </w:rPr>
      </w:pPr>
      <w:ins w:id="1189" w:author="Minsu Jeon" w:date="2024-03-05T12:28:00Z">
        <w:r w:rsidRPr="00585CE5">
          <w:rPr>
            <w:rStyle w:val="cf01"/>
            <w:rFonts w:cstheme="minorHAnsi"/>
            <w:i/>
            <w:iCs/>
            <w:highlight w:val="yellow"/>
          </w:rPr>
          <w:t>Note:</w:t>
        </w:r>
        <w:r w:rsidRPr="00585CE5">
          <w:rPr>
            <w:rStyle w:val="cf01"/>
            <w:rFonts w:cstheme="minorHAnsi"/>
            <w:highlight w:val="yellow"/>
          </w:rPr>
          <w:t xml:space="preserve"> VTS will not take over RCC duties and the vessel operator needs to comply with VTS requirements in the VTS area.</w:t>
        </w:r>
      </w:ins>
    </w:p>
    <w:p w14:paraId="33918C54" w14:textId="77777777" w:rsidR="00DA276C" w:rsidRPr="00B40A92" w:rsidRDefault="00DA276C" w:rsidP="004B31ED">
      <w:pPr>
        <w:pStyle w:val="BodyText"/>
        <w:rPr>
          <w:ins w:id="1190" w:author="Minsu Jeon" w:date="2024-03-05T12:28:00Z"/>
          <w:rFonts w:cstheme="minorHAnsi"/>
          <w:color w:val="000000" w:themeColor="text1"/>
        </w:rPr>
      </w:pPr>
    </w:p>
    <w:p w14:paraId="7D626113" w14:textId="77777777" w:rsidR="004B31ED" w:rsidRPr="00C5424B" w:rsidRDefault="004B31ED" w:rsidP="004B31ED">
      <w:pPr>
        <w:pStyle w:val="Heading3"/>
        <w:keepNext w:val="0"/>
        <w:keepLines w:val="0"/>
        <w:numPr>
          <w:ilvl w:val="2"/>
          <w:numId w:val="11"/>
        </w:numPr>
        <w:ind w:left="993" w:hanging="993"/>
        <w:rPr>
          <w:ins w:id="1191" w:author="Minsu Jeon" w:date="2024-03-05T12:28:00Z"/>
        </w:rPr>
      </w:pPr>
      <w:bookmarkStart w:id="1192" w:name="_Toc98334489"/>
      <w:bookmarkStart w:id="1193" w:name="_Toc111186866"/>
      <w:ins w:id="1194" w:author="Minsu Jeon" w:date="2024-03-05T12:28:00Z">
        <w:r w:rsidRPr="008E2ACA">
          <w:t xml:space="preserve">Relationship Between Autonomy Levels of Control and </w:t>
        </w:r>
        <w:r w:rsidRPr="00C5424B">
          <w:t>RCC</w:t>
        </w:r>
        <w:bookmarkEnd w:id="1192"/>
        <w:bookmarkEnd w:id="1193"/>
        <w:r w:rsidRPr="00C5424B">
          <w:t xml:space="preserve"> </w:t>
        </w:r>
      </w:ins>
    </w:p>
    <w:p w14:paraId="423306E5" w14:textId="77777777" w:rsidR="004B31ED" w:rsidRDefault="004B31ED" w:rsidP="004B31ED">
      <w:pPr>
        <w:pStyle w:val="BodyText"/>
        <w:rPr>
          <w:ins w:id="1195" w:author="Minsu Jeon" w:date="2024-03-06T14:31:00Z"/>
        </w:rPr>
      </w:pPr>
      <w:ins w:id="1196" w:author="Minsu Jeon" w:date="2024-03-05T12:28:00Z">
        <w:r w:rsidRPr="008E2ACA">
          <w:t xml:space="preserve">The RCC should be designed to enable the operator to take control of the MASS at any time, including the ability to change the LoC or shut down the MASS completely. </w:t>
        </w:r>
      </w:ins>
    </w:p>
    <w:p w14:paraId="6DEA526A" w14:textId="77777777" w:rsidR="00DA276C" w:rsidRPr="008E2ACA" w:rsidRDefault="00DA276C" w:rsidP="004B31ED">
      <w:pPr>
        <w:pStyle w:val="BodyText"/>
        <w:rPr>
          <w:ins w:id="1197" w:author="Minsu Jeon" w:date="2024-03-05T12:28:00Z"/>
        </w:rPr>
      </w:pPr>
    </w:p>
    <w:p w14:paraId="3A9C55BC" w14:textId="77777777" w:rsidR="004B31ED" w:rsidRPr="00C5424B" w:rsidRDefault="004B31ED" w:rsidP="004B31ED">
      <w:pPr>
        <w:pStyle w:val="Heading3"/>
        <w:keepNext w:val="0"/>
        <w:keepLines w:val="0"/>
        <w:numPr>
          <w:ilvl w:val="2"/>
          <w:numId w:val="11"/>
        </w:numPr>
        <w:ind w:left="993" w:hanging="993"/>
        <w:rPr>
          <w:ins w:id="1198" w:author="Minsu Jeon" w:date="2024-03-05T12:28:00Z"/>
        </w:rPr>
      </w:pPr>
      <w:bookmarkStart w:id="1199" w:name="_Toc98334490"/>
      <w:bookmarkStart w:id="1200" w:name="_Toc111186867"/>
      <w:ins w:id="1201" w:author="Minsu Jeon" w:date="2024-03-05T12:28:00Z">
        <w:r w:rsidRPr="008E2ACA">
          <w:t>Suggested</w:t>
        </w:r>
        <w:r w:rsidRPr="00C5424B">
          <w:t xml:space="preserve"> RCC </w:t>
        </w:r>
        <w:r w:rsidRPr="008E2ACA">
          <w:t xml:space="preserve">Operational </w:t>
        </w:r>
        <w:commentRangeStart w:id="1202"/>
        <w:r w:rsidRPr="008E2ACA">
          <w:t>Requirements</w:t>
        </w:r>
        <w:commentRangeEnd w:id="1202"/>
        <w:r>
          <w:rPr>
            <w:rStyle w:val="CommentReference"/>
            <w:rFonts w:asciiTheme="minorHAnsi" w:eastAsiaTheme="minorHAnsi" w:hAnsiTheme="minorHAnsi" w:cstheme="minorBidi"/>
            <w:b w:val="0"/>
            <w:bCs w:val="0"/>
            <w:smallCaps w:val="0"/>
            <w:color w:val="auto"/>
          </w:rPr>
          <w:commentReference w:id="1202"/>
        </w:r>
        <w:bookmarkEnd w:id="1199"/>
        <w:bookmarkEnd w:id="1200"/>
        <w:r w:rsidRPr="008E2ACA">
          <w:t xml:space="preserve"> </w:t>
        </w:r>
      </w:ins>
    </w:p>
    <w:p w14:paraId="1A91DF45" w14:textId="77777777" w:rsidR="004B31ED" w:rsidRPr="008E2ACA" w:rsidRDefault="004B31ED" w:rsidP="004B31ED">
      <w:pPr>
        <w:pStyle w:val="BodyText"/>
        <w:rPr>
          <w:ins w:id="1203" w:author="Minsu Jeon" w:date="2024-03-05T12:28:00Z"/>
        </w:rPr>
      </w:pPr>
      <w:ins w:id="1204" w:author="Minsu Jeon" w:date="2024-03-05T12:28:00Z">
        <w:r w:rsidRPr="008E2ACA">
          <w:t xml:space="preserve">The following operational requirements are provided as illustrations for guidance: </w:t>
        </w:r>
      </w:ins>
    </w:p>
    <w:p w14:paraId="692F28F7" w14:textId="77777777" w:rsidR="004B31ED" w:rsidRPr="00C5424B" w:rsidRDefault="004B31ED" w:rsidP="004B31ED">
      <w:pPr>
        <w:pStyle w:val="BodyText"/>
        <w:numPr>
          <w:ilvl w:val="0"/>
          <w:numId w:val="102"/>
        </w:numPr>
        <w:ind w:left="426" w:hanging="426"/>
        <w:rPr>
          <w:ins w:id="1205" w:author="Minsu Jeon" w:date="2024-03-05T12:28:00Z"/>
          <w:rFonts w:cstheme="minorHAnsi"/>
          <w:color w:val="000000" w:themeColor="text1"/>
        </w:rPr>
      </w:pPr>
      <w:ins w:id="1206" w:author="Minsu Jeon" w:date="2024-03-05T12:28:00Z">
        <w:r w:rsidRPr="00C5424B">
          <w:rPr>
            <w:rFonts w:cstheme="minorHAnsi"/>
            <w:color w:val="000000" w:themeColor="text1"/>
          </w:rPr>
          <w:t xml:space="preserve">The RCC should enable the operator to plan the MASS mission; </w:t>
        </w:r>
      </w:ins>
    </w:p>
    <w:p w14:paraId="51436FD5" w14:textId="77777777" w:rsidR="004B31ED" w:rsidRPr="00C5424B" w:rsidRDefault="004B31ED" w:rsidP="004B31ED">
      <w:pPr>
        <w:pStyle w:val="BodyText"/>
        <w:numPr>
          <w:ilvl w:val="0"/>
          <w:numId w:val="102"/>
        </w:numPr>
        <w:ind w:left="426" w:hanging="426"/>
        <w:rPr>
          <w:ins w:id="1207" w:author="Minsu Jeon" w:date="2024-03-05T12:28:00Z"/>
          <w:rFonts w:cstheme="minorHAnsi"/>
          <w:color w:val="000000" w:themeColor="text1"/>
        </w:rPr>
      </w:pPr>
      <w:ins w:id="1208" w:author="Minsu Jeon" w:date="2024-03-05T12:28:00Z">
        <w:r w:rsidRPr="00C5424B">
          <w:rPr>
            <w:rFonts w:cstheme="minorHAnsi"/>
            <w:color w:val="000000" w:themeColor="text1"/>
          </w:rPr>
          <w:t xml:space="preserve">The RCC should enable the operator to execute a MASS mission; </w:t>
        </w:r>
      </w:ins>
    </w:p>
    <w:p w14:paraId="232631FF" w14:textId="77777777" w:rsidR="004B31ED" w:rsidRPr="00C5424B" w:rsidRDefault="004B31ED" w:rsidP="004B31ED">
      <w:pPr>
        <w:pStyle w:val="BodyText"/>
        <w:numPr>
          <w:ilvl w:val="0"/>
          <w:numId w:val="102"/>
        </w:numPr>
        <w:ind w:left="426" w:hanging="426"/>
        <w:rPr>
          <w:ins w:id="1209" w:author="Minsu Jeon" w:date="2024-03-05T12:28:00Z"/>
          <w:rFonts w:cstheme="minorHAnsi"/>
          <w:color w:val="000000" w:themeColor="text1"/>
        </w:rPr>
      </w:pPr>
      <w:ins w:id="1210" w:author="Minsu Jeon" w:date="2024-03-05T12:28:00Z">
        <w:r w:rsidRPr="00C5424B">
          <w:rPr>
            <w:rFonts w:cstheme="minorHAnsi"/>
            <w:color w:val="000000" w:themeColor="text1"/>
          </w:rPr>
          <w:t xml:space="preserve">The RCC should enable the operator to evaluate the MASS mission; </w:t>
        </w:r>
      </w:ins>
    </w:p>
    <w:p w14:paraId="0B58C188" w14:textId="77777777" w:rsidR="004B31ED" w:rsidRPr="00C5424B" w:rsidRDefault="004B31ED" w:rsidP="004B31ED">
      <w:pPr>
        <w:pStyle w:val="BodyText"/>
        <w:numPr>
          <w:ilvl w:val="0"/>
          <w:numId w:val="102"/>
        </w:numPr>
        <w:ind w:left="426" w:hanging="426"/>
        <w:rPr>
          <w:ins w:id="1211" w:author="Minsu Jeon" w:date="2024-03-05T12:28:00Z"/>
          <w:rFonts w:cstheme="minorHAnsi"/>
          <w:color w:val="000000" w:themeColor="text1"/>
        </w:rPr>
      </w:pPr>
      <w:ins w:id="1212" w:author="Minsu Jeon" w:date="2024-03-05T12:28:00Z">
        <w:r w:rsidRPr="00C5424B">
          <w:rPr>
            <w:rFonts w:cstheme="minorHAnsi"/>
            <w:color w:val="000000" w:themeColor="text1"/>
          </w:rPr>
          <w:t xml:space="preserve">The RCC should provide the operator with a sufficient level of situational awareness information both for the safe navigation and control of the MASS; </w:t>
        </w:r>
      </w:ins>
    </w:p>
    <w:p w14:paraId="6705333B" w14:textId="77777777" w:rsidR="004B31ED" w:rsidRPr="00C5424B" w:rsidRDefault="004B31ED" w:rsidP="004B31ED">
      <w:pPr>
        <w:pStyle w:val="BodyText"/>
        <w:numPr>
          <w:ilvl w:val="0"/>
          <w:numId w:val="102"/>
        </w:numPr>
        <w:ind w:left="426" w:hanging="426"/>
        <w:rPr>
          <w:ins w:id="1213" w:author="Minsu Jeon" w:date="2024-03-05T12:28:00Z"/>
          <w:rFonts w:cstheme="minorHAnsi"/>
          <w:color w:val="000000" w:themeColor="text1"/>
        </w:rPr>
      </w:pPr>
      <w:ins w:id="1214" w:author="Minsu Jeon" w:date="2024-03-05T12:28:00Z">
        <w:r w:rsidRPr="00C5424B">
          <w:rPr>
            <w:rFonts w:cstheme="minorHAnsi"/>
            <w:color w:val="000000" w:themeColor="text1"/>
          </w:rPr>
          <w:t>The RCC should provide the ability for the operator to re-programme the required activities and responses of the MASS in timescales appropriate to the MASS</w:t>
        </w:r>
        <w:r>
          <w:rPr>
            <w:rFonts w:cstheme="minorHAnsi"/>
            <w:color w:val="000000" w:themeColor="text1"/>
          </w:rPr>
          <w:t>’</w:t>
        </w:r>
        <w:r w:rsidRPr="00C5424B">
          <w:rPr>
            <w:rFonts w:cstheme="minorHAnsi"/>
            <w:color w:val="000000" w:themeColor="text1"/>
          </w:rPr>
          <w:t xml:space="preserve"> configuration, location and shipping conditions; </w:t>
        </w:r>
      </w:ins>
    </w:p>
    <w:p w14:paraId="4D8B3A72" w14:textId="77777777" w:rsidR="004B31ED" w:rsidRPr="00C5424B" w:rsidRDefault="004B31ED" w:rsidP="004B31ED">
      <w:pPr>
        <w:pStyle w:val="BodyText"/>
        <w:numPr>
          <w:ilvl w:val="0"/>
          <w:numId w:val="102"/>
        </w:numPr>
        <w:ind w:left="426" w:hanging="426"/>
        <w:rPr>
          <w:ins w:id="1215" w:author="Minsu Jeon" w:date="2024-03-05T12:28:00Z"/>
          <w:rFonts w:cstheme="minorHAnsi"/>
          <w:color w:val="000000" w:themeColor="text1"/>
        </w:rPr>
      </w:pPr>
      <w:ins w:id="1216" w:author="Minsu Jeon" w:date="2024-03-05T12:28:00Z">
        <w:r w:rsidRPr="00C5424B">
          <w:rPr>
            <w:rFonts w:cstheme="minorHAnsi"/>
            <w:color w:val="000000" w:themeColor="text1"/>
          </w:rPr>
          <w:t xml:space="preserve">The RCC should enable the operator to take direct control of the MASS at any time: </w:t>
        </w:r>
      </w:ins>
    </w:p>
    <w:p w14:paraId="714E0359" w14:textId="77777777" w:rsidR="004B31ED" w:rsidRPr="00C5424B" w:rsidRDefault="004B31ED" w:rsidP="004B31ED">
      <w:pPr>
        <w:pStyle w:val="BodyText"/>
        <w:numPr>
          <w:ilvl w:val="0"/>
          <w:numId w:val="102"/>
        </w:numPr>
        <w:ind w:left="426" w:hanging="426"/>
        <w:rPr>
          <w:ins w:id="1217" w:author="Minsu Jeon" w:date="2024-03-05T12:28:00Z"/>
          <w:rFonts w:cstheme="minorHAnsi"/>
          <w:color w:val="000000" w:themeColor="text1"/>
        </w:rPr>
      </w:pPr>
      <w:ins w:id="1218" w:author="Minsu Jeon" w:date="2024-03-05T12:28:00Z">
        <w:r w:rsidRPr="00C5424B">
          <w:rPr>
            <w:rFonts w:cstheme="minorHAnsi"/>
            <w:color w:val="000000" w:themeColor="text1"/>
          </w:rPr>
          <w:t xml:space="preserve">In cases where the RCC is unable to assert direct control of the MASS, special provisions and control measures should be required to ensure safe operation. </w:t>
        </w:r>
      </w:ins>
    </w:p>
    <w:p w14:paraId="58E368AA" w14:textId="77777777" w:rsidR="004B31ED" w:rsidRPr="00C5424B" w:rsidRDefault="004B31ED" w:rsidP="004B31ED">
      <w:pPr>
        <w:pStyle w:val="BodyText"/>
        <w:numPr>
          <w:ilvl w:val="0"/>
          <w:numId w:val="102"/>
        </w:numPr>
        <w:ind w:left="426" w:hanging="426"/>
        <w:rPr>
          <w:ins w:id="1219" w:author="Minsu Jeon" w:date="2024-03-05T12:28:00Z"/>
          <w:rFonts w:cstheme="minorHAnsi"/>
          <w:color w:val="000000" w:themeColor="text1"/>
        </w:rPr>
      </w:pPr>
      <w:ins w:id="1220" w:author="Minsu Jeon" w:date="2024-03-05T12:28:00Z">
        <w:r w:rsidRPr="00C5424B">
          <w:rPr>
            <w:rFonts w:cstheme="minorHAnsi"/>
            <w:color w:val="000000" w:themeColor="text1"/>
          </w:rPr>
          <w:t xml:space="preserve">The RCC should alert the operator of any emergency warnings or a change in condition such as risk of collision, fire on board MASS, MASS equipment or functional failure/defect or 3rd party attack/interference; </w:t>
        </w:r>
      </w:ins>
    </w:p>
    <w:p w14:paraId="27331B00" w14:textId="77777777" w:rsidR="004B31ED" w:rsidRPr="00C5424B" w:rsidRDefault="004B31ED" w:rsidP="004B31ED">
      <w:pPr>
        <w:pStyle w:val="BodyText"/>
        <w:numPr>
          <w:ilvl w:val="0"/>
          <w:numId w:val="102"/>
        </w:numPr>
        <w:ind w:left="426" w:hanging="426"/>
        <w:rPr>
          <w:ins w:id="1221" w:author="Minsu Jeon" w:date="2024-03-05T12:28:00Z"/>
          <w:rFonts w:cstheme="minorHAnsi"/>
          <w:color w:val="000000" w:themeColor="text1"/>
        </w:rPr>
      </w:pPr>
      <w:ins w:id="1222" w:author="Minsu Jeon" w:date="2024-03-05T12:28:00Z">
        <w:r w:rsidRPr="00C5424B">
          <w:rPr>
            <w:rFonts w:cstheme="minorHAnsi"/>
            <w:color w:val="000000" w:themeColor="text1"/>
          </w:rPr>
          <w:t xml:space="preserve">The RCC should alert the operator of any changes to the planned mission, such as change in speed, heading, collision avoidance manoeuvres; </w:t>
        </w:r>
      </w:ins>
    </w:p>
    <w:p w14:paraId="6E9F8F49" w14:textId="77777777" w:rsidR="004B31ED" w:rsidRPr="008E2ACA" w:rsidRDefault="004B31ED" w:rsidP="004B31ED">
      <w:pPr>
        <w:pStyle w:val="BodyText"/>
        <w:numPr>
          <w:ilvl w:val="0"/>
          <w:numId w:val="102"/>
        </w:numPr>
        <w:ind w:left="426" w:hanging="426"/>
        <w:rPr>
          <w:ins w:id="1223" w:author="Minsu Jeon" w:date="2024-03-05T12:28:00Z"/>
          <w:rFonts w:cstheme="minorHAnsi"/>
          <w:color w:val="000000" w:themeColor="text1"/>
        </w:rPr>
      </w:pPr>
      <w:ins w:id="1224" w:author="Minsu Jeon" w:date="2024-03-05T12:28:00Z">
        <w:r w:rsidRPr="008E2ACA">
          <w:rPr>
            <w:rFonts w:cstheme="minorHAnsi"/>
            <w:color w:val="000000" w:themeColor="text1"/>
          </w:rPr>
          <w:t>The RCC should be arranged such that the transfer of control from one base station to another or from one MASS to another may be undertaken safely;</w:t>
        </w:r>
      </w:ins>
    </w:p>
    <w:p w14:paraId="7A48DDE0" w14:textId="77777777" w:rsidR="004B31ED" w:rsidRPr="00C5424B" w:rsidRDefault="004B31ED" w:rsidP="004B31ED">
      <w:pPr>
        <w:pStyle w:val="BodyText"/>
        <w:numPr>
          <w:ilvl w:val="0"/>
          <w:numId w:val="102"/>
        </w:numPr>
        <w:ind w:left="426" w:hanging="426"/>
        <w:rPr>
          <w:ins w:id="1225" w:author="Minsu Jeon" w:date="2024-03-05T12:28:00Z"/>
          <w:rFonts w:cstheme="minorHAnsi"/>
          <w:color w:val="000000" w:themeColor="text1"/>
        </w:rPr>
      </w:pPr>
      <w:ins w:id="1226" w:author="Minsu Jeon" w:date="2024-03-05T12:28:00Z">
        <w:r w:rsidRPr="00C5424B">
          <w:rPr>
            <w:rFonts w:cstheme="minorHAnsi"/>
            <w:color w:val="000000" w:themeColor="text1"/>
          </w:rPr>
          <w:t xml:space="preserve">The RCC should store data (See also </w:t>
        </w:r>
        <w:r w:rsidRPr="008E2ACA">
          <w:rPr>
            <w:rFonts w:cstheme="minorHAnsi"/>
            <w:color w:val="000000" w:themeColor="text1"/>
          </w:rPr>
          <w:t>P</w:t>
        </w:r>
        <w:r w:rsidRPr="00C5424B">
          <w:rPr>
            <w:rFonts w:cstheme="minorHAnsi"/>
            <w:color w:val="000000" w:themeColor="text1"/>
          </w:rPr>
          <w:t xml:space="preserve">ara </w:t>
        </w:r>
        <w:r w:rsidRPr="008E2ACA">
          <w:rPr>
            <w:rFonts w:cstheme="minorHAnsi"/>
            <w:color w:val="000000" w:themeColor="text1"/>
          </w:rPr>
          <w:t xml:space="preserve">on </w:t>
        </w:r>
        <w:r w:rsidRPr="00C5424B">
          <w:rPr>
            <w:rFonts w:cstheme="minorHAnsi"/>
            <w:color w:val="000000" w:themeColor="text1"/>
          </w:rPr>
          <w:t xml:space="preserve">MASS Vessel Data Recording (VDR): </w:t>
        </w:r>
      </w:ins>
    </w:p>
    <w:p w14:paraId="5874CC0A" w14:textId="77777777" w:rsidR="004B31ED" w:rsidRPr="00C5424B" w:rsidRDefault="004B31ED" w:rsidP="004B31ED">
      <w:pPr>
        <w:pStyle w:val="BodyText"/>
        <w:numPr>
          <w:ilvl w:val="0"/>
          <w:numId w:val="103"/>
        </w:numPr>
        <w:rPr>
          <w:ins w:id="1227" w:author="Minsu Jeon" w:date="2024-03-05T12:28:00Z"/>
          <w:rFonts w:cstheme="minorHAnsi"/>
          <w:color w:val="000000" w:themeColor="text1"/>
        </w:rPr>
      </w:pPr>
      <w:ins w:id="1228" w:author="Minsu Jeon" w:date="2024-03-05T12:28:00Z">
        <w:r w:rsidRPr="00C5424B">
          <w:rPr>
            <w:rFonts w:cstheme="minorHAnsi"/>
            <w:color w:val="000000" w:themeColor="text1"/>
            <w:szCs w:val="18"/>
          </w:rPr>
          <w:lastRenderedPageBreak/>
          <w:t xml:space="preserve">This could include log data for fault diagnosis, scenario reconstruction, (e.g. collision event), last known coordinates following </w:t>
        </w:r>
        <w:r w:rsidRPr="00C5424B">
          <w:rPr>
            <w:rFonts w:cstheme="minorHAnsi"/>
            <w:color w:val="000000" w:themeColor="text1"/>
          </w:rPr>
          <w:t xml:space="preserve">communications loss etc; </w:t>
        </w:r>
      </w:ins>
    </w:p>
    <w:p w14:paraId="13C48A9B" w14:textId="77777777" w:rsidR="004B31ED" w:rsidRPr="00C5424B" w:rsidRDefault="004B31ED" w:rsidP="004B31ED">
      <w:pPr>
        <w:pStyle w:val="BodyText"/>
        <w:numPr>
          <w:ilvl w:val="0"/>
          <w:numId w:val="103"/>
        </w:numPr>
        <w:rPr>
          <w:ins w:id="1229" w:author="Minsu Jeon" w:date="2024-03-05T12:28:00Z"/>
          <w:rFonts w:cstheme="minorHAnsi"/>
          <w:color w:val="000000" w:themeColor="text1"/>
        </w:rPr>
      </w:pPr>
      <w:ins w:id="1230" w:author="Minsu Jeon" w:date="2024-03-05T12:28:00Z">
        <w:r w:rsidRPr="00C5424B">
          <w:rPr>
            <w:rFonts w:cstheme="minorHAnsi"/>
            <w:color w:val="000000" w:themeColor="text1"/>
          </w:rPr>
          <w:t xml:space="preserve">Sufficient to meet international/local regulations; </w:t>
        </w:r>
      </w:ins>
    </w:p>
    <w:p w14:paraId="76061028" w14:textId="77777777" w:rsidR="004B31ED" w:rsidRPr="008E2ACA" w:rsidRDefault="004B31ED" w:rsidP="004B31ED">
      <w:pPr>
        <w:pStyle w:val="BodyText"/>
        <w:numPr>
          <w:ilvl w:val="0"/>
          <w:numId w:val="102"/>
        </w:numPr>
        <w:ind w:left="426" w:hanging="426"/>
        <w:rPr>
          <w:ins w:id="1231" w:author="Minsu Jeon" w:date="2024-03-05T12:28:00Z"/>
          <w:rFonts w:cstheme="minorHAnsi"/>
          <w:color w:val="000000" w:themeColor="text1"/>
        </w:rPr>
      </w:pPr>
      <w:ins w:id="1232" w:author="Minsu Jeon" w:date="2024-03-05T12:28:00Z">
        <w:r w:rsidRPr="008E2ACA">
          <w:rPr>
            <w:rFonts w:cstheme="minorHAnsi"/>
            <w:color w:val="000000" w:themeColor="text1"/>
          </w:rPr>
          <w:t>Two or more RCCs could be used to control one MASS from different locations. Only one RCC should provide control at any one time. Transfer of control from one RCC to another should be a simple seamless transition</w:t>
        </w:r>
      </w:ins>
    </w:p>
    <w:p w14:paraId="61A6C30B" w14:textId="77777777" w:rsidR="004B31ED" w:rsidRPr="00C5424B" w:rsidRDefault="004B31ED" w:rsidP="004B31ED">
      <w:pPr>
        <w:pStyle w:val="BodyText"/>
        <w:numPr>
          <w:ilvl w:val="0"/>
          <w:numId w:val="102"/>
        </w:numPr>
        <w:ind w:left="426" w:hanging="426"/>
        <w:rPr>
          <w:ins w:id="1233" w:author="Minsu Jeon" w:date="2024-03-05T12:28:00Z"/>
          <w:rFonts w:cstheme="minorHAnsi"/>
          <w:color w:val="000000" w:themeColor="text1"/>
        </w:rPr>
      </w:pPr>
      <w:ins w:id="1234" w:author="Minsu Jeon" w:date="2024-03-05T12:28:00Z">
        <w:r w:rsidRPr="00C5424B">
          <w:rPr>
            <w:rFonts w:cstheme="minorHAnsi"/>
            <w:color w:val="000000" w:themeColor="text1"/>
          </w:rPr>
          <w:t xml:space="preserve">It is possible that certain MASS functions (e.g. payload – instruments and their data) may be controlled from separate RCCs; </w:t>
        </w:r>
      </w:ins>
    </w:p>
    <w:p w14:paraId="55956838" w14:textId="77777777" w:rsidR="004B31ED" w:rsidRPr="00C5424B" w:rsidRDefault="004B31ED" w:rsidP="004B31ED">
      <w:pPr>
        <w:pStyle w:val="BodyText"/>
        <w:numPr>
          <w:ilvl w:val="0"/>
          <w:numId w:val="102"/>
        </w:numPr>
        <w:ind w:left="426" w:hanging="426"/>
        <w:rPr>
          <w:ins w:id="1235" w:author="Minsu Jeon" w:date="2024-03-05T12:28:00Z"/>
          <w:rFonts w:cstheme="minorHAnsi"/>
          <w:color w:val="000000" w:themeColor="text1"/>
        </w:rPr>
      </w:pPr>
      <w:ins w:id="1236" w:author="Minsu Jeon" w:date="2024-03-05T12:28:00Z">
        <w:r w:rsidRPr="00C5424B">
          <w:rPr>
            <w:rFonts w:cstheme="minorHAnsi"/>
            <w:color w:val="000000" w:themeColor="text1"/>
          </w:rPr>
          <w:t xml:space="preserve">The RCC should clearly indicate the control status of the RCC and any other RCC that form part of a networked control; </w:t>
        </w:r>
      </w:ins>
    </w:p>
    <w:p w14:paraId="5FCC0369" w14:textId="77777777" w:rsidR="004B31ED" w:rsidRPr="00C5424B" w:rsidRDefault="004B31ED" w:rsidP="004B31ED">
      <w:pPr>
        <w:pStyle w:val="BodyText"/>
        <w:numPr>
          <w:ilvl w:val="0"/>
          <w:numId w:val="102"/>
        </w:numPr>
        <w:ind w:left="426" w:hanging="426"/>
        <w:rPr>
          <w:ins w:id="1237" w:author="Minsu Jeon" w:date="2024-03-05T12:28:00Z"/>
          <w:rFonts w:cstheme="minorHAnsi"/>
          <w:color w:val="000000" w:themeColor="text1"/>
        </w:rPr>
      </w:pPr>
      <w:ins w:id="1238" w:author="Minsu Jeon" w:date="2024-03-05T12:28:00Z">
        <w:r w:rsidRPr="00C5424B">
          <w:rPr>
            <w:rFonts w:cstheme="minorHAnsi"/>
            <w:color w:val="000000" w:themeColor="text1"/>
          </w:rPr>
          <w:t xml:space="preserve">The RCC should provide a sufficient level of security to prevent unauthorised access. This may include separate account access levels for Operator, Maintainer and Supervisor purposes; </w:t>
        </w:r>
      </w:ins>
    </w:p>
    <w:p w14:paraId="30ABAF88" w14:textId="77777777" w:rsidR="004B31ED" w:rsidRDefault="004B31ED" w:rsidP="004B31ED">
      <w:pPr>
        <w:pStyle w:val="BodyText"/>
        <w:numPr>
          <w:ilvl w:val="0"/>
          <w:numId w:val="102"/>
        </w:numPr>
        <w:ind w:left="426" w:hanging="426"/>
        <w:rPr>
          <w:ins w:id="1239" w:author="Minsu Jeon" w:date="2024-03-06T14:31:00Z"/>
          <w:rFonts w:cstheme="minorHAnsi"/>
          <w:color w:val="000000" w:themeColor="text1"/>
        </w:rPr>
      </w:pPr>
      <w:ins w:id="1240" w:author="Minsu Jeon" w:date="2024-03-05T12:28:00Z">
        <w:r w:rsidRPr="008E2ACA">
          <w:rPr>
            <w:rFonts w:cstheme="minorHAnsi"/>
            <w:color w:val="000000" w:themeColor="text1"/>
          </w:rPr>
          <w:t>The RCC should be easy to use. The type of information displayed should be based on the priority of importance. Safety related warnings, graphical or audible, should be displayed on the Graphical User Interface (GUI), regardless of the GUI configuration.</w:t>
        </w:r>
      </w:ins>
    </w:p>
    <w:p w14:paraId="3A810570" w14:textId="77777777" w:rsidR="00DA276C" w:rsidRPr="008E2ACA" w:rsidRDefault="00DA276C">
      <w:pPr>
        <w:pStyle w:val="BodyText"/>
        <w:ind w:left="426"/>
        <w:rPr>
          <w:ins w:id="1241" w:author="Minsu Jeon" w:date="2024-03-05T12:28:00Z"/>
          <w:rFonts w:cstheme="minorHAnsi"/>
          <w:color w:val="000000" w:themeColor="text1"/>
        </w:rPr>
        <w:pPrChange w:id="1242" w:author="Minsu Jeon" w:date="2024-03-06T14:31:00Z">
          <w:pPr>
            <w:pStyle w:val="BodyText"/>
            <w:numPr>
              <w:numId w:val="102"/>
            </w:numPr>
            <w:ind w:left="426" w:hanging="426"/>
          </w:pPr>
        </w:pPrChange>
      </w:pPr>
    </w:p>
    <w:p w14:paraId="4579CCD2" w14:textId="77777777" w:rsidR="004B31ED" w:rsidRPr="00C5424B" w:rsidRDefault="004B31ED" w:rsidP="004B31ED">
      <w:pPr>
        <w:pStyle w:val="Heading3"/>
        <w:keepNext w:val="0"/>
        <w:keepLines w:val="0"/>
        <w:numPr>
          <w:ilvl w:val="2"/>
          <w:numId w:val="11"/>
        </w:numPr>
        <w:ind w:left="993" w:hanging="993"/>
        <w:rPr>
          <w:ins w:id="1243" w:author="Minsu Jeon" w:date="2024-03-05T12:28:00Z"/>
        </w:rPr>
      </w:pPr>
      <w:bookmarkStart w:id="1244" w:name="_Toc98334491"/>
      <w:bookmarkStart w:id="1245" w:name="_Toc111186868"/>
      <w:ins w:id="1246" w:author="Minsu Jeon" w:date="2024-03-05T12:28:00Z">
        <w:r w:rsidRPr="008E2ACA">
          <w:t xml:space="preserve">Working Within Pilotage </w:t>
        </w:r>
        <w:commentRangeStart w:id="1247"/>
        <w:r w:rsidRPr="008E2ACA">
          <w:t>Waters</w:t>
        </w:r>
        <w:bookmarkEnd w:id="1244"/>
        <w:bookmarkEnd w:id="1245"/>
        <w:commentRangeEnd w:id="1247"/>
        <w:r>
          <w:rPr>
            <w:rStyle w:val="CommentReference"/>
            <w:rFonts w:asciiTheme="minorHAnsi" w:eastAsiaTheme="minorHAnsi" w:hAnsiTheme="minorHAnsi" w:cstheme="minorBidi"/>
            <w:b w:val="0"/>
            <w:bCs w:val="0"/>
            <w:smallCaps w:val="0"/>
            <w:color w:val="auto"/>
          </w:rPr>
          <w:commentReference w:id="1247"/>
        </w:r>
        <w:r w:rsidRPr="008E2ACA">
          <w:t xml:space="preserve"> </w:t>
        </w:r>
      </w:ins>
    </w:p>
    <w:p w14:paraId="6CB37B03" w14:textId="77777777" w:rsidR="004B31ED" w:rsidRPr="008E2ACA" w:rsidRDefault="004B31ED" w:rsidP="004B31ED">
      <w:pPr>
        <w:pStyle w:val="BodyText"/>
        <w:rPr>
          <w:ins w:id="1248" w:author="Minsu Jeon" w:date="2024-03-05T12:28:00Z"/>
        </w:rPr>
      </w:pPr>
      <w:ins w:id="1249" w:author="Minsu Jeon" w:date="2024-03-05T12:28:00Z">
        <w:r w:rsidRPr="008E2ACA">
          <w:t xml:space="preserve">Working within the jurisdiction of a Harbour Authority and other Marine organisations can present specific challenges. Factors such as traffic density, local Port operations, including pilotage, VTS, and liaising with other stake holders, may subject the vessel to compulsory pilotage. </w:t>
        </w:r>
      </w:ins>
    </w:p>
    <w:p w14:paraId="3C83236B" w14:textId="77777777" w:rsidR="004B31ED" w:rsidRPr="008E2ACA" w:rsidRDefault="004B31ED" w:rsidP="004B31ED">
      <w:pPr>
        <w:pStyle w:val="BodyText"/>
        <w:rPr>
          <w:ins w:id="1250" w:author="Minsu Jeon" w:date="2024-03-05T12:28:00Z"/>
        </w:rPr>
      </w:pPr>
      <w:ins w:id="1251" w:author="Minsu Jeon" w:date="2024-03-05T12:28:00Z">
        <w:r w:rsidRPr="008E2ACA">
          <w:t xml:space="preserve">Prior to entry of a Harbour or Marine facility, an RCC operator may be required to demonstrate they have sufficient skill, experience, and local knowledge to operate within the area. </w:t>
        </w:r>
      </w:ins>
    </w:p>
    <w:p w14:paraId="0DF28722" w14:textId="77777777" w:rsidR="004B31ED" w:rsidRPr="00CE0282" w:rsidRDefault="004B31ED" w:rsidP="004B31ED">
      <w:pPr>
        <w:pStyle w:val="BodyText"/>
        <w:ind w:left="426"/>
        <w:rPr>
          <w:ins w:id="1252" w:author="Minsu Jeon" w:date="2024-03-05T12:28:00Z"/>
          <w:rFonts w:cstheme="minorHAnsi"/>
          <w:color w:val="000000" w:themeColor="text1"/>
        </w:rPr>
      </w:pPr>
      <w:ins w:id="1253" w:author="Minsu Jeon" w:date="2024-03-05T12:28:00Z">
        <w:r w:rsidRPr="00CE0282">
          <w:rPr>
            <w:rFonts w:cstheme="minorHAnsi"/>
            <w:color w:val="000000" w:themeColor="text1"/>
          </w:rPr>
          <w:t>Knowledge of possible local:</w:t>
        </w:r>
      </w:ins>
    </w:p>
    <w:p w14:paraId="2C36CCDD" w14:textId="77777777" w:rsidR="004B31ED" w:rsidRPr="008E2ACA" w:rsidRDefault="004B31ED" w:rsidP="004B31ED">
      <w:pPr>
        <w:pStyle w:val="BodyText"/>
        <w:numPr>
          <w:ilvl w:val="0"/>
          <w:numId w:val="104"/>
        </w:numPr>
        <w:ind w:left="851" w:hanging="425"/>
        <w:rPr>
          <w:ins w:id="1254" w:author="Minsu Jeon" w:date="2024-03-05T12:28:00Z"/>
          <w:rFonts w:cstheme="minorHAnsi"/>
          <w:color w:val="000000" w:themeColor="text1"/>
        </w:rPr>
      </w:pPr>
      <w:ins w:id="1255" w:author="Minsu Jeon" w:date="2024-03-05T12:28:00Z">
        <w:r w:rsidRPr="008E2ACA">
          <w:rPr>
            <w:rFonts w:cstheme="minorHAnsi"/>
            <w:color w:val="000000" w:themeColor="text1"/>
          </w:rPr>
          <w:t>Pilotage Acts</w:t>
        </w:r>
      </w:ins>
    </w:p>
    <w:p w14:paraId="4D5E05E3" w14:textId="77777777" w:rsidR="004B31ED" w:rsidRPr="00C5424B" w:rsidRDefault="004B31ED" w:rsidP="004B31ED">
      <w:pPr>
        <w:pStyle w:val="BodyText"/>
        <w:numPr>
          <w:ilvl w:val="0"/>
          <w:numId w:val="104"/>
        </w:numPr>
        <w:ind w:left="851" w:hanging="425"/>
        <w:rPr>
          <w:ins w:id="1256" w:author="Minsu Jeon" w:date="2024-03-05T12:28:00Z"/>
          <w:rFonts w:cstheme="minorHAnsi"/>
          <w:color w:val="000000" w:themeColor="text1"/>
        </w:rPr>
      </w:pPr>
      <w:ins w:id="1257" w:author="Minsu Jeon" w:date="2024-03-05T12:28:00Z">
        <w:r w:rsidRPr="00C5424B">
          <w:rPr>
            <w:rFonts w:cstheme="minorHAnsi"/>
            <w:color w:val="000000" w:themeColor="text1"/>
          </w:rPr>
          <w:t>Marine Navigation Act</w:t>
        </w:r>
        <w:r w:rsidRPr="008E2ACA">
          <w:rPr>
            <w:rFonts w:cstheme="minorHAnsi"/>
            <w:color w:val="000000" w:themeColor="text1"/>
          </w:rPr>
          <w:t>s</w:t>
        </w:r>
      </w:ins>
    </w:p>
    <w:p w14:paraId="2B14B9DF" w14:textId="77777777" w:rsidR="004B31ED" w:rsidRPr="00C5424B" w:rsidRDefault="004B31ED" w:rsidP="004B31ED">
      <w:pPr>
        <w:pStyle w:val="BodyText"/>
        <w:numPr>
          <w:ilvl w:val="0"/>
          <w:numId w:val="102"/>
        </w:numPr>
        <w:ind w:left="426" w:hanging="426"/>
        <w:rPr>
          <w:ins w:id="1258" w:author="Minsu Jeon" w:date="2024-03-05T12:28:00Z"/>
          <w:rFonts w:cstheme="minorHAnsi"/>
          <w:color w:val="000000" w:themeColor="text1"/>
        </w:rPr>
      </w:pPr>
      <w:ins w:id="1259" w:author="Minsu Jeon" w:date="2024-03-05T12:28:00Z">
        <w:r w:rsidRPr="00C5424B">
          <w:rPr>
            <w:rFonts w:cstheme="minorHAnsi"/>
            <w:color w:val="000000" w:themeColor="text1"/>
          </w:rPr>
          <w:t xml:space="preserve">Local Pilotage Regulations </w:t>
        </w:r>
      </w:ins>
    </w:p>
    <w:p w14:paraId="552B62C6" w14:textId="77777777" w:rsidR="004B31ED" w:rsidRPr="00C5424B" w:rsidRDefault="004B31ED" w:rsidP="004B31ED">
      <w:pPr>
        <w:pStyle w:val="BodyText"/>
        <w:numPr>
          <w:ilvl w:val="0"/>
          <w:numId w:val="102"/>
        </w:numPr>
        <w:ind w:left="426" w:hanging="426"/>
        <w:rPr>
          <w:ins w:id="1260" w:author="Minsu Jeon" w:date="2024-03-05T12:28:00Z"/>
          <w:rFonts w:cstheme="minorHAnsi"/>
          <w:color w:val="000000" w:themeColor="text1"/>
        </w:rPr>
      </w:pPr>
      <w:ins w:id="1261" w:author="Minsu Jeon" w:date="2024-03-05T12:28:00Z">
        <w:r w:rsidRPr="00C5424B">
          <w:rPr>
            <w:rFonts w:cstheme="minorHAnsi"/>
            <w:color w:val="000000" w:themeColor="text1"/>
          </w:rPr>
          <w:t xml:space="preserve">Local Emergency plan and procedures - e.g. Fire, Pollution, Mooring failure etc. </w:t>
        </w:r>
      </w:ins>
    </w:p>
    <w:p w14:paraId="7C7919B2" w14:textId="77777777" w:rsidR="004B31ED" w:rsidRPr="00C5424B" w:rsidRDefault="004B31ED" w:rsidP="004B31ED">
      <w:pPr>
        <w:pStyle w:val="BodyText"/>
        <w:numPr>
          <w:ilvl w:val="0"/>
          <w:numId w:val="102"/>
        </w:numPr>
        <w:ind w:left="426" w:hanging="426"/>
        <w:rPr>
          <w:ins w:id="1262" w:author="Minsu Jeon" w:date="2024-03-05T12:28:00Z"/>
          <w:rFonts w:cstheme="minorHAnsi"/>
          <w:color w:val="000000" w:themeColor="text1"/>
        </w:rPr>
      </w:pPr>
      <w:ins w:id="1263" w:author="Minsu Jeon" w:date="2024-03-05T12:28:00Z">
        <w:r w:rsidRPr="00C5424B">
          <w:rPr>
            <w:rFonts w:cstheme="minorHAnsi"/>
            <w:color w:val="000000" w:themeColor="text1"/>
          </w:rPr>
          <w:t xml:space="preserve">Local Bye-laws </w:t>
        </w:r>
      </w:ins>
    </w:p>
    <w:p w14:paraId="4CDBC4B7" w14:textId="77777777" w:rsidR="004B31ED" w:rsidRPr="00C5424B" w:rsidRDefault="004B31ED" w:rsidP="004B31ED">
      <w:pPr>
        <w:pStyle w:val="BodyText"/>
        <w:numPr>
          <w:ilvl w:val="0"/>
          <w:numId w:val="102"/>
        </w:numPr>
        <w:ind w:left="426" w:hanging="426"/>
        <w:rPr>
          <w:ins w:id="1264" w:author="Minsu Jeon" w:date="2024-03-05T12:28:00Z"/>
          <w:rFonts w:cstheme="minorHAnsi"/>
          <w:color w:val="000000" w:themeColor="text1"/>
        </w:rPr>
      </w:pPr>
      <w:ins w:id="1265" w:author="Minsu Jeon" w:date="2024-03-05T12:28:00Z">
        <w:r w:rsidRPr="00C5424B">
          <w:rPr>
            <w:rFonts w:cstheme="minorHAnsi"/>
            <w:color w:val="000000" w:themeColor="text1"/>
          </w:rPr>
          <w:t xml:space="preserve">Local VTS traffic management regulations, protocols, and restrictions </w:t>
        </w:r>
      </w:ins>
    </w:p>
    <w:p w14:paraId="26166E7C" w14:textId="77777777" w:rsidR="004B31ED" w:rsidRPr="00C5424B" w:rsidRDefault="004B31ED" w:rsidP="004B31ED">
      <w:pPr>
        <w:pStyle w:val="BodyText"/>
        <w:numPr>
          <w:ilvl w:val="0"/>
          <w:numId w:val="102"/>
        </w:numPr>
        <w:ind w:left="426" w:hanging="426"/>
        <w:rPr>
          <w:ins w:id="1266" w:author="Minsu Jeon" w:date="2024-03-05T12:28:00Z"/>
          <w:rFonts w:cstheme="minorHAnsi"/>
          <w:color w:val="000000" w:themeColor="text1"/>
        </w:rPr>
      </w:pPr>
      <w:ins w:id="1267" w:author="Minsu Jeon" w:date="2024-03-05T12:28:00Z">
        <w:r w:rsidRPr="00C5424B">
          <w:rPr>
            <w:rFonts w:cstheme="minorHAnsi"/>
            <w:color w:val="000000" w:themeColor="text1"/>
          </w:rPr>
          <w:t xml:space="preserve">National occupational standards for Marine Pilots </w:t>
        </w:r>
      </w:ins>
    </w:p>
    <w:p w14:paraId="459941E5" w14:textId="77777777" w:rsidR="004B31ED" w:rsidRPr="00C5424B" w:rsidRDefault="004B31ED" w:rsidP="004B31ED">
      <w:pPr>
        <w:pStyle w:val="BodyText"/>
        <w:numPr>
          <w:ilvl w:val="0"/>
          <w:numId w:val="102"/>
        </w:numPr>
        <w:ind w:left="426" w:hanging="426"/>
        <w:rPr>
          <w:ins w:id="1268" w:author="Minsu Jeon" w:date="2024-03-05T12:28:00Z"/>
          <w:rFonts w:cstheme="minorHAnsi"/>
          <w:color w:val="000000" w:themeColor="text1"/>
        </w:rPr>
      </w:pPr>
      <w:ins w:id="1269" w:author="Minsu Jeon" w:date="2024-03-05T12:28:00Z">
        <w:r w:rsidRPr="00C5424B">
          <w:rPr>
            <w:rFonts w:cstheme="minorHAnsi"/>
            <w:color w:val="000000" w:themeColor="text1"/>
          </w:rPr>
          <w:t xml:space="preserve">Obligatory additional technology required by the port authority - e.g. RCC operator equipped with something akin to a heavyweight pilot’s PPU for overall situational awareness of port moments etc. </w:t>
        </w:r>
      </w:ins>
    </w:p>
    <w:p w14:paraId="2381C689" w14:textId="77777777" w:rsidR="004B31ED" w:rsidRPr="00C5424B" w:rsidRDefault="004B31ED" w:rsidP="004B31ED">
      <w:pPr>
        <w:pStyle w:val="BodyText"/>
        <w:numPr>
          <w:ilvl w:val="0"/>
          <w:numId w:val="102"/>
        </w:numPr>
        <w:ind w:left="426" w:hanging="426"/>
        <w:rPr>
          <w:ins w:id="1270" w:author="Minsu Jeon" w:date="2024-03-05T12:28:00Z"/>
          <w:rFonts w:cstheme="minorHAnsi"/>
          <w:color w:val="000000" w:themeColor="text1"/>
        </w:rPr>
      </w:pPr>
      <w:ins w:id="1271" w:author="Minsu Jeon" w:date="2024-03-05T12:28:00Z">
        <w:r w:rsidRPr="00C5424B">
          <w:rPr>
            <w:rFonts w:cstheme="minorHAnsi"/>
            <w:color w:val="000000" w:themeColor="text1"/>
          </w:rPr>
          <w:t xml:space="preserve">Achieving a Pilotage Exemption certificate, which may require: - </w:t>
        </w:r>
      </w:ins>
    </w:p>
    <w:p w14:paraId="44AA2F2A" w14:textId="77777777" w:rsidR="004B31ED" w:rsidRPr="00C5424B" w:rsidRDefault="004B31ED" w:rsidP="004B31ED">
      <w:pPr>
        <w:pStyle w:val="BodyText"/>
        <w:numPr>
          <w:ilvl w:val="0"/>
          <w:numId w:val="103"/>
        </w:numPr>
        <w:rPr>
          <w:ins w:id="1272" w:author="Minsu Jeon" w:date="2024-03-05T12:28:00Z"/>
          <w:rFonts w:cstheme="minorHAnsi"/>
          <w:color w:val="000000" w:themeColor="text1"/>
        </w:rPr>
      </w:pPr>
      <w:ins w:id="1273" w:author="Minsu Jeon" w:date="2024-03-05T12:28:00Z">
        <w:r w:rsidRPr="00C5424B">
          <w:rPr>
            <w:rFonts w:cstheme="minorHAnsi"/>
            <w:color w:val="000000" w:themeColor="text1"/>
          </w:rPr>
          <w:t xml:space="preserve">Local experience gained under supervision of experienced pilots. </w:t>
        </w:r>
      </w:ins>
    </w:p>
    <w:p w14:paraId="4FE03D57" w14:textId="77777777" w:rsidR="004B31ED" w:rsidRPr="00C5424B" w:rsidRDefault="004B31ED" w:rsidP="004B31ED">
      <w:pPr>
        <w:pStyle w:val="BodyText"/>
        <w:numPr>
          <w:ilvl w:val="0"/>
          <w:numId w:val="103"/>
        </w:numPr>
        <w:rPr>
          <w:ins w:id="1274" w:author="Minsu Jeon" w:date="2024-03-05T12:28:00Z"/>
          <w:rFonts w:cstheme="minorHAnsi"/>
          <w:color w:val="000000" w:themeColor="text1"/>
        </w:rPr>
      </w:pPr>
      <w:ins w:id="1275" w:author="Minsu Jeon" w:date="2024-03-05T12:28:00Z">
        <w:r w:rsidRPr="00C5424B">
          <w:rPr>
            <w:rFonts w:cstheme="minorHAnsi"/>
            <w:color w:val="000000" w:themeColor="text1"/>
          </w:rPr>
          <w:t xml:space="preserve">Additional training requirements (e.g. use of tugs in event of equipment malfunction) </w:t>
        </w:r>
      </w:ins>
    </w:p>
    <w:p w14:paraId="689E1FB3" w14:textId="77777777" w:rsidR="004B31ED" w:rsidRPr="00C5424B" w:rsidRDefault="004B31ED" w:rsidP="004B31ED">
      <w:pPr>
        <w:pStyle w:val="BodyText"/>
        <w:numPr>
          <w:ilvl w:val="0"/>
          <w:numId w:val="103"/>
        </w:numPr>
        <w:rPr>
          <w:ins w:id="1276" w:author="Minsu Jeon" w:date="2024-03-05T12:28:00Z"/>
          <w:rFonts w:cstheme="minorHAnsi"/>
          <w:color w:val="000000" w:themeColor="text1"/>
        </w:rPr>
      </w:pPr>
      <w:ins w:id="1277" w:author="Minsu Jeon" w:date="2024-03-05T12:28:00Z">
        <w:r w:rsidRPr="00C5424B">
          <w:rPr>
            <w:rFonts w:cstheme="minorHAnsi"/>
            <w:color w:val="000000" w:themeColor="text1"/>
          </w:rPr>
          <w:t xml:space="preserve">Assessment process and standards </w:t>
        </w:r>
      </w:ins>
    </w:p>
    <w:p w14:paraId="153301DA" w14:textId="77777777" w:rsidR="004B31ED" w:rsidRDefault="004B31ED" w:rsidP="004B31ED">
      <w:pPr>
        <w:pStyle w:val="BodyText"/>
        <w:numPr>
          <w:ilvl w:val="0"/>
          <w:numId w:val="103"/>
        </w:numPr>
        <w:rPr>
          <w:ins w:id="1278" w:author="Minsu Jeon" w:date="2024-03-06T14:31:00Z"/>
          <w:rFonts w:cstheme="minorHAnsi"/>
          <w:color w:val="000000" w:themeColor="text1"/>
        </w:rPr>
      </w:pPr>
      <w:ins w:id="1279" w:author="Minsu Jeon" w:date="2024-03-05T12:28:00Z">
        <w:r w:rsidRPr="008E2ACA">
          <w:rPr>
            <w:rFonts w:cstheme="minorHAnsi"/>
            <w:color w:val="000000" w:themeColor="text1"/>
          </w:rPr>
          <w:t>Examination syllabus, procedure, and standards</w:t>
        </w:r>
      </w:ins>
    </w:p>
    <w:p w14:paraId="2FEDFC17" w14:textId="77777777" w:rsidR="00DA276C" w:rsidRPr="008E2ACA" w:rsidRDefault="00DA276C">
      <w:pPr>
        <w:pStyle w:val="BodyText"/>
        <w:ind w:left="720"/>
        <w:rPr>
          <w:ins w:id="1280" w:author="Minsu Jeon" w:date="2024-03-05T12:28:00Z"/>
          <w:rFonts w:cstheme="minorHAnsi"/>
          <w:color w:val="000000" w:themeColor="text1"/>
        </w:rPr>
        <w:pPrChange w:id="1281" w:author="Minsu Jeon" w:date="2024-03-06T14:31:00Z">
          <w:pPr>
            <w:pStyle w:val="BodyText"/>
            <w:numPr>
              <w:numId w:val="103"/>
            </w:numPr>
            <w:ind w:left="720" w:hanging="360"/>
          </w:pPr>
        </w:pPrChange>
      </w:pPr>
    </w:p>
    <w:p w14:paraId="60DACA48" w14:textId="77777777" w:rsidR="004B31ED" w:rsidRPr="00C5424B" w:rsidRDefault="004B31ED" w:rsidP="004B31ED">
      <w:pPr>
        <w:pStyle w:val="Heading3"/>
        <w:keepNext w:val="0"/>
        <w:keepLines w:val="0"/>
        <w:numPr>
          <w:ilvl w:val="2"/>
          <w:numId w:val="11"/>
        </w:numPr>
        <w:ind w:left="993" w:hanging="993"/>
        <w:rPr>
          <w:ins w:id="1282" w:author="Minsu Jeon" w:date="2024-03-05T12:28:00Z"/>
        </w:rPr>
      </w:pPr>
      <w:bookmarkStart w:id="1283" w:name="_Toc98334492"/>
      <w:bookmarkStart w:id="1284" w:name="_Toc111186869"/>
      <w:ins w:id="1285" w:author="Minsu Jeon" w:date="2024-03-05T12:28:00Z">
        <w:r w:rsidRPr="008E2ACA">
          <w:t xml:space="preserve">Managing </w:t>
        </w:r>
        <w:r w:rsidRPr="00C5424B">
          <w:t xml:space="preserve">RCC </w:t>
        </w:r>
        <w:r w:rsidRPr="008E2ACA">
          <w:t xml:space="preserve">Workforce </w:t>
        </w:r>
        <w:commentRangeStart w:id="1286"/>
        <w:r w:rsidRPr="008E2ACA">
          <w:t>Wellbeing</w:t>
        </w:r>
        <w:commentRangeEnd w:id="1286"/>
        <w:r>
          <w:rPr>
            <w:rStyle w:val="CommentReference"/>
            <w:rFonts w:asciiTheme="minorHAnsi" w:eastAsiaTheme="minorHAnsi" w:hAnsiTheme="minorHAnsi" w:cstheme="minorBidi"/>
            <w:b w:val="0"/>
            <w:bCs w:val="0"/>
            <w:smallCaps w:val="0"/>
            <w:color w:val="auto"/>
          </w:rPr>
          <w:commentReference w:id="1286"/>
        </w:r>
        <w:bookmarkEnd w:id="1283"/>
        <w:bookmarkEnd w:id="1284"/>
        <w:r w:rsidRPr="008E2ACA">
          <w:t xml:space="preserve"> </w:t>
        </w:r>
      </w:ins>
    </w:p>
    <w:p w14:paraId="448F0DF0" w14:textId="77777777" w:rsidR="004B31ED" w:rsidRPr="008E2ACA" w:rsidRDefault="004B31ED" w:rsidP="004B31ED">
      <w:pPr>
        <w:pStyle w:val="BodyText"/>
        <w:rPr>
          <w:ins w:id="1287" w:author="Minsu Jeon" w:date="2024-03-05T12:28:00Z"/>
        </w:rPr>
      </w:pPr>
      <w:ins w:id="1288" w:author="Minsu Jeon" w:date="2024-03-05T12:28:00Z">
        <w:r w:rsidRPr="008E2ACA">
          <w:lastRenderedPageBreak/>
          <w:t xml:space="preserve">The human element has been seen to be a consistently occurring factor in the majority of maritime incidents. The nature of remote vessel operation can intensify the importance of some of these people-related factors. </w:t>
        </w:r>
      </w:ins>
    </w:p>
    <w:p w14:paraId="3F168B9A" w14:textId="77777777" w:rsidR="004B31ED" w:rsidRPr="008E2ACA" w:rsidRDefault="004B31ED" w:rsidP="004B31ED">
      <w:pPr>
        <w:pStyle w:val="BodyText"/>
        <w:rPr>
          <w:ins w:id="1289" w:author="Minsu Jeon" w:date="2024-03-05T12:28:00Z"/>
        </w:rPr>
      </w:pPr>
      <w:ins w:id="1290" w:author="Minsu Jeon" w:date="2024-03-05T12:28:00Z">
        <w:r w:rsidRPr="008E2ACA">
          <w:t>Managing workforce wellbeing should be a priority in the management of any RCC operation. Placing adequate importance on human performance, as well as system performance, is necessary to ensure the safety of operations as well as an obligation towards the health of the workforce.</w:t>
        </w:r>
      </w:ins>
    </w:p>
    <w:p w14:paraId="5EF65D7F" w14:textId="77777777" w:rsidR="004B31ED" w:rsidRPr="008E2ACA" w:rsidRDefault="004B31ED" w:rsidP="004B31ED">
      <w:pPr>
        <w:pStyle w:val="BodyText"/>
        <w:rPr>
          <w:ins w:id="1291" w:author="Minsu Jeon" w:date="2024-03-05T12:28:00Z"/>
          <w:rFonts w:cstheme="minorHAnsi"/>
          <w:color w:val="221E1F"/>
          <w:szCs w:val="18"/>
        </w:rPr>
      </w:pPr>
      <w:ins w:id="1292" w:author="Minsu Jeon" w:date="2024-03-05T12:28:00Z">
        <w:r w:rsidRPr="008E2ACA">
          <w:rPr>
            <w:rFonts w:cstheme="minorHAnsi"/>
            <w:color w:val="221E1F"/>
            <w:szCs w:val="18"/>
          </w:rPr>
          <w:t xml:space="preserve">Human factors, including management of the so called ‘deadly dozen’ people-factors, should be considered in both planning and operation of any RCC: </w:t>
        </w:r>
      </w:ins>
    </w:p>
    <w:p w14:paraId="2C6DC713" w14:textId="77777777" w:rsidR="004B31ED" w:rsidRPr="00C5424B" w:rsidRDefault="004B31ED" w:rsidP="004B31ED">
      <w:pPr>
        <w:pStyle w:val="BodyText"/>
        <w:numPr>
          <w:ilvl w:val="0"/>
          <w:numId w:val="102"/>
        </w:numPr>
        <w:ind w:left="426" w:hanging="426"/>
        <w:rPr>
          <w:ins w:id="1293" w:author="Minsu Jeon" w:date="2024-03-05T12:28:00Z"/>
          <w:rFonts w:cstheme="minorHAnsi"/>
          <w:color w:val="000000" w:themeColor="text1"/>
        </w:rPr>
      </w:pPr>
      <w:ins w:id="1294" w:author="Minsu Jeon" w:date="2024-03-05T12:28:00Z">
        <w:r w:rsidRPr="00C5424B">
          <w:rPr>
            <w:rFonts w:cstheme="minorHAnsi"/>
            <w:color w:val="000000" w:themeColor="text1"/>
          </w:rPr>
          <w:t xml:space="preserve">Being aware of Situational Awareness to allow for the three elements, perception, comprehension and projection for dealing with operational risks; </w:t>
        </w:r>
      </w:ins>
    </w:p>
    <w:p w14:paraId="0A7AFA00" w14:textId="77777777" w:rsidR="004B31ED" w:rsidRPr="00C5424B" w:rsidRDefault="004B31ED" w:rsidP="004B31ED">
      <w:pPr>
        <w:pStyle w:val="BodyText"/>
        <w:numPr>
          <w:ilvl w:val="0"/>
          <w:numId w:val="102"/>
        </w:numPr>
        <w:ind w:left="426" w:hanging="426"/>
        <w:rPr>
          <w:ins w:id="1295" w:author="Minsu Jeon" w:date="2024-03-05T12:28:00Z"/>
          <w:rFonts w:cstheme="minorHAnsi"/>
          <w:color w:val="000000" w:themeColor="text1"/>
        </w:rPr>
      </w:pPr>
      <w:ins w:id="1296" w:author="Minsu Jeon" w:date="2024-03-05T12:28:00Z">
        <w:r w:rsidRPr="00C5424B">
          <w:rPr>
            <w:rFonts w:cstheme="minorHAnsi"/>
            <w:color w:val="000000" w:themeColor="text1"/>
          </w:rPr>
          <w:t xml:space="preserve">Building a Just Culture to promote alerting and raising issues, counteracting risks of distractions, complacency and memory lapses; </w:t>
        </w:r>
      </w:ins>
    </w:p>
    <w:p w14:paraId="2AD57A2A" w14:textId="77777777" w:rsidR="004B31ED" w:rsidRPr="00C5424B" w:rsidRDefault="004B31ED" w:rsidP="004B31ED">
      <w:pPr>
        <w:pStyle w:val="BodyText"/>
        <w:numPr>
          <w:ilvl w:val="0"/>
          <w:numId w:val="102"/>
        </w:numPr>
        <w:ind w:left="426" w:hanging="426"/>
        <w:rPr>
          <w:ins w:id="1297" w:author="Minsu Jeon" w:date="2024-03-05T12:28:00Z"/>
          <w:rFonts w:cstheme="minorHAnsi"/>
          <w:color w:val="000000" w:themeColor="text1"/>
        </w:rPr>
      </w:pPr>
      <w:ins w:id="1298" w:author="Minsu Jeon" w:date="2024-03-05T12:28:00Z">
        <w:r w:rsidRPr="00C5424B">
          <w:rPr>
            <w:rFonts w:cstheme="minorHAnsi"/>
            <w:color w:val="000000" w:themeColor="text1"/>
          </w:rPr>
          <w:t xml:space="preserve">Enabling strong and resilient communication structures and working language protocol; </w:t>
        </w:r>
      </w:ins>
    </w:p>
    <w:p w14:paraId="5ABC5E85" w14:textId="77777777" w:rsidR="004B31ED" w:rsidRPr="00C5424B" w:rsidRDefault="004B31ED" w:rsidP="004B31ED">
      <w:pPr>
        <w:pStyle w:val="BodyText"/>
        <w:numPr>
          <w:ilvl w:val="0"/>
          <w:numId w:val="102"/>
        </w:numPr>
        <w:ind w:left="426" w:hanging="426"/>
        <w:rPr>
          <w:ins w:id="1299" w:author="Minsu Jeon" w:date="2024-03-05T12:28:00Z"/>
          <w:rFonts w:cstheme="minorHAnsi"/>
          <w:color w:val="000000" w:themeColor="text1"/>
        </w:rPr>
      </w:pPr>
      <w:ins w:id="1300" w:author="Minsu Jeon" w:date="2024-03-05T12:28:00Z">
        <w:r w:rsidRPr="00C5424B">
          <w:rPr>
            <w:rFonts w:cstheme="minorHAnsi"/>
            <w:color w:val="000000" w:themeColor="text1"/>
          </w:rPr>
          <w:t xml:space="preserve">Recognising the risks of complacency adjusting work patterns and structures to eliminate complacency risk where possible; </w:t>
        </w:r>
      </w:ins>
    </w:p>
    <w:p w14:paraId="0782F62D" w14:textId="77777777" w:rsidR="004B31ED" w:rsidRPr="00C5424B" w:rsidRDefault="004B31ED" w:rsidP="004B31ED">
      <w:pPr>
        <w:pStyle w:val="BodyText"/>
        <w:numPr>
          <w:ilvl w:val="0"/>
          <w:numId w:val="102"/>
        </w:numPr>
        <w:ind w:left="426" w:hanging="426"/>
        <w:rPr>
          <w:ins w:id="1301" w:author="Minsu Jeon" w:date="2024-03-05T12:28:00Z"/>
          <w:rFonts w:cstheme="minorHAnsi"/>
          <w:color w:val="000000" w:themeColor="text1"/>
        </w:rPr>
      </w:pPr>
      <w:ins w:id="1302" w:author="Minsu Jeon" w:date="2024-03-05T12:28:00Z">
        <w:r w:rsidRPr="00C5424B">
          <w:rPr>
            <w:rFonts w:cstheme="minorHAnsi"/>
            <w:color w:val="000000" w:themeColor="text1"/>
          </w:rPr>
          <w:t xml:space="preserve">Development of a strong culture based on strong safety behaviours and compliance to practices that underpin safe operations; </w:t>
        </w:r>
      </w:ins>
    </w:p>
    <w:p w14:paraId="462AD85D" w14:textId="77777777" w:rsidR="004B31ED" w:rsidRPr="00C5424B" w:rsidRDefault="004B31ED" w:rsidP="004B31ED">
      <w:pPr>
        <w:pStyle w:val="BodyText"/>
        <w:numPr>
          <w:ilvl w:val="0"/>
          <w:numId w:val="102"/>
        </w:numPr>
        <w:ind w:left="426" w:hanging="426"/>
        <w:rPr>
          <w:ins w:id="1303" w:author="Minsu Jeon" w:date="2024-03-05T12:28:00Z"/>
          <w:rFonts w:cstheme="minorHAnsi"/>
          <w:color w:val="000000" w:themeColor="text1"/>
        </w:rPr>
      </w:pPr>
      <w:ins w:id="1304" w:author="Minsu Jeon" w:date="2024-03-05T12:28:00Z">
        <w:r w:rsidRPr="00C5424B">
          <w:rPr>
            <w:rFonts w:cstheme="minorHAnsi"/>
            <w:color w:val="000000" w:themeColor="text1"/>
          </w:rPr>
          <w:t xml:space="preserve">Ensuring continuity of practices between RCC and local operations where relevant, such as the use of the same software and operational practices: </w:t>
        </w:r>
      </w:ins>
    </w:p>
    <w:p w14:paraId="74BB5494" w14:textId="77777777" w:rsidR="004B31ED" w:rsidRPr="00C5424B" w:rsidRDefault="004B31ED" w:rsidP="004B31ED">
      <w:pPr>
        <w:pStyle w:val="BodyText"/>
        <w:numPr>
          <w:ilvl w:val="0"/>
          <w:numId w:val="102"/>
        </w:numPr>
        <w:ind w:left="426" w:hanging="426"/>
        <w:rPr>
          <w:ins w:id="1305" w:author="Minsu Jeon" w:date="2024-03-05T12:28:00Z"/>
          <w:rFonts w:cstheme="minorHAnsi"/>
          <w:color w:val="000000" w:themeColor="text1"/>
        </w:rPr>
      </w:pPr>
      <w:ins w:id="1306" w:author="Minsu Jeon" w:date="2024-03-05T12:28:00Z">
        <w:r w:rsidRPr="00C5424B">
          <w:rPr>
            <w:rFonts w:cstheme="minorHAnsi"/>
            <w:color w:val="000000" w:themeColor="text1"/>
          </w:rPr>
          <w:t xml:space="preserve">Fostering efficient teamwork between personnel in the RCC, multiple control centres, support personnel locally and shore management; </w:t>
        </w:r>
      </w:ins>
    </w:p>
    <w:p w14:paraId="51A8A814" w14:textId="77777777" w:rsidR="004B31ED" w:rsidRPr="00C5424B" w:rsidRDefault="004B31ED" w:rsidP="004B31ED">
      <w:pPr>
        <w:pStyle w:val="BodyText"/>
        <w:numPr>
          <w:ilvl w:val="0"/>
          <w:numId w:val="102"/>
        </w:numPr>
        <w:ind w:left="426" w:hanging="426"/>
        <w:rPr>
          <w:ins w:id="1307" w:author="Minsu Jeon" w:date="2024-03-05T12:28:00Z"/>
          <w:rFonts w:cstheme="minorHAnsi"/>
          <w:color w:val="000000" w:themeColor="text1"/>
        </w:rPr>
      </w:pPr>
      <w:ins w:id="1308" w:author="Minsu Jeon" w:date="2024-03-05T12:28:00Z">
        <w:r w:rsidRPr="00C5424B">
          <w:rPr>
            <w:rFonts w:cstheme="minorHAnsi"/>
            <w:color w:val="000000" w:themeColor="text1"/>
          </w:rPr>
          <w:t xml:space="preserve">Ensuring a capable and competent workforce who have been trained in both technical and soft-skills to be able to perform in routine and emergency situations; </w:t>
        </w:r>
      </w:ins>
    </w:p>
    <w:p w14:paraId="4E44D9E9" w14:textId="77777777" w:rsidR="004B31ED" w:rsidRPr="00C5424B" w:rsidRDefault="004B31ED" w:rsidP="004B31ED">
      <w:pPr>
        <w:pStyle w:val="BodyText"/>
        <w:numPr>
          <w:ilvl w:val="0"/>
          <w:numId w:val="102"/>
        </w:numPr>
        <w:ind w:left="426" w:hanging="426"/>
        <w:rPr>
          <w:ins w:id="1309" w:author="Minsu Jeon" w:date="2024-03-05T12:28:00Z"/>
          <w:rFonts w:cstheme="minorHAnsi"/>
          <w:color w:val="000000" w:themeColor="text1"/>
        </w:rPr>
      </w:pPr>
      <w:ins w:id="1310" w:author="Minsu Jeon" w:date="2024-03-05T12:28:00Z">
        <w:r w:rsidRPr="00C5424B">
          <w:rPr>
            <w:rFonts w:cstheme="minorHAnsi"/>
            <w:color w:val="000000" w:themeColor="text1"/>
          </w:rPr>
          <w:t xml:space="preserve">Planning operations, workforce quotient and resources to limit the build-up of real or perceived pressure that can degrade performance; </w:t>
        </w:r>
      </w:ins>
    </w:p>
    <w:p w14:paraId="4268A6E5" w14:textId="77777777" w:rsidR="004B31ED" w:rsidRPr="00C5424B" w:rsidRDefault="004B31ED" w:rsidP="004B31ED">
      <w:pPr>
        <w:pStyle w:val="BodyText"/>
        <w:numPr>
          <w:ilvl w:val="0"/>
          <w:numId w:val="102"/>
        </w:numPr>
        <w:ind w:left="426" w:hanging="426"/>
        <w:rPr>
          <w:ins w:id="1311" w:author="Minsu Jeon" w:date="2024-03-05T12:28:00Z"/>
          <w:rFonts w:cstheme="minorHAnsi"/>
          <w:color w:val="000000" w:themeColor="text1"/>
        </w:rPr>
      </w:pPr>
      <w:ins w:id="1312" w:author="Minsu Jeon" w:date="2024-03-05T12:28:00Z">
        <w:r w:rsidRPr="00C5424B">
          <w:rPr>
            <w:rFonts w:cstheme="minorHAnsi"/>
            <w:color w:val="000000" w:themeColor="text1"/>
          </w:rPr>
          <w:t xml:space="preserve">Minimising distractions and putting barriers in place to ensure operations in the RCC are not compromised by unnecessary distractions or interference; </w:t>
        </w:r>
      </w:ins>
    </w:p>
    <w:p w14:paraId="43D78492" w14:textId="77777777" w:rsidR="004B31ED" w:rsidRPr="00C5424B" w:rsidRDefault="004B31ED" w:rsidP="004B31ED">
      <w:pPr>
        <w:pStyle w:val="BodyText"/>
        <w:numPr>
          <w:ilvl w:val="0"/>
          <w:numId w:val="102"/>
        </w:numPr>
        <w:ind w:left="426" w:hanging="426"/>
        <w:rPr>
          <w:ins w:id="1313" w:author="Minsu Jeon" w:date="2024-03-05T12:28:00Z"/>
          <w:rFonts w:cstheme="minorHAnsi"/>
          <w:color w:val="000000" w:themeColor="text1"/>
        </w:rPr>
      </w:pPr>
      <w:ins w:id="1314" w:author="Minsu Jeon" w:date="2024-03-05T12:28:00Z">
        <w:r w:rsidRPr="00C5424B">
          <w:rPr>
            <w:rFonts w:cstheme="minorHAnsi"/>
            <w:color w:val="000000" w:themeColor="text1"/>
          </w:rPr>
          <w:t xml:space="preserve">Putting fatigue mitigation measures in place to minimise the risk of fatigue, and developing a fatigue-conscious workforce; </w:t>
        </w:r>
      </w:ins>
    </w:p>
    <w:p w14:paraId="3E05A5AA" w14:textId="77777777" w:rsidR="004B31ED" w:rsidRPr="008E2ACA" w:rsidRDefault="004B31ED" w:rsidP="004B31ED">
      <w:pPr>
        <w:pStyle w:val="BodyText"/>
        <w:numPr>
          <w:ilvl w:val="0"/>
          <w:numId w:val="102"/>
        </w:numPr>
        <w:ind w:left="426" w:hanging="426"/>
        <w:rPr>
          <w:ins w:id="1315" w:author="Minsu Jeon" w:date="2024-03-05T12:28:00Z"/>
          <w:rFonts w:cstheme="minorHAnsi"/>
          <w:color w:val="000000" w:themeColor="text1"/>
        </w:rPr>
      </w:pPr>
      <w:ins w:id="1316" w:author="Minsu Jeon" w:date="2024-03-05T12:28:00Z">
        <w:r w:rsidRPr="008E2ACA">
          <w:rPr>
            <w:rFonts w:cstheme="minorHAnsi"/>
            <w:color w:val="000000" w:themeColor="text1"/>
          </w:rPr>
          <w:t>Prioritising workforce fitness for duty and providing sufficient support in case fitness for duty is compromised.</w:t>
        </w:r>
      </w:ins>
    </w:p>
    <w:p w14:paraId="79B12F50" w14:textId="77777777" w:rsidR="004B31ED" w:rsidRPr="008E2ACA" w:rsidRDefault="004B31ED" w:rsidP="004B31ED">
      <w:pPr>
        <w:pStyle w:val="BodyText"/>
        <w:rPr>
          <w:ins w:id="1317" w:author="Minsu Jeon" w:date="2024-03-05T12:28:00Z"/>
        </w:rPr>
      </w:pPr>
      <w:ins w:id="1318" w:author="Minsu Jeon" w:date="2024-03-05T12:28:00Z">
        <w:r w:rsidRPr="008E2ACA">
          <w:t xml:space="preserve">The nature of RCC operations can result in a significant use of display screen equipment. The risks and potential impact on workforce health should be assessed and mitigated. </w:t>
        </w:r>
      </w:ins>
    </w:p>
    <w:p w14:paraId="1D7117FC" w14:textId="77777777" w:rsidR="004B31ED" w:rsidRPr="008E2ACA" w:rsidRDefault="004B31ED" w:rsidP="004B31ED">
      <w:pPr>
        <w:pStyle w:val="BodyText"/>
        <w:rPr>
          <w:ins w:id="1319" w:author="Minsu Jeon" w:date="2024-03-05T12:28:00Z"/>
        </w:rPr>
      </w:pPr>
      <w:ins w:id="1320" w:author="Minsu Jeon" w:date="2024-03-05T12:28:00Z">
        <w:r w:rsidRPr="008E2ACA">
          <w:t xml:space="preserve">The design and layout of the control stations, taking into account human factors, should be considered in the design of RCCs. </w:t>
        </w:r>
      </w:ins>
    </w:p>
    <w:p w14:paraId="16B1E535" w14:textId="77777777" w:rsidR="004B31ED" w:rsidRPr="008E2ACA" w:rsidRDefault="004B31ED" w:rsidP="004B31ED">
      <w:pPr>
        <w:pStyle w:val="BodyText"/>
        <w:rPr>
          <w:ins w:id="1321" w:author="Minsu Jeon" w:date="2024-03-05T12:28:00Z"/>
        </w:rPr>
      </w:pPr>
      <w:ins w:id="1322" w:author="Minsu Jeon" w:date="2024-03-05T12:28:00Z">
        <w:r w:rsidRPr="008E2ACA">
          <w:t xml:space="preserve">Fatigue Risk Management policies and procedures should be developed and enacted by operators to minimise the long-term impact of fatigue, over and above the procedures to manage short-term tiredness that may impact RCC operations. </w:t>
        </w:r>
      </w:ins>
    </w:p>
    <w:p w14:paraId="41B2E0BF" w14:textId="77777777" w:rsidR="004B31ED" w:rsidRPr="008E2ACA" w:rsidRDefault="004B31ED" w:rsidP="004B31ED">
      <w:pPr>
        <w:pStyle w:val="BodyText"/>
        <w:rPr>
          <w:ins w:id="1323" w:author="Minsu Jeon" w:date="2024-03-05T12:28:00Z"/>
        </w:rPr>
      </w:pPr>
      <w:ins w:id="1324" w:author="Minsu Jeon" w:date="2024-03-05T12:28:00Z">
        <w:r w:rsidRPr="008E2ACA">
          <w:t xml:space="preserve">Where RCC operations require a shift pattern, particular attention </w:t>
        </w:r>
        <w:r>
          <w:t>should</w:t>
        </w:r>
        <w:r w:rsidRPr="008E2ACA">
          <w:t xml:space="preserve"> be given to the mitigation of fatigue, and particularly the high-risk times for fatigue: </w:t>
        </w:r>
      </w:ins>
    </w:p>
    <w:p w14:paraId="0664C599" w14:textId="77777777" w:rsidR="004B31ED" w:rsidRPr="00C5424B" w:rsidRDefault="004B31ED" w:rsidP="004B31ED">
      <w:pPr>
        <w:pStyle w:val="BodyText"/>
        <w:numPr>
          <w:ilvl w:val="0"/>
          <w:numId w:val="102"/>
        </w:numPr>
        <w:ind w:left="426" w:hanging="426"/>
        <w:rPr>
          <w:ins w:id="1325" w:author="Minsu Jeon" w:date="2024-03-05T12:28:00Z"/>
          <w:rFonts w:cstheme="minorHAnsi"/>
          <w:color w:val="000000" w:themeColor="text1"/>
        </w:rPr>
      </w:pPr>
      <w:ins w:id="1326" w:author="Minsu Jeon" w:date="2024-03-05T12:28:00Z">
        <w:r w:rsidRPr="00C5424B">
          <w:rPr>
            <w:rFonts w:cstheme="minorHAnsi"/>
            <w:color w:val="000000" w:themeColor="text1"/>
          </w:rPr>
          <w:t xml:space="preserve">Long continuous work durations; </w:t>
        </w:r>
      </w:ins>
    </w:p>
    <w:p w14:paraId="62FD39A0" w14:textId="77777777" w:rsidR="004B31ED" w:rsidRPr="00C5424B" w:rsidRDefault="004B31ED" w:rsidP="004B31ED">
      <w:pPr>
        <w:pStyle w:val="BodyText"/>
        <w:numPr>
          <w:ilvl w:val="0"/>
          <w:numId w:val="102"/>
        </w:numPr>
        <w:ind w:left="426" w:hanging="426"/>
        <w:rPr>
          <w:ins w:id="1327" w:author="Minsu Jeon" w:date="2024-03-05T12:28:00Z"/>
          <w:rFonts w:cstheme="minorHAnsi"/>
          <w:color w:val="000000" w:themeColor="text1"/>
        </w:rPr>
      </w:pPr>
      <w:ins w:id="1328" w:author="Minsu Jeon" w:date="2024-03-05T12:28:00Z">
        <w:r w:rsidRPr="00C5424B">
          <w:rPr>
            <w:rFonts w:cstheme="minorHAnsi"/>
            <w:color w:val="000000" w:themeColor="text1"/>
          </w:rPr>
          <w:t xml:space="preserve">Work between 00:00 and 06:00 during the ‘circadian low’ period; </w:t>
        </w:r>
      </w:ins>
    </w:p>
    <w:p w14:paraId="27988E10" w14:textId="77777777" w:rsidR="004B31ED" w:rsidRPr="00C5424B" w:rsidRDefault="004B31ED" w:rsidP="004B31ED">
      <w:pPr>
        <w:pStyle w:val="BodyText"/>
        <w:numPr>
          <w:ilvl w:val="0"/>
          <w:numId w:val="102"/>
        </w:numPr>
        <w:ind w:left="426" w:hanging="426"/>
        <w:rPr>
          <w:ins w:id="1329" w:author="Minsu Jeon" w:date="2024-03-05T12:28:00Z"/>
          <w:rFonts w:cstheme="minorHAnsi"/>
          <w:color w:val="000000" w:themeColor="text1"/>
        </w:rPr>
      </w:pPr>
      <w:ins w:id="1330" w:author="Minsu Jeon" w:date="2024-03-05T12:28:00Z">
        <w:r w:rsidRPr="00C5424B">
          <w:rPr>
            <w:rFonts w:cstheme="minorHAnsi"/>
            <w:color w:val="000000" w:themeColor="text1"/>
          </w:rPr>
          <w:t xml:space="preserve">Handover periods at the beginning and end of shifts; </w:t>
        </w:r>
      </w:ins>
    </w:p>
    <w:p w14:paraId="228EB49C" w14:textId="77777777" w:rsidR="004B31ED" w:rsidRPr="00C5424B" w:rsidRDefault="004B31ED" w:rsidP="004B31ED">
      <w:pPr>
        <w:pStyle w:val="BodyText"/>
        <w:numPr>
          <w:ilvl w:val="0"/>
          <w:numId w:val="102"/>
        </w:numPr>
        <w:ind w:left="426" w:hanging="426"/>
        <w:rPr>
          <w:ins w:id="1331" w:author="Minsu Jeon" w:date="2024-03-05T12:28:00Z"/>
          <w:rFonts w:cstheme="minorHAnsi"/>
          <w:color w:val="000000" w:themeColor="text1"/>
        </w:rPr>
      </w:pPr>
      <w:ins w:id="1332" w:author="Minsu Jeon" w:date="2024-03-05T12:28:00Z">
        <w:r w:rsidRPr="00C5424B">
          <w:rPr>
            <w:rFonts w:cstheme="minorHAnsi"/>
            <w:color w:val="000000" w:themeColor="text1"/>
          </w:rPr>
          <w:t xml:space="preserve">Initial night duty in a shift rotation: </w:t>
        </w:r>
      </w:ins>
    </w:p>
    <w:p w14:paraId="57B3925F" w14:textId="77777777" w:rsidR="004B31ED" w:rsidRPr="00C5424B" w:rsidRDefault="004B31ED" w:rsidP="004B31ED">
      <w:pPr>
        <w:pStyle w:val="BodyText"/>
        <w:numPr>
          <w:ilvl w:val="0"/>
          <w:numId w:val="102"/>
        </w:numPr>
        <w:ind w:left="426" w:hanging="426"/>
        <w:rPr>
          <w:ins w:id="1333" w:author="Minsu Jeon" w:date="2024-03-05T12:28:00Z"/>
          <w:rFonts w:cstheme="minorHAnsi"/>
          <w:color w:val="000000" w:themeColor="text1"/>
        </w:rPr>
      </w:pPr>
      <w:ins w:id="1334" w:author="Minsu Jeon" w:date="2024-03-05T12:28:00Z">
        <w:r w:rsidRPr="00C5424B">
          <w:rPr>
            <w:rFonts w:cstheme="minorHAnsi"/>
            <w:color w:val="000000" w:themeColor="text1"/>
          </w:rPr>
          <w:lastRenderedPageBreak/>
          <w:t xml:space="preserve">Where shift patterns have not allowed for enough recovery time between shifts. </w:t>
        </w:r>
      </w:ins>
    </w:p>
    <w:p w14:paraId="1F032E37" w14:textId="77777777" w:rsidR="004B31ED" w:rsidRPr="008E2ACA" w:rsidRDefault="004B31ED" w:rsidP="004B31ED">
      <w:pPr>
        <w:pStyle w:val="BodyText"/>
        <w:rPr>
          <w:ins w:id="1335" w:author="Minsu Jeon" w:date="2024-03-05T12:28:00Z"/>
        </w:rPr>
      </w:pPr>
      <w:ins w:id="1336" w:author="Minsu Jeon" w:date="2024-03-05T12:28:00Z">
        <w:r w:rsidRPr="008E2ACA">
          <w:t xml:space="preserve">Mental workload and the risks on safe operation of MASS </w:t>
        </w:r>
        <w:r>
          <w:t>should</w:t>
        </w:r>
        <w:r w:rsidRPr="008E2ACA">
          <w:t xml:space="preserve"> be mitigated considering operational practices, design factors and efficient planning.</w:t>
        </w:r>
      </w:ins>
    </w:p>
    <w:p w14:paraId="2DC90BF8" w14:textId="77777777" w:rsidR="004B31ED" w:rsidRPr="00425189" w:rsidRDefault="004B31ED" w:rsidP="00425189">
      <w:pPr>
        <w:pStyle w:val="BodyText"/>
      </w:pPr>
    </w:p>
    <w:p w14:paraId="485FABC2" w14:textId="77777777" w:rsidR="00425189" w:rsidRDefault="00425189" w:rsidP="00425189">
      <w:pPr>
        <w:pStyle w:val="Heading2"/>
      </w:pPr>
      <w:bookmarkStart w:id="1337" w:name="_Toc137143713"/>
      <w:r>
        <w:t>Remote Operations</w:t>
      </w:r>
      <w:bookmarkEnd w:id="1337"/>
    </w:p>
    <w:p w14:paraId="3592B574" w14:textId="77777777" w:rsidR="00425189" w:rsidRDefault="00425189" w:rsidP="00425189">
      <w:pPr>
        <w:pStyle w:val="Heading2separationline"/>
      </w:pPr>
    </w:p>
    <w:p w14:paraId="6BB604EA" w14:textId="77777777" w:rsidR="00425189" w:rsidRDefault="00425189" w:rsidP="00425189">
      <w:pPr>
        <w:pStyle w:val="BodyText"/>
        <w:rPr>
          <w:ins w:id="1338" w:author="Minsu Jeon" w:date="2024-03-05T12:24:00Z"/>
        </w:rPr>
      </w:pPr>
    </w:p>
    <w:p w14:paraId="3178FBB0" w14:textId="235B2CB3" w:rsidR="00615A1C" w:rsidRDefault="00615A1C" w:rsidP="00425189">
      <w:pPr>
        <w:pStyle w:val="BodyText"/>
        <w:rPr>
          <w:ins w:id="1339" w:author="Minsu Jeon" w:date="2024-03-05T12:24:00Z"/>
        </w:rPr>
      </w:pPr>
      <w:ins w:id="1340" w:author="Minsu Jeon" w:date="2024-03-05T12:24:00Z">
        <w:r>
          <w:t>Monitoring and control</w:t>
        </w:r>
      </w:ins>
    </w:p>
    <w:p w14:paraId="74EA268D" w14:textId="77777777" w:rsidR="00615A1C" w:rsidRPr="00660EE6" w:rsidRDefault="00615A1C" w:rsidP="00615A1C">
      <w:pPr>
        <w:pStyle w:val="BodyText"/>
        <w:rPr>
          <w:ins w:id="1341" w:author="Minsu Jeon" w:date="2024-03-05T12:24:00Z"/>
        </w:rPr>
      </w:pPr>
      <w:ins w:id="1342" w:author="Minsu Jeon" w:date="2024-03-05T12:24:00Z">
        <w:r>
          <w:t>[ensure this section focuses on IALA specific elements… include section on monitoring that for IALA elements]</w:t>
        </w:r>
      </w:ins>
    </w:p>
    <w:p w14:paraId="55D5D7AC" w14:textId="77777777" w:rsidR="00615A1C" w:rsidRPr="008E2ACA" w:rsidRDefault="00615A1C" w:rsidP="00615A1C">
      <w:pPr>
        <w:pStyle w:val="BodyText"/>
        <w:rPr>
          <w:ins w:id="1343" w:author="Minsu Jeon" w:date="2024-03-05T12:24:00Z"/>
          <w:rFonts w:ascii="Calibri" w:hAnsi="Calibri" w:cs="Calibri"/>
          <w:color w:val="221E1F"/>
        </w:rPr>
      </w:pPr>
      <w:commentRangeStart w:id="1344"/>
      <w:ins w:id="1345" w:author="Minsu Jeon" w:date="2024-03-05T12:24:00Z">
        <w:r w:rsidRPr="008E2ACA">
          <w:rPr>
            <w:rFonts w:ascii="Calibri" w:hAnsi="Calibri" w:cs="Calibri"/>
            <w:color w:val="221E1F"/>
          </w:rPr>
          <w:t xml:space="preserve">The MASS </w:t>
        </w:r>
        <w:commentRangeEnd w:id="1344"/>
        <w:r>
          <w:rPr>
            <w:rStyle w:val="CommentReference"/>
          </w:rPr>
          <w:commentReference w:id="1344"/>
        </w:r>
        <w:r>
          <w:rPr>
            <w:rFonts w:ascii="Calibri" w:hAnsi="Calibri" w:cs="Calibri"/>
            <w:color w:val="221E1F"/>
          </w:rPr>
          <w:t>should</w:t>
        </w:r>
        <w:r w:rsidRPr="008E2ACA">
          <w:rPr>
            <w:rFonts w:ascii="Calibri" w:hAnsi="Calibri" w:cs="Calibri"/>
            <w:color w:val="221E1F"/>
          </w:rPr>
          <w:t xml:space="preserve"> have the ability to be controlled by a Control System which may be an on-board, off-board system or human operator, or a distributed system involving one or more of these elements. </w:t>
        </w:r>
      </w:ins>
    </w:p>
    <w:p w14:paraId="07BFC36B" w14:textId="77777777" w:rsidR="00615A1C" w:rsidRPr="008E2ACA" w:rsidRDefault="00615A1C" w:rsidP="00615A1C">
      <w:pPr>
        <w:pStyle w:val="BodyText"/>
        <w:rPr>
          <w:ins w:id="1346" w:author="Minsu Jeon" w:date="2024-03-05T12:24:00Z"/>
          <w:rFonts w:ascii="Calibri" w:hAnsi="Calibri" w:cs="Calibri"/>
          <w:color w:val="221E1F"/>
        </w:rPr>
      </w:pPr>
      <w:ins w:id="1347" w:author="Minsu Jeon" w:date="2024-03-05T12:24:00Z">
        <w:r w:rsidRPr="008E2ACA">
          <w:rPr>
            <w:rFonts w:ascii="Calibri" w:hAnsi="Calibri" w:cs="Calibri"/>
            <w:color w:val="221E1F"/>
          </w:rPr>
          <w:t xml:space="preserve">Control is typically a combination of high level and low-level functions and behaviours, which may be implemented in separate modules, such as the following examples: </w:t>
        </w:r>
      </w:ins>
    </w:p>
    <w:p w14:paraId="62B8A2DB" w14:textId="77777777" w:rsidR="00615A1C" w:rsidRPr="008E2ACA" w:rsidRDefault="00615A1C" w:rsidP="00615A1C">
      <w:pPr>
        <w:pStyle w:val="BodyText"/>
        <w:numPr>
          <w:ilvl w:val="0"/>
          <w:numId w:val="89"/>
        </w:numPr>
        <w:ind w:left="426" w:hanging="426"/>
        <w:rPr>
          <w:ins w:id="1348" w:author="Minsu Jeon" w:date="2024-03-05T12:24:00Z"/>
          <w:rFonts w:ascii="Calibri" w:hAnsi="Calibri" w:cs="Calibri"/>
        </w:rPr>
      </w:pPr>
      <w:ins w:id="1349" w:author="Minsu Jeon" w:date="2024-03-05T12:24:00Z">
        <w:r w:rsidRPr="008E2ACA">
          <w:rPr>
            <w:rFonts w:ascii="Calibri" w:hAnsi="Calibri" w:cs="Calibri"/>
          </w:rPr>
          <w:t xml:space="preserve">Sub-second control of a rudder actuator, with a feedback loop in order to control heading in response to Heading and Rate of Turn (ROT) set points; </w:t>
        </w:r>
      </w:ins>
    </w:p>
    <w:p w14:paraId="604C943B" w14:textId="77777777" w:rsidR="00615A1C" w:rsidRPr="008E2ACA" w:rsidRDefault="00615A1C" w:rsidP="00615A1C">
      <w:pPr>
        <w:pStyle w:val="BodyText"/>
        <w:numPr>
          <w:ilvl w:val="0"/>
          <w:numId w:val="89"/>
        </w:numPr>
        <w:ind w:left="426" w:hanging="426"/>
        <w:rPr>
          <w:ins w:id="1350" w:author="Minsu Jeon" w:date="2024-03-05T12:24:00Z"/>
          <w:rFonts w:ascii="Calibri" w:hAnsi="Calibri" w:cs="Calibri"/>
        </w:rPr>
      </w:pPr>
      <w:ins w:id="1351" w:author="Minsu Jeon" w:date="2024-03-05T12:24:00Z">
        <w:r w:rsidRPr="008E2ACA">
          <w:rPr>
            <w:rFonts w:ascii="Calibri" w:hAnsi="Calibri" w:cs="Calibri"/>
          </w:rPr>
          <w:t xml:space="preserve">Following a sequence of waypoints by issuing Heading and ROT set points; </w:t>
        </w:r>
      </w:ins>
    </w:p>
    <w:p w14:paraId="74DF921E" w14:textId="77777777" w:rsidR="00615A1C" w:rsidRPr="008E2ACA" w:rsidRDefault="00615A1C" w:rsidP="00615A1C">
      <w:pPr>
        <w:pStyle w:val="BodyText"/>
        <w:numPr>
          <w:ilvl w:val="0"/>
          <w:numId w:val="89"/>
        </w:numPr>
        <w:ind w:left="426" w:hanging="426"/>
        <w:rPr>
          <w:ins w:id="1352" w:author="Minsu Jeon" w:date="2024-03-05T12:24:00Z"/>
          <w:rFonts w:ascii="Calibri" w:hAnsi="Calibri" w:cs="Calibri"/>
        </w:rPr>
      </w:pPr>
      <w:ins w:id="1353" w:author="Minsu Jeon" w:date="2024-03-05T12:24:00Z">
        <w:r w:rsidRPr="008E2ACA">
          <w:rPr>
            <w:rFonts w:ascii="Calibri" w:hAnsi="Calibri" w:cs="Calibri"/>
          </w:rPr>
          <w:t xml:space="preserve">Generating or selecting waypoints, and selecting which route to follow; </w:t>
        </w:r>
      </w:ins>
    </w:p>
    <w:p w14:paraId="3FF57E50" w14:textId="77777777" w:rsidR="00615A1C" w:rsidRPr="008E2ACA" w:rsidRDefault="00615A1C" w:rsidP="00615A1C">
      <w:pPr>
        <w:pStyle w:val="BodyText"/>
        <w:numPr>
          <w:ilvl w:val="0"/>
          <w:numId w:val="89"/>
        </w:numPr>
        <w:ind w:left="426" w:hanging="426"/>
        <w:rPr>
          <w:ins w:id="1354" w:author="Minsu Jeon" w:date="2024-03-05T12:24:00Z"/>
          <w:rFonts w:ascii="Calibri" w:hAnsi="Calibri" w:cs="Calibri"/>
        </w:rPr>
      </w:pPr>
      <w:ins w:id="1355" w:author="Minsu Jeon" w:date="2024-03-05T12:24:00Z">
        <w:r w:rsidRPr="008E2ACA">
          <w:rPr>
            <w:rFonts w:ascii="Calibri" w:hAnsi="Calibri" w:cs="Calibri"/>
          </w:rPr>
          <w:t xml:space="preserve">Enabling waypoint-following, or superseding the mission controller with heading and speed set points calculated by a collision avoidance algorithm. </w:t>
        </w:r>
      </w:ins>
    </w:p>
    <w:p w14:paraId="47FB8ED1" w14:textId="77777777" w:rsidR="00615A1C" w:rsidRPr="008E2ACA" w:rsidRDefault="00615A1C" w:rsidP="00615A1C">
      <w:pPr>
        <w:pStyle w:val="BodyText"/>
        <w:rPr>
          <w:ins w:id="1356" w:author="Minsu Jeon" w:date="2024-03-05T12:24:00Z"/>
          <w:rFonts w:ascii="Calibri" w:hAnsi="Calibri" w:cs="Calibri"/>
          <w:color w:val="221E1F"/>
        </w:rPr>
      </w:pPr>
      <w:ins w:id="1357" w:author="Minsu Jeon" w:date="2024-03-05T12:24:00Z">
        <w:r w:rsidRPr="008E2ACA">
          <w:rPr>
            <w:rFonts w:ascii="Calibri" w:hAnsi="Calibri" w:cs="Calibri"/>
            <w:color w:val="221E1F"/>
          </w:rPr>
          <w:t xml:space="preserve">It should be noted that the MASS’s ability to transmit situational awareness data to an off-board controller has been covered in the previous Chapter. This, and the ability to receive appropriate and timely commands from the controller, should be borne in mind in cases where some of these functions are performed remotely. </w:t>
        </w:r>
      </w:ins>
    </w:p>
    <w:p w14:paraId="18A2B3E8" w14:textId="77777777" w:rsidR="00615A1C" w:rsidRPr="008E2ACA" w:rsidRDefault="00615A1C" w:rsidP="00615A1C">
      <w:pPr>
        <w:pStyle w:val="BodyText"/>
        <w:rPr>
          <w:ins w:id="1358" w:author="Minsu Jeon" w:date="2024-03-05T12:24:00Z"/>
          <w:rFonts w:ascii="Calibri" w:hAnsi="Calibri" w:cs="Calibri"/>
          <w:color w:val="221E1F"/>
        </w:rPr>
      </w:pPr>
      <w:ins w:id="1359" w:author="Minsu Jeon" w:date="2024-03-05T12:24:00Z">
        <w:r w:rsidRPr="008E2ACA">
          <w:rPr>
            <w:rFonts w:ascii="Calibri" w:hAnsi="Calibri" w:cs="Calibri"/>
            <w:color w:val="221E1F"/>
          </w:rPr>
          <w:t xml:space="preserve">The control functions, (on-board, remote, or distributed) </w:t>
        </w:r>
        <w:r>
          <w:rPr>
            <w:rFonts w:ascii="Calibri" w:hAnsi="Calibri" w:cs="Calibri"/>
            <w:color w:val="221E1F"/>
          </w:rPr>
          <w:t>should</w:t>
        </w:r>
        <w:r w:rsidRPr="008E2ACA">
          <w:rPr>
            <w:rFonts w:ascii="Calibri" w:hAnsi="Calibri" w:cs="Calibri"/>
            <w:color w:val="221E1F"/>
          </w:rPr>
          <w:t xml:space="preserve"> be capable of exerting timely and accurate control in such a manner as to maintain safety of (1) the platform; (2) surrounding persons, structures, ships; and (3) the environment. </w:t>
        </w:r>
      </w:ins>
    </w:p>
    <w:p w14:paraId="5E73F12B" w14:textId="77777777" w:rsidR="00615A1C" w:rsidDel="00DA276C" w:rsidRDefault="00615A1C" w:rsidP="00425189">
      <w:pPr>
        <w:pStyle w:val="BodyText"/>
        <w:rPr>
          <w:del w:id="1360" w:author="Minsu Jeon" w:date="2024-03-06T14:31:00Z"/>
        </w:rPr>
      </w:pPr>
    </w:p>
    <w:p w14:paraId="03C6FD02" w14:textId="77777777" w:rsidR="00E74F0F" w:rsidRDefault="00E74F0F" w:rsidP="00425189">
      <w:pPr>
        <w:pStyle w:val="BodyText"/>
        <w:rPr>
          <w:ins w:id="1361" w:author="Minsu Jeon" w:date="2024-03-05T12:31:00Z"/>
        </w:rPr>
      </w:pPr>
    </w:p>
    <w:p w14:paraId="5C68543B" w14:textId="77777777" w:rsidR="00E74F0F" w:rsidRPr="008E2ACA" w:rsidRDefault="00E74F0F" w:rsidP="00E74F0F">
      <w:pPr>
        <w:pStyle w:val="Heading3"/>
        <w:keepNext w:val="0"/>
        <w:keepLines w:val="0"/>
        <w:numPr>
          <w:ilvl w:val="2"/>
          <w:numId w:val="11"/>
        </w:numPr>
        <w:ind w:left="993" w:hanging="993"/>
        <w:rPr>
          <w:ins w:id="1362" w:author="Minsu Jeon" w:date="2024-03-05T12:31:00Z"/>
        </w:rPr>
      </w:pPr>
      <w:bookmarkStart w:id="1363" w:name="_Toc98334496"/>
      <w:bookmarkStart w:id="1364" w:name="_Toc111186874"/>
      <w:ins w:id="1365" w:author="Minsu Jeon" w:date="2024-03-05T12:31:00Z">
        <w:r w:rsidRPr="008E2ACA">
          <w:t>MASS Remote Controller Task Requirements</w:t>
        </w:r>
        <w:bookmarkEnd w:id="1363"/>
        <w:bookmarkEnd w:id="1364"/>
        <w:r w:rsidRPr="008E2ACA">
          <w:t xml:space="preserve"> </w:t>
        </w:r>
      </w:ins>
    </w:p>
    <w:p w14:paraId="29743E91" w14:textId="77777777" w:rsidR="00E74F0F" w:rsidRPr="008E2ACA" w:rsidRDefault="00E74F0F" w:rsidP="00E74F0F">
      <w:pPr>
        <w:pStyle w:val="BodyText"/>
        <w:rPr>
          <w:ins w:id="1366" w:author="Minsu Jeon" w:date="2024-03-05T12:31:00Z"/>
        </w:rPr>
      </w:pPr>
      <w:ins w:id="1367" w:author="Minsu Jeon" w:date="2024-03-05T12:31:00Z">
        <w:r w:rsidRPr="008E2ACA">
          <w:t>The duty to render assistance will fall to be discharged, if at all, by the MASS Master, potentially delegated to the controller.</w:t>
        </w:r>
      </w:ins>
    </w:p>
    <w:p w14:paraId="6B910010" w14:textId="77777777" w:rsidR="00E74F0F" w:rsidRPr="008E2ACA" w:rsidRDefault="00E74F0F" w:rsidP="00E74F0F">
      <w:pPr>
        <w:pStyle w:val="BodyText"/>
        <w:rPr>
          <w:ins w:id="1368" w:author="Minsu Jeon" w:date="2024-03-05T12:31:00Z"/>
        </w:rPr>
      </w:pPr>
      <w:ins w:id="1369" w:author="Minsu Jeon" w:date="2024-03-05T12:31:00Z">
        <w:r w:rsidRPr="008E2ACA">
          <w:t xml:space="preserve">The duty is qualified by what is reasonably to be expected given the limitations and characteristics of the relevant MASS. The duty does not require, nor is it limited to, taking persons on board. </w:t>
        </w:r>
      </w:ins>
    </w:p>
    <w:p w14:paraId="34BC5947" w14:textId="77777777" w:rsidR="00E74F0F" w:rsidRPr="008E2ACA" w:rsidRDefault="00E74F0F" w:rsidP="00E74F0F">
      <w:pPr>
        <w:pStyle w:val="BodyText"/>
        <w:rPr>
          <w:ins w:id="1370" w:author="Minsu Jeon" w:date="2024-03-05T12:31:00Z"/>
        </w:rPr>
      </w:pPr>
      <w:ins w:id="1371" w:author="Minsu Jeon" w:date="2024-03-05T12:31:00Z">
        <w:r w:rsidRPr="008E2ACA">
          <w:t xml:space="preserve">The remote controller of a MASS will not breach the duty for failing to render a particular form of assistance on account of the MASS technical limitations or for the MASS’ inability to take persons on board. </w:t>
        </w:r>
      </w:ins>
    </w:p>
    <w:p w14:paraId="38B9CF30" w14:textId="77777777" w:rsidR="00E74F0F" w:rsidRPr="008E2ACA" w:rsidRDefault="00E74F0F" w:rsidP="00E74F0F">
      <w:pPr>
        <w:pStyle w:val="BodyText"/>
        <w:rPr>
          <w:ins w:id="1372" w:author="Minsu Jeon" w:date="2024-03-05T12:31:00Z"/>
        </w:rPr>
      </w:pPr>
      <w:ins w:id="1373" w:author="Minsu Jeon" w:date="2024-03-05T12:31:00Z">
        <w:r w:rsidRPr="008E2ACA">
          <w:t xml:space="preserve">The MASS’s technical capabilities will define the nature and the requirements of the duty and not vice versa. However, situational cognisance and communications capability may be required by other international regulations, considered elsewhere. </w:t>
        </w:r>
      </w:ins>
    </w:p>
    <w:p w14:paraId="4B4E2879" w14:textId="77777777" w:rsidR="00E74F0F" w:rsidRPr="008E2ACA" w:rsidRDefault="00E74F0F" w:rsidP="00E74F0F">
      <w:pPr>
        <w:pStyle w:val="BodyText"/>
        <w:rPr>
          <w:ins w:id="1374" w:author="Minsu Jeon" w:date="2024-03-05T12:31:00Z"/>
        </w:rPr>
      </w:pPr>
      <w:ins w:id="1375" w:author="Minsu Jeon" w:date="2024-03-05T12:31:00Z">
        <w:r w:rsidRPr="008E2ACA">
          <w:t xml:space="preserve">On the assumption that the MASS will have stand off and close up monitoring capability giving continuous feedback to the remote controller, as a minimum: </w:t>
        </w:r>
      </w:ins>
    </w:p>
    <w:p w14:paraId="1073811A" w14:textId="77777777" w:rsidR="00E74F0F" w:rsidRPr="008E2ACA" w:rsidRDefault="00E74F0F" w:rsidP="00E74F0F">
      <w:pPr>
        <w:pStyle w:val="BodyText"/>
        <w:numPr>
          <w:ilvl w:val="0"/>
          <w:numId w:val="106"/>
        </w:numPr>
        <w:ind w:left="426" w:hanging="568"/>
        <w:rPr>
          <w:ins w:id="1376" w:author="Minsu Jeon" w:date="2024-03-05T12:31:00Z"/>
        </w:rPr>
      </w:pPr>
      <w:ins w:id="1377" w:author="Minsu Jeon" w:date="2024-03-05T12:31:00Z">
        <w:r w:rsidRPr="008E2ACA">
          <w:t xml:space="preserve">Having become aware of persons in distress, the MASS remote controller should make best endeavours to inform the appropriate search and rescue authorities through whichever means appropriate i.e. radio, camera live feed. </w:t>
        </w:r>
      </w:ins>
    </w:p>
    <w:p w14:paraId="3A2C7F70" w14:textId="77777777" w:rsidR="00E74F0F" w:rsidRPr="008E2ACA" w:rsidRDefault="00E74F0F" w:rsidP="00E74F0F">
      <w:pPr>
        <w:pStyle w:val="BodyText"/>
        <w:numPr>
          <w:ilvl w:val="0"/>
          <w:numId w:val="106"/>
        </w:numPr>
        <w:ind w:left="426" w:hanging="568"/>
        <w:rPr>
          <w:ins w:id="1378" w:author="Minsu Jeon" w:date="2024-03-05T12:31:00Z"/>
        </w:rPr>
      </w:pPr>
      <w:ins w:id="1379" w:author="Minsu Jeon" w:date="2024-03-05T12:31:00Z">
        <w:r w:rsidRPr="008E2ACA">
          <w:lastRenderedPageBreak/>
          <w:t>In most circumstances, the MASS remote controller should ensure that the MASS is brought or remains in reasonable proximity with persons found in distress, to act as a visual reference point and communications point for research and rescue authorities.</w:t>
        </w:r>
      </w:ins>
    </w:p>
    <w:p w14:paraId="5821BFFB" w14:textId="77777777" w:rsidR="00E74F0F" w:rsidRPr="008E2ACA" w:rsidRDefault="00E74F0F" w:rsidP="00E74F0F">
      <w:pPr>
        <w:pStyle w:val="BodyText"/>
        <w:rPr>
          <w:ins w:id="1380" w:author="Minsu Jeon" w:date="2024-03-05T12:31:00Z"/>
        </w:rPr>
      </w:pPr>
      <w:ins w:id="1381" w:author="Minsu Jeon" w:date="2024-03-05T12:31:00Z">
        <w:r w:rsidRPr="008E2ACA">
          <w:t>Efforts should not be made to embark persons if this cannot be done safely, relative to the peril faced by persons in distress.</w:t>
        </w:r>
      </w:ins>
    </w:p>
    <w:p w14:paraId="7C6FC1B3" w14:textId="77777777" w:rsidR="00E74F0F" w:rsidRPr="00425189" w:rsidRDefault="00E74F0F" w:rsidP="00425189">
      <w:pPr>
        <w:pStyle w:val="BodyText"/>
      </w:pPr>
    </w:p>
    <w:p w14:paraId="194D180E" w14:textId="77777777" w:rsidR="00425189" w:rsidRDefault="00425189" w:rsidP="00425189">
      <w:pPr>
        <w:pStyle w:val="Heading2"/>
      </w:pPr>
      <w:bookmarkStart w:id="1382" w:name="_Toc137143714"/>
      <w:commentRangeStart w:id="1383"/>
      <w:r>
        <w:t>Communications</w:t>
      </w:r>
      <w:bookmarkEnd w:id="1382"/>
      <w:commentRangeEnd w:id="1383"/>
      <w:r w:rsidR="00B2743C">
        <w:rPr>
          <w:rStyle w:val="CommentReference"/>
          <w:rFonts w:asciiTheme="minorHAnsi" w:eastAsiaTheme="minorHAnsi" w:hAnsiTheme="minorHAnsi" w:cstheme="minorBidi"/>
          <w:b w:val="0"/>
          <w:caps w:val="0"/>
          <w:color w:val="auto"/>
        </w:rPr>
        <w:commentReference w:id="1383"/>
      </w:r>
    </w:p>
    <w:p w14:paraId="6DAD587F" w14:textId="77777777" w:rsidR="00425189" w:rsidRDefault="00425189" w:rsidP="00425189">
      <w:pPr>
        <w:pStyle w:val="Heading2separationline"/>
      </w:pPr>
    </w:p>
    <w:p w14:paraId="5503C6E0" w14:textId="77777777" w:rsidR="00425189" w:rsidRDefault="00425189" w:rsidP="00425189">
      <w:pPr>
        <w:pStyle w:val="BodyText"/>
      </w:pPr>
    </w:p>
    <w:p w14:paraId="25FAEF11" w14:textId="77777777" w:rsidR="00670AE4" w:rsidRPr="008E2ACA" w:rsidRDefault="00670AE4" w:rsidP="00670AE4">
      <w:pPr>
        <w:pStyle w:val="BodyText"/>
        <w:rPr>
          <w:ins w:id="1384" w:author="Minsu Jeon" w:date="2024-03-05T12:26:00Z"/>
          <w:rFonts w:cstheme="minorHAnsi"/>
        </w:rPr>
      </w:pPr>
      <w:commentRangeStart w:id="1385"/>
      <w:ins w:id="1386" w:author="Minsu Jeon" w:date="2024-03-05T12:26:00Z">
        <w:r w:rsidRPr="008E2ACA">
          <w:t xml:space="preserve">MASS will </w:t>
        </w:r>
        <w:commentRangeEnd w:id="1385"/>
        <w:r>
          <w:rPr>
            <w:rStyle w:val="CommentReference"/>
          </w:rPr>
          <w:commentReference w:id="1385"/>
        </w:r>
        <w:r w:rsidRPr="008E2ACA">
          <w:t xml:space="preserve">be heavily dependent on communications systems for control and monitoring of the MASS, irrespective </w:t>
        </w:r>
        <w:r w:rsidRPr="008E2ACA">
          <w:rPr>
            <w:rFonts w:cstheme="minorHAnsi"/>
          </w:rPr>
          <w:t xml:space="preserve">of any existing regulatory requirements for carrying radio-communications systems. </w:t>
        </w:r>
      </w:ins>
    </w:p>
    <w:p w14:paraId="26B2223D" w14:textId="77777777" w:rsidR="00670AE4" w:rsidRPr="008E2ACA" w:rsidRDefault="00670AE4" w:rsidP="00670AE4">
      <w:pPr>
        <w:pStyle w:val="BodyText"/>
        <w:rPr>
          <w:ins w:id="1387" w:author="Minsu Jeon" w:date="2024-03-05T12:26:00Z"/>
          <w:rFonts w:cstheme="minorHAnsi"/>
        </w:rPr>
      </w:pPr>
      <w:ins w:id="1388" w:author="Minsu Jeon" w:date="2024-03-05T12:26:00Z">
        <w:r w:rsidRPr="008E2ACA">
          <w:rPr>
            <w:rFonts w:cstheme="minorHAnsi"/>
          </w:rPr>
          <w:t xml:space="preserve">RF communications requirements for MASS will include the following: </w:t>
        </w:r>
      </w:ins>
    </w:p>
    <w:p w14:paraId="1AD84771" w14:textId="77777777" w:rsidR="00670AE4" w:rsidRPr="008E2ACA" w:rsidRDefault="00670AE4" w:rsidP="00670AE4">
      <w:pPr>
        <w:pStyle w:val="BodyText"/>
        <w:numPr>
          <w:ilvl w:val="0"/>
          <w:numId w:val="93"/>
        </w:numPr>
        <w:ind w:left="426" w:hanging="426"/>
        <w:rPr>
          <w:ins w:id="1389" w:author="Minsu Jeon" w:date="2024-03-05T12:26:00Z"/>
          <w:rFonts w:cstheme="minorHAnsi"/>
          <w:color w:val="000000" w:themeColor="text1"/>
        </w:rPr>
      </w:pPr>
      <w:ins w:id="1390" w:author="Minsu Jeon" w:date="2024-03-05T12:26:00Z">
        <w:r w:rsidRPr="003E5CDA">
          <w:rPr>
            <w:rFonts w:cstheme="minorHAnsi"/>
            <w:color w:val="221E1F"/>
            <w:szCs w:val="18"/>
          </w:rPr>
          <w:t xml:space="preserve">Global Maritime Distress &amp; Safety System </w:t>
        </w:r>
        <w:r w:rsidRPr="008E2ACA">
          <w:rPr>
            <w:rFonts w:cstheme="minorHAnsi"/>
            <w:color w:val="221E1F"/>
            <w:szCs w:val="18"/>
          </w:rPr>
          <w:t>(</w:t>
        </w:r>
        <w:r w:rsidRPr="008E2ACA">
          <w:rPr>
            <w:rFonts w:cstheme="minorHAnsi"/>
            <w:color w:val="000000" w:themeColor="text1"/>
          </w:rPr>
          <w:t xml:space="preserve">GMDSS) compatibility; </w:t>
        </w:r>
      </w:ins>
    </w:p>
    <w:p w14:paraId="76398640" w14:textId="77777777" w:rsidR="00670AE4" w:rsidRDefault="00670AE4" w:rsidP="00670AE4">
      <w:pPr>
        <w:pStyle w:val="BodyText"/>
        <w:numPr>
          <w:ilvl w:val="0"/>
          <w:numId w:val="93"/>
        </w:numPr>
        <w:ind w:left="426" w:hanging="426"/>
        <w:rPr>
          <w:ins w:id="1391" w:author="Minsu Jeon" w:date="2024-03-06T14:31:00Z"/>
          <w:rFonts w:cstheme="minorHAnsi"/>
          <w:color w:val="000000" w:themeColor="text1"/>
        </w:rPr>
      </w:pPr>
      <w:ins w:id="1392" w:author="Minsu Jeon" w:date="2024-03-05T12:26:00Z">
        <w:r w:rsidRPr="008E2ACA">
          <w:rPr>
            <w:rFonts w:cstheme="minorHAnsi"/>
            <w:color w:val="000000" w:themeColor="text1"/>
          </w:rPr>
          <w:t xml:space="preserve">Communications for Control System Monitoring and Input. </w:t>
        </w:r>
      </w:ins>
    </w:p>
    <w:p w14:paraId="628E57DA" w14:textId="77777777" w:rsidR="00DA276C" w:rsidRPr="008E2ACA" w:rsidRDefault="00DA276C">
      <w:pPr>
        <w:pStyle w:val="BodyText"/>
        <w:ind w:left="426"/>
        <w:rPr>
          <w:ins w:id="1393" w:author="Minsu Jeon" w:date="2024-03-05T12:26:00Z"/>
          <w:rFonts w:cstheme="minorHAnsi"/>
          <w:color w:val="000000" w:themeColor="text1"/>
        </w:rPr>
        <w:pPrChange w:id="1394" w:author="Minsu Jeon" w:date="2024-03-06T14:31:00Z">
          <w:pPr>
            <w:pStyle w:val="BodyText"/>
            <w:numPr>
              <w:numId w:val="93"/>
            </w:numPr>
            <w:ind w:left="426" w:hanging="426"/>
          </w:pPr>
        </w:pPrChange>
      </w:pPr>
    </w:p>
    <w:p w14:paraId="17E03B0A" w14:textId="77777777" w:rsidR="00670AE4" w:rsidRPr="008E2ACA" w:rsidRDefault="00670AE4" w:rsidP="00670AE4">
      <w:pPr>
        <w:pStyle w:val="Heading3"/>
        <w:keepNext w:val="0"/>
        <w:keepLines w:val="0"/>
        <w:numPr>
          <w:ilvl w:val="2"/>
          <w:numId w:val="11"/>
        </w:numPr>
        <w:ind w:left="993" w:hanging="993"/>
        <w:rPr>
          <w:ins w:id="1395" w:author="Minsu Jeon" w:date="2024-03-05T12:26:00Z"/>
        </w:rPr>
      </w:pPr>
      <w:bookmarkStart w:id="1396" w:name="_Toc98334475"/>
      <w:bookmarkStart w:id="1397" w:name="_Toc111186854"/>
      <w:ins w:id="1398" w:author="Minsu Jeon" w:date="2024-03-05T12:26:00Z">
        <w:r w:rsidRPr="008E2ACA">
          <w:t>GMDSS Requirements</w:t>
        </w:r>
        <w:bookmarkEnd w:id="1396"/>
        <w:bookmarkEnd w:id="1397"/>
        <w:r w:rsidRPr="008E2ACA">
          <w:t xml:space="preserve"> </w:t>
        </w:r>
      </w:ins>
    </w:p>
    <w:p w14:paraId="1045B6CB" w14:textId="77777777" w:rsidR="00670AE4" w:rsidRPr="008E2ACA" w:rsidRDefault="00670AE4" w:rsidP="00670AE4">
      <w:pPr>
        <w:pStyle w:val="BodyText"/>
        <w:rPr>
          <w:ins w:id="1399" w:author="Minsu Jeon" w:date="2024-03-05T12:26:00Z"/>
          <w:color w:val="000000" w:themeColor="text1"/>
        </w:rPr>
      </w:pPr>
      <w:ins w:id="1400" w:author="Minsu Jeon" w:date="2024-03-05T12:26:00Z">
        <w:r w:rsidRPr="008E2ACA">
          <w:rPr>
            <w:color w:val="000000" w:themeColor="text1"/>
          </w:rPr>
          <w:t xml:space="preserve">The application of SOLAS Chapter IV (Radiocommunications) is to cargo ships of 300 gross tonnage and upwards on international voyages. </w:t>
        </w:r>
      </w:ins>
    </w:p>
    <w:p w14:paraId="5D823A26" w14:textId="77777777" w:rsidR="00670AE4" w:rsidRPr="008E2ACA" w:rsidRDefault="00670AE4" w:rsidP="00670AE4">
      <w:pPr>
        <w:pStyle w:val="BodyText"/>
        <w:rPr>
          <w:ins w:id="1401" w:author="Minsu Jeon" w:date="2024-03-05T12:26:00Z"/>
          <w:color w:val="000000" w:themeColor="text1"/>
        </w:rPr>
      </w:pPr>
      <w:ins w:id="1402" w:author="Minsu Jeon" w:date="2024-03-05T12:26:00Z">
        <w:r w:rsidRPr="008E2ACA">
          <w:rPr>
            <w:color w:val="000000" w:themeColor="text1"/>
          </w:rPr>
          <w:t xml:space="preserve">The Merchant Shipping (Radio Installations) Regulations (SI 1998 No. 2070) require cargo ships of 300 gross tonnage and upwards on domestic voyages to carry a GMDSS radio installation as described in the regulations. MASS of 300 gross tonnage and upwards should therefore comply with these regulations. </w:t>
        </w:r>
      </w:ins>
    </w:p>
    <w:p w14:paraId="67FDAAAE" w14:textId="77777777" w:rsidR="00670AE4" w:rsidRPr="008E2ACA" w:rsidRDefault="00670AE4" w:rsidP="00670AE4">
      <w:pPr>
        <w:pStyle w:val="BodyText"/>
        <w:rPr>
          <w:ins w:id="1403" w:author="Minsu Jeon" w:date="2024-03-05T12:26:00Z"/>
          <w:color w:val="000000" w:themeColor="text1"/>
        </w:rPr>
      </w:pPr>
      <w:ins w:id="1404" w:author="Minsu Jeon" w:date="2024-03-05T12:26:00Z">
        <w:r w:rsidRPr="008E2ACA">
          <w:rPr>
            <w:color w:val="000000" w:themeColor="text1"/>
          </w:rPr>
          <w:t xml:space="preserve">There are no requirements for ships under 300 gross tonnage, although any ship using the frequencies of the GMDSS are bound by the requirements of the ITU Radio Regulations. </w:t>
        </w:r>
      </w:ins>
    </w:p>
    <w:p w14:paraId="0989BE1D" w14:textId="77777777" w:rsidR="00670AE4" w:rsidRPr="008E2ACA" w:rsidRDefault="00670AE4" w:rsidP="00670AE4">
      <w:pPr>
        <w:pStyle w:val="BodyText"/>
        <w:rPr>
          <w:ins w:id="1405" w:author="Minsu Jeon" w:date="2024-03-05T12:26:00Z"/>
          <w:color w:val="000000" w:themeColor="text1"/>
        </w:rPr>
      </w:pPr>
      <w:ins w:id="1406" w:author="Minsu Jeon" w:date="2024-03-05T12:26:00Z">
        <w:r w:rsidRPr="008E2ACA">
          <w:rPr>
            <w:color w:val="000000" w:themeColor="text1"/>
          </w:rPr>
          <w:t xml:space="preserve">The radio equipment to be carried depends on the capabilities of the MASS and the area of operation. The minimum and recommended radio equipment is given in Table 10-1. </w:t>
        </w:r>
      </w:ins>
    </w:p>
    <w:p w14:paraId="044F1D67" w14:textId="77777777" w:rsidR="00670AE4" w:rsidRPr="008E2ACA" w:rsidRDefault="00670AE4" w:rsidP="00670AE4">
      <w:pPr>
        <w:pStyle w:val="BodyText"/>
        <w:rPr>
          <w:ins w:id="1407" w:author="Minsu Jeon" w:date="2024-03-05T12:26:00Z"/>
          <w:color w:val="000000" w:themeColor="text1"/>
        </w:rPr>
      </w:pPr>
      <w:ins w:id="1408" w:author="Minsu Jeon" w:date="2024-03-05T12:26:00Z">
        <w:r w:rsidRPr="008E2ACA">
          <w:rPr>
            <w:color w:val="000000" w:themeColor="text1"/>
          </w:rPr>
          <w:t xml:space="preserve">The controller of the MASS while operating should, when practicable, be capable of receiving, interpreting and acting upon information transmitted via the following communications channels: </w:t>
        </w:r>
      </w:ins>
    </w:p>
    <w:p w14:paraId="6A27BB1A" w14:textId="77777777" w:rsidR="00670AE4" w:rsidRPr="008E2ACA" w:rsidRDefault="00670AE4" w:rsidP="00670AE4">
      <w:pPr>
        <w:pStyle w:val="BodyText"/>
        <w:numPr>
          <w:ilvl w:val="0"/>
          <w:numId w:val="94"/>
        </w:numPr>
        <w:ind w:left="426" w:hanging="426"/>
        <w:rPr>
          <w:ins w:id="1409" w:author="Minsu Jeon" w:date="2024-03-05T12:26:00Z"/>
          <w:rFonts w:ascii="Calibri" w:hAnsi="Calibri" w:cs="Calibri"/>
          <w:color w:val="000000" w:themeColor="text1"/>
        </w:rPr>
      </w:pPr>
      <w:ins w:id="1410" w:author="Minsu Jeon" w:date="2024-03-05T12:26:00Z">
        <w:r w:rsidRPr="008E2ACA">
          <w:rPr>
            <w:rFonts w:ascii="Calibri" w:hAnsi="Calibri" w:cs="Calibri"/>
            <w:color w:val="000000" w:themeColor="text1"/>
          </w:rPr>
          <w:t xml:space="preserve">Where practicable on VHF channel 16; </w:t>
        </w:r>
      </w:ins>
    </w:p>
    <w:p w14:paraId="1141C79D" w14:textId="77777777" w:rsidR="00670AE4" w:rsidRPr="008E2ACA" w:rsidRDefault="00670AE4" w:rsidP="00670AE4">
      <w:pPr>
        <w:pStyle w:val="BodyText"/>
        <w:numPr>
          <w:ilvl w:val="0"/>
          <w:numId w:val="94"/>
        </w:numPr>
        <w:ind w:left="426" w:hanging="426"/>
        <w:rPr>
          <w:ins w:id="1411" w:author="Minsu Jeon" w:date="2024-03-05T12:26:00Z"/>
          <w:rFonts w:ascii="Calibri" w:hAnsi="Calibri" w:cs="Calibri"/>
          <w:color w:val="000000" w:themeColor="text1"/>
        </w:rPr>
      </w:pPr>
      <w:ins w:id="1412" w:author="Minsu Jeon" w:date="2024-03-05T12:26:00Z">
        <w:r w:rsidRPr="008E2ACA">
          <w:rPr>
            <w:rFonts w:ascii="Calibri" w:hAnsi="Calibri" w:cs="Calibri"/>
            <w:color w:val="000000" w:themeColor="text1"/>
          </w:rPr>
          <w:t xml:space="preserve">On VHF DSC channel 70; </w:t>
        </w:r>
      </w:ins>
    </w:p>
    <w:p w14:paraId="23938C7B" w14:textId="77777777" w:rsidR="00670AE4" w:rsidRPr="008E2ACA" w:rsidRDefault="00670AE4" w:rsidP="00670AE4">
      <w:pPr>
        <w:pStyle w:val="BodyText"/>
        <w:numPr>
          <w:ilvl w:val="0"/>
          <w:numId w:val="94"/>
        </w:numPr>
        <w:ind w:left="426" w:hanging="426"/>
        <w:rPr>
          <w:ins w:id="1413" w:author="Minsu Jeon" w:date="2024-03-05T12:26:00Z"/>
          <w:rFonts w:ascii="Calibri" w:hAnsi="Calibri" w:cs="Calibri"/>
          <w:color w:val="000000" w:themeColor="text1"/>
        </w:rPr>
      </w:pPr>
      <w:ins w:id="1414" w:author="Minsu Jeon" w:date="2024-03-05T12:26:00Z">
        <w:r w:rsidRPr="008E2ACA">
          <w:rPr>
            <w:rFonts w:ascii="Calibri" w:hAnsi="Calibri" w:cs="Calibri"/>
            <w:color w:val="000000" w:themeColor="text1"/>
          </w:rPr>
          <w:t xml:space="preserve">If fitted with an MF installation, on DSC 2187.5 kHz; </w:t>
        </w:r>
      </w:ins>
    </w:p>
    <w:p w14:paraId="6E81183B" w14:textId="77777777" w:rsidR="00670AE4" w:rsidRPr="008E2ACA" w:rsidRDefault="00670AE4" w:rsidP="00670AE4">
      <w:pPr>
        <w:pStyle w:val="BodyText"/>
        <w:numPr>
          <w:ilvl w:val="0"/>
          <w:numId w:val="94"/>
        </w:numPr>
        <w:ind w:left="426" w:hanging="426"/>
        <w:rPr>
          <w:ins w:id="1415" w:author="Minsu Jeon" w:date="2024-03-05T12:26:00Z"/>
          <w:rFonts w:ascii="Calibri" w:hAnsi="Calibri" w:cs="Calibri"/>
          <w:color w:val="000000" w:themeColor="text1"/>
        </w:rPr>
      </w:pPr>
      <w:ins w:id="1416" w:author="Minsu Jeon" w:date="2024-03-05T12:26:00Z">
        <w:r w:rsidRPr="008E2ACA">
          <w:rPr>
            <w:rFonts w:ascii="Calibri" w:hAnsi="Calibri" w:cs="Calibri"/>
            <w:color w:val="000000" w:themeColor="text1"/>
          </w:rPr>
          <w:t xml:space="preserve">If fitted with a satellite installation, with enhanced group calling; </w:t>
        </w:r>
      </w:ins>
    </w:p>
    <w:p w14:paraId="698B8F8F" w14:textId="77777777" w:rsidR="00670AE4" w:rsidRPr="008E2ACA" w:rsidRDefault="00670AE4" w:rsidP="00670AE4">
      <w:pPr>
        <w:pStyle w:val="BodyText"/>
        <w:numPr>
          <w:ilvl w:val="0"/>
          <w:numId w:val="94"/>
        </w:numPr>
        <w:ind w:left="426" w:hanging="426"/>
        <w:rPr>
          <w:ins w:id="1417" w:author="Minsu Jeon" w:date="2024-03-05T12:26:00Z"/>
          <w:rFonts w:ascii="Calibri" w:hAnsi="Calibri" w:cs="Calibri"/>
          <w:color w:val="000000" w:themeColor="text1"/>
        </w:rPr>
      </w:pPr>
      <w:ins w:id="1418" w:author="Minsu Jeon" w:date="2024-03-05T12:26:00Z">
        <w:r w:rsidRPr="008E2ACA">
          <w:rPr>
            <w:rFonts w:ascii="Calibri" w:hAnsi="Calibri" w:cs="Calibri"/>
            <w:color w:val="000000" w:themeColor="text1"/>
          </w:rPr>
          <w:t xml:space="preserve">For broadcasts of Maritime Safety Information e.g. by NAVTEX. </w:t>
        </w:r>
      </w:ins>
    </w:p>
    <w:p w14:paraId="3375776E" w14:textId="0220EE98" w:rsidR="00DA276C" w:rsidRDefault="00670AE4" w:rsidP="00670AE4">
      <w:pPr>
        <w:pStyle w:val="BodyText"/>
        <w:rPr>
          <w:ins w:id="1419" w:author="Minsu Jeon" w:date="2024-03-06T14:31:00Z"/>
          <w:color w:val="221E1F"/>
        </w:rPr>
      </w:pPr>
      <w:ins w:id="1420" w:author="Minsu Jeon" w:date="2024-03-05T12:26:00Z">
        <w:r w:rsidRPr="008E2ACA">
          <w:rPr>
            <w:color w:val="221E1F"/>
          </w:rPr>
          <w:t>The controller of the MASS should hold a certificate of competence for distress and safety radiocommunications (e.g. GMDSS Short Range Certificate or Long Range Certificate as appropriate).</w:t>
        </w:r>
      </w:ins>
    </w:p>
    <w:p w14:paraId="4F80FEDF" w14:textId="77777777" w:rsidR="00DA276C" w:rsidRPr="00DA276C" w:rsidRDefault="00DA276C" w:rsidP="00670AE4">
      <w:pPr>
        <w:pStyle w:val="BodyText"/>
        <w:rPr>
          <w:ins w:id="1421" w:author="Minsu Jeon" w:date="2024-03-05T12:26:00Z"/>
          <w:color w:val="221E1F"/>
          <w:rPrChange w:id="1422" w:author="Minsu Jeon" w:date="2024-03-06T14:31:00Z">
            <w:rPr>
              <w:ins w:id="1423" w:author="Minsu Jeon" w:date="2024-03-05T12:26:00Z"/>
            </w:rPr>
          </w:rPrChange>
        </w:rPr>
      </w:pPr>
    </w:p>
    <w:p w14:paraId="28D000B5" w14:textId="77777777" w:rsidR="00670AE4" w:rsidRPr="008C6088" w:rsidRDefault="00670AE4" w:rsidP="00670AE4">
      <w:pPr>
        <w:pStyle w:val="Heading3"/>
        <w:keepNext w:val="0"/>
        <w:keepLines w:val="0"/>
        <w:numPr>
          <w:ilvl w:val="2"/>
          <w:numId w:val="11"/>
        </w:numPr>
        <w:ind w:left="993" w:hanging="993"/>
        <w:rPr>
          <w:ins w:id="1424" w:author="Minsu Jeon" w:date="2024-03-05T12:26:00Z"/>
        </w:rPr>
      </w:pPr>
      <w:bookmarkStart w:id="1425" w:name="_Toc98334476"/>
      <w:bookmarkStart w:id="1426" w:name="_Toc111186855"/>
      <w:ins w:id="1427" w:author="Minsu Jeon" w:date="2024-03-05T12:26:00Z">
        <w:r w:rsidRPr="008E2ACA">
          <w:t>Communications For Control System Monitoring and Input</w:t>
        </w:r>
        <w:bookmarkEnd w:id="1425"/>
        <w:bookmarkEnd w:id="1426"/>
        <w:r w:rsidRPr="008E2ACA">
          <w:t xml:space="preserve"> </w:t>
        </w:r>
      </w:ins>
    </w:p>
    <w:p w14:paraId="4EB7E55D" w14:textId="77777777" w:rsidR="00670AE4" w:rsidRPr="008E2ACA" w:rsidRDefault="00670AE4" w:rsidP="00670AE4">
      <w:pPr>
        <w:pStyle w:val="BodyText"/>
        <w:rPr>
          <w:ins w:id="1428" w:author="Minsu Jeon" w:date="2024-03-05T12:26:00Z"/>
        </w:rPr>
      </w:pPr>
      <w:commentRangeStart w:id="1429"/>
      <w:ins w:id="1430" w:author="Minsu Jeon" w:date="2024-03-05T12:26:00Z">
        <w:r w:rsidRPr="008E2ACA">
          <w:t>RF Communications systems that are required to exercise the required Level of Control (LoC), or are necessary to enable the Emergency Stop functionality, should be provided with reversionary modes and backup energy supplies, the scope of which will depend on both the MASS Classification.</w:t>
        </w:r>
      </w:ins>
    </w:p>
    <w:p w14:paraId="7FE6F0CE" w14:textId="77777777" w:rsidR="00670AE4" w:rsidRPr="008E2ACA" w:rsidRDefault="00670AE4" w:rsidP="00670AE4">
      <w:pPr>
        <w:pStyle w:val="BodyText"/>
        <w:rPr>
          <w:ins w:id="1431" w:author="Minsu Jeon" w:date="2024-03-05T12:26:00Z"/>
        </w:rPr>
      </w:pPr>
      <w:ins w:id="1432" w:author="Minsu Jeon" w:date="2024-03-05T12:26:00Z">
        <w:r w:rsidRPr="008E2ACA">
          <w:lastRenderedPageBreak/>
          <w:t xml:space="preserve">These reversionary modes and energy supplies should be considered in the Risk Assessment, such that the risk of loss of control communications and ability to execute the emergency stop function is reduced to a level As Low As Reasonably Practical (ALARP). </w:t>
        </w:r>
      </w:ins>
    </w:p>
    <w:p w14:paraId="59B10EBD" w14:textId="77777777" w:rsidR="00670AE4" w:rsidRPr="008E2ACA" w:rsidRDefault="00670AE4" w:rsidP="00670AE4">
      <w:pPr>
        <w:pStyle w:val="BodyText"/>
        <w:rPr>
          <w:ins w:id="1433" w:author="Minsu Jeon" w:date="2024-03-05T12:26:00Z"/>
        </w:rPr>
      </w:pPr>
      <w:ins w:id="1434" w:author="Minsu Jeon" w:date="2024-03-05T12:26:00Z">
        <w:r w:rsidRPr="008E2ACA">
          <w:t xml:space="preserve">The communication suite is assumed to reflect the holistic coding requirements or registration certification of the MASS. Any reduction in system fit should be formally recorded, with each new mission/task requirement being reviewed and documented as ‘fit for task’ prior to operation. </w:t>
        </w:r>
      </w:ins>
    </w:p>
    <w:p w14:paraId="788F44E5" w14:textId="77777777" w:rsidR="00670AE4" w:rsidRPr="008E2ACA" w:rsidRDefault="00670AE4" w:rsidP="00670AE4">
      <w:pPr>
        <w:pStyle w:val="BodyText"/>
        <w:rPr>
          <w:ins w:id="1435" w:author="Minsu Jeon" w:date="2024-03-05T12:26:00Z"/>
        </w:rPr>
      </w:pPr>
      <w:ins w:id="1436" w:author="Minsu Jeon" w:date="2024-03-05T12:26:00Z">
        <w:r w:rsidRPr="008E2ACA">
          <w:t xml:space="preserve">If alternative communication systems are adopted as the primary method, the appropriate minimum level of RF communication capability should be fitted relative to the specific operation cycle. </w:t>
        </w:r>
      </w:ins>
    </w:p>
    <w:p w14:paraId="2B52F609" w14:textId="77777777" w:rsidR="00670AE4" w:rsidRDefault="00670AE4" w:rsidP="00670AE4">
      <w:pPr>
        <w:pStyle w:val="BodyText"/>
        <w:rPr>
          <w:ins w:id="1437" w:author="Minsu Jeon" w:date="2024-03-06T14:31:00Z"/>
        </w:rPr>
      </w:pPr>
      <w:ins w:id="1438" w:author="Minsu Jeon" w:date="2024-03-05T12:26:00Z">
        <w:r w:rsidRPr="008E2ACA">
          <w:t>In the case of a wider system failure, an adequate failsafe communication system to support COLREG compliance should be fitted. This system should have suitable range and endurance capabilities as to enable the operator to effect appropriate safe management of the uncontrolled MASS.</w:t>
        </w:r>
        <w:commentRangeEnd w:id="1429"/>
        <w:r>
          <w:rPr>
            <w:rStyle w:val="CommentReference"/>
          </w:rPr>
          <w:commentReference w:id="1429"/>
        </w:r>
      </w:ins>
    </w:p>
    <w:p w14:paraId="7178EF96" w14:textId="77777777" w:rsidR="00DA276C" w:rsidRPr="008E2ACA" w:rsidRDefault="00DA276C" w:rsidP="00670AE4">
      <w:pPr>
        <w:pStyle w:val="BodyText"/>
        <w:rPr>
          <w:ins w:id="1439" w:author="Minsu Jeon" w:date="2024-03-05T12:26:00Z"/>
        </w:rPr>
      </w:pPr>
    </w:p>
    <w:p w14:paraId="28B58007" w14:textId="77777777" w:rsidR="00670AE4" w:rsidRPr="008C6088" w:rsidRDefault="00670AE4" w:rsidP="00670AE4">
      <w:pPr>
        <w:pStyle w:val="Heading3"/>
        <w:keepNext w:val="0"/>
        <w:keepLines w:val="0"/>
        <w:numPr>
          <w:ilvl w:val="2"/>
          <w:numId w:val="11"/>
        </w:numPr>
        <w:ind w:left="993" w:hanging="993"/>
        <w:rPr>
          <w:ins w:id="1440" w:author="Minsu Jeon" w:date="2024-03-05T12:26:00Z"/>
        </w:rPr>
      </w:pPr>
      <w:bookmarkStart w:id="1441" w:name="_Toc98334477"/>
      <w:bookmarkStart w:id="1442" w:name="_Toc111186856"/>
      <w:ins w:id="1443" w:author="Minsu Jeon" w:date="2024-03-05T12:26:00Z">
        <w:r w:rsidRPr="008E2ACA">
          <w:t>RF Communications Installation</w:t>
        </w:r>
        <w:bookmarkEnd w:id="1441"/>
        <w:bookmarkEnd w:id="1442"/>
        <w:r w:rsidRPr="008E2ACA">
          <w:t xml:space="preserve"> </w:t>
        </w:r>
      </w:ins>
    </w:p>
    <w:p w14:paraId="55FD4E54" w14:textId="77777777" w:rsidR="00670AE4" w:rsidRPr="008E2ACA" w:rsidRDefault="00670AE4" w:rsidP="00670AE4">
      <w:pPr>
        <w:pStyle w:val="BodyText"/>
        <w:rPr>
          <w:ins w:id="1444" w:author="Minsu Jeon" w:date="2024-03-05T12:26:00Z"/>
        </w:rPr>
      </w:pPr>
      <w:ins w:id="1445" w:author="Minsu Jeon" w:date="2024-03-05T12:26:00Z">
        <w:r w:rsidRPr="008E2ACA">
          <w:t xml:space="preserve">All radio communication equipment should be of a type which is approved by the relevant authority. </w:t>
        </w:r>
      </w:ins>
    </w:p>
    <w:p w14:paraId="71B2D8C9" w14:textId="77777777" w:rsidR="00670AE4" w:rsidRPr="008E2ACA" w:rsidRDefault="00670AE4" w:rsidP="00670AE4">
      <w:pPr>
        <w:pStyle w:val="BodyText"/>
        <w:rPr>
          <w:ins w:id="1446" w:author="Minsu Jeon" w:date="2024-03-05T12:26:00Z"/>
        </w:rPr>
      </w:pPr>
      <w:ins w:id="1447" w:author="Minsu Jeon" w:date="2024-03-05T12:26:00Z">
        <w:r w:rsidRPr="008E2ACA">
          <w:t xml:space="preserve">VHF transmission and reception ranges are reliable only within the LOS ranges of the aerials. </w:t>
        </w:r>
      </w:ins>
    </w:p>
    <w:p w14:paraId="753382EA" w14:textId="77777777" w:rsidR="00670AE4" w:rsidRPr="008E2ACA" w:rsidRDefault="00670AE4" w:rsidP="00670AE4">
      <w:pPr>
        <w:pStyle w:val="BodyText"/>
        <w:rPr>
          <w:ins w:id="1448" w:author="Minsu Jeon" w:date="2024-03-05T12:26:00Z"/>
        </w:rPr>
      </w:pPr>
      <w:ins w:id="1449" w:author="Minsu Jeon" w:date="2024-03-05T12:26:00Z">
        <w:r w:rsidRPr="008E2ACA">
          <w:t xml:space="preserve">Aerials should be mounted as high as is practicable to maximise performance. When the main aerial is fitted to a mast, which is equipped to carry sails, an emergency aerial should be provided. </w:t>
        </w:r>
      </w:ins>
    </w:p>
    <w:p w14:paraId="54323A6D" w14:textId="77777777" w:rsidR="00670AE4" w:rsidRPr="008E2ACA" w:rsidRDefault="00670AE4" w:rsidP="00670AE4">
      <w:pPr>
        <w:pStyle w:val="BodyText"/>
        <w:rPr>
          <w:ins w:id="1450" w:author="Minsu Jeon" w:date="2024-03-05T12:26:00Z"/>
        </w:rPr>
      </w:pPr>
      <w:ins w:id="1451" w:author="Minsu Jeon" w:date="2024-03-05T12:26:00Z">
        <w:r w:rsidRPr="008E2ACA">
          <w:t>Masters, Owners and Operators should be aware of VHF coverage in the intended area of operation. Where the certainty of good VHF coverage in the UK coastal area is in doubt, Masters, Owners and Operators should seek advice from the Administration on whether Medium Frequency (MF) or other equipment with long range transmission capability should be carried. (i.e. Mobile Satellite Communications Systems, etc.).</w:t>
        </w:r>
      </w:ins>
    </w:p>
    <w:p w14:paraId="50C540D6" w14:textId="77777777" w:rsidR="00425189" w:rsidRPr="00425189" w:rsidRDefault="00425189" w:rsidP="00425189">
      <w:pPr>
        <w:pStyle w:val="BodyText"/>
      </w:pPr>
    </w:p>
    <w:p w14:paraId="3DA09E1D" w14:textId="77777777" w:rsidR="00425189" w:rsidRDefault="00425189" w:rsidP="00425189">
      <w:pPr>
        <w:pStyle w:val="Heading2"/>
      </w:pPr>
      <w:bookmarkStart w:id="1452" w:name="_Toc137143715"/>
      <w:r>
        <w:t>Management of Safe Operations</w:t>
      </w:r>
      <w:bookmarkEnd w:id="1452"/>
    </w:p>
    <w:p w14:paraId="6062C150" w14:textId="77777777" w:rsidR="00425189" w:rsidRDefault="00425189" w:rsidP="00425189">
      <w:pPr>
        <w:pStyle w:val="Heading2separationline"/>
      </w:pPr>
    </w:p>
    <w:p w14:paraId="471E5F51" w14:textId="77777777" w:rsidR="00425189" w:rsidDel="00DA276C" w:rsidRDefault="00425189" w:rsidP="00425189">
      <w:pPr>
        <w:pStyle w:val="BodyText"/>
        <w:rPr>
          <w:del w:id="1453" w:author="Minsu Jeon" w:date="2024-03-06T14:31:00Z"/>
        </w:rPr>
      </w:pPr>
    </w:p>
    <w:p w14:paraId="170E53B4" w14:textId="77777777" w:rsidR="00425189" w:rsidRPr="00425189" w:rsidRDefault="00425189" w:rsidP="00425189">
      <w:pPr>
        <w:pStyle w:val="BodyText"/>
      </w:pPr>
    </w:p>
    <w:p w14:paraId="55DE8DE2" w14:textId="77777777" w:rsidR="00425189" w:rsidRDefault="00425189" w:rsidP="00425189">
      <w:pPr>
        <w:pStyle w:val="Heading2"/>
      </w:pPr>
      <w:bookmarkStart w:id="1454" w:name="_Toc137143716"/>
      <w:r>
        <w:t>Security</w:t>
      </w:r>
      <w:bookmarkEnd w:id="1454"/>
    </w:p>
    <w:p w14:paraId="45BAFC8A" w14:textId="77777777" w:rsidR="00425189" w:rsidRDefault="00425189" w:rsidP="00425189">
      <w:pPr>
        <w:pStyle w:val="Heading2separationline"/>
      </w:pPr>
    </w:p>
    <w:p w14:paraId="3281F970" w14:textId="77777777" w:rsidR="00425189" w:rsidRDefault="00425189" w:rsidP="00425189">
      <w:pPr>
        <w:pStyle w:val="BodyText"/>
        <w:rPr>
          <w:ins w:id="1455" w:author="Minsu Jeon" w:date="2024-03-05T12:26:00Z"/>
        </w:rPr>
      </w:pPr>
    </w:p>
    <w:p w14:paraId="6A0391CA" w14:textId="65F8E4AD" w:rsidR="00467240" w:rsidRDefault="00467240" w:rsidP="00425189">
      <w:pPr>
        <w:pStyle w:val="BodyText"/>
      </w:pPr>
      <w:ins w:id="1456" w:author="Minsu Jeon" w:date="2024-03-05T12:26:00Z">
        <w:r>
          <w:t>Cybersecurity</w:t>
        </w:r>
      </w:ins>
    </w:p>
    <w:p w14:paraId="113A6ECB" w14:textId="77777777" w:rsidR="00467240" w:rsidRPr="008E2ACA" w:rsidRDefault="00467240" w:rsidP="00467240">
      <w:pPr>
        <w:pStyle w:val="BodyText"/>
        <w:rPr>
          <w:ins w:id="1457" w:author="Minsu Jeon" w:date="2024-03-05T12:26:00Z"/>
        </w:rPr>
      </w:pPr>
      <w:commentRangeStart w:id="1458"/>
      <w:ins w:id="1459" w:author="Minsu Jeon" w:date="2024-03-05T12:26:00Z">
        <w:r w:rsidRPr="008E2ACA">
          <w:t xml:space="preserve">The need </w:t>
        </w:r>
        <w:commentRangeEnd w:id="1458"/>
        <w:r>
          <w:rPr>
            <w:rStyle w:val="CommentReference"/>
          </w:rPr>
          <w:commentReference w:id="1458"/>
        </w:r>
        <w:r w:rsidRPr="008E2ACA">
          <w:t>to implement effective cyber security strategies grows every day.  Cybercriminals continuously derive more sophisticated techniques for executing attacks.</w:t>
        </w:r>
      </w:ins>
    </w:p>
    <w:p w14:paraId="09B90E7B" w14:textId="77777777" w:rsidR="00467240" w:rsidRPr="008E2ACA" w:rsidRDefault="00467240" w:rsidP="00467240">
      <w:pPr>
        <w:pStyle w:val="BodyText"/>
        <w:rPr>
          <w:ins w:id="1460" w:author="Minsu Jeon" w:date="2024-03-05T12:26:00Z"/>
        </w:rPr>
      </w:pPr>
      <w:ins w:id="1461" w:author="Minsu Jeon" w:date="2024-03-05T12:26:00Z">
        <w:r w:rsidRPr="008E2ACA">
          <w:t>All aspects of Cyber Safety and Security should be embedded in the initial design of all software and hardware in MASS.  The integration of these systems needs to be considered throughout the design process.  Consequent updates and patches could have unforeseen, undesirable adverse effects on the functions and security integrity of the whole system.</w:t>
        </w:r>
      </w:ins>
    </w:p>
    <w:p w14:paraId="1B6D4905" w14:textId="77777777" w:rsidR="00467240" w:rsidRPr="008E2ACA" w:rsidRDefault="00467240" w:rsidP="00467240">
      <w:pPr>
        <w:pStyle w:val="BodyText"/>
        <w:rPr>
          <w:ins w:id="1462" w:author="Minsu Jeon" w:date="2024-03-05T12:26:00Z"/>
        </w:rPr>
      </w:pPr>
      <w:ins w:id="1463" w:author="Minsu Jeon" w:date="2024-03-05T12:26:00Z">
        <w:r w:rsidRPr="008E2ACA">
          <w:t xml:space="preserve">IMO resolution MSC.428(98) was adopted in 2017 and there are ongoing discussions at IMO to address ‘Cyber risk management in Safety Management Systems’.  For the shipping industry, resolution MSC.428(98) established a clear intent that the regulatory requirements of the Organisation for cyber risk management were embodied in the provisions of SOLAS chapter IX and </w:t>
        </w:r>
        <w:r w:rsidRPr="008E2ACA">
          <w:rPr>
            <w:rFonts w:cstheme="minorHAnsi"/>
          </w:rPr>
          <w:t xml:space="preserve">the </w:t>
        </w:r>
        <w:r w:rsidRPr="003E5CDA">
          <w:rPr>
            <w:rFonts w:cstheme="minorHAnsi"/>
            <w:color w:val="221E1F"/>
            <w:szCs w:val="18"/>
          </w:rPr>
          <w:t xml:space="preserve">International Safety Management </w:t>
        </w:r>
        <w:r w:rsidRPr="008E2ACA">
          <w:rPr>
            <w:rFonts w:cstheme="minorHAnsi"/>
            <w:color w:val="221E1F"/>
            <w:szCs w:val="18"/>
          </w:rPr>
          <w:t xml:space="preserve">(ISM) </w:t>
        </w:r>
        <w:r w:rsidRPr="003E5CDA">
          <w:rPr>
            <w:rFonts w:cstheme="minorHAnsi"/>
            <w:color w:val="221E1F"/>
            <w:szCs w:val="18"/>
          </w:rPr>
          <w:t>Code (IMO)</w:t>
        </w:r>
        <w:r w:rsidRPr="008E2ACA">
          <w:rPr>
            <w:rFonts w:cstheme="minorHAnsi"/>
          </w:rPr>
          <w:t>. Administrations</w:t>
        </w:r>
        <w:r w:rsidRPr="008E2ACA">
          <w:t xml:space="preserve"> are expected to clarify and enforce this intent.  Effective management of cyber risks by companies, in accordance with the international regulatory requirements, is understood to be demonstrated by: </w:t>
        </w:r>
      </w:ins>
    </w:p>
    <w:p w14:paraId="4A971178" w14:textId="77777777" w:rsidR="00467240" w:rsidRPr="008E2ACA" w:rsidRDefault="00467240" w:rsidP="00467240">
      <w:pPr>
        <w:pStyle w:val="BodyText"/>
        <w:numPr>
          <w:ilvl w:val="0"/>
          <w:numId w:val="48"/>
        </w:numPr>
        <w:ind w:left="426" w:hanging="426"/>
        <w:rPr>
          <w:ins w:id="1464" w:author="Minsu Jeon" w:date="2024-03-05T12:26:00Z"/>
        </w:rPr>
      </w:pPr>
      <w:ins w:id="1465" w:author="Minsu Jeon" w:date="2024-03-05T12:26:00Z">
        <w:r w:rsidRPr="008E2ACA">
          <w:t xml:space="preserve">Evidence of the continuous improvement of approved safety management systems conforming to the requirements of the ISM Code to take into account cyber risks; and </w:t>
        </w:r>
      </w:ins>
    </w:p>
    <w:p w14:paraId="2085FB77" w14:textId="77777777" w:rsidR="00467240" w:rsidRPr="008E2ACA" w:rsidRDefault="00467240" w:rsidP="00467240">
      <w:pPr>
        <w:pStyle w:val="BodyText"/>
        <w:numPr>
          <w:ilvl w:val="0"/>
          <w:numId w:val="48"/>
        </w:numPr>
        <w:ind w:left="426" w:hanging="426"/>
        <w:rPr>
          <w:ins w:id="1466" w:author="Minsu Jeon" w:date="2024-03-05T12:26:00Z"/>
        </w:rPr>
      </w:pPr>
      <w:ins w:id="1467" w:author="Minsu Jeon" w:date="2024-03-05T12:26:00Z">
        <w:r w:rsidRPr="008E2ACA">
          <w:lastRenderedPageBreak/>
          <w:t xml:space="preserve">Implementation of policies and procedures for effective cyber risk management </w:t>
        </w:r>
      </w:ins>
    </w:p>
    <w:p w14:paraId="4D291074" w14:textId="77777777" w:rsidR="00425189" w:rsidRPr="00425189" w:rsidRDefault="00425189" w:rsidP="00425189">
      <w:pPr>
        <w:pStyle w:val="BodyText"/>
      </w:pPr>
    </w:p>
    <w:p w14:paraId="55F5FEA7" w14:textId="77777777" w:rsidR="00425189" w:rsidRDefault="00425189" w:rsidP="00425189">
      <w:pPr>
        <w:pStyle w:val="Heading2"/>
      </w:pPr>
      <w:bookmarkStart w:id="1468" w:name="_Toc137143717"/>
      <w:r>
        <w:t>Search and Rescue</w:t>
      </w:r>
      <w:bookmarkEnd w:id="1468"/>
    </w:p>
    <w:p w14:paraId="5B343991" w14:textId="77777777" w:rsidR="00425189" w:rsidRDefault="00425189" w:rsidP="00425189">
      <w:pPr>
        <w:pStyle w:val="Heading2separationline"/>
      </w:pPr>
    </w:p>
    <w:p w14:paraId="10CA7CF0" w14:textId="77777777" w:rsidR="00425189" w:rsidRDefault="00425189" w:rsidP="00425189">
      <w:pPr>
        <w:pStyle w:val="BodyText"/>
      </w:pPr>
    </w:p>
    <w:p w14:paraId="1B6B228B" w14:textId="77777777" w:rsidR="00425189" w:rsidRPr="00425189" w:rsidRDefault="00425189" w:rsidP="00425189">
      <w:pPr>
        <w:pStyle w:val="BodyText"/>
      </w:pPr>
    </w:p>
    <w:p w14:paraId="5937278E" w14:textId="77777777" w:rsidR="00425189" w:rsidRDefault="00425189" w:rsidP="00425189">
      <w:pPr>
        <w:pStyle w:val="Heading2"/>
      </w:pPr>
      <w:bookmarkStart w:id="1469" w:name="_Toc137143718"/>
      <w:r>
        <w:t>Emergency Response</w:t>
      </w:r>
      <w:bookmarkEnd w:id="1469"/>
    </w:p>
    <w:p w14:paraId="186678A2" w14:textId="77777777" w:rsidR="00425189" w:rsidRDefault="00425189" w:rsidP="00425189">
      <w:pPr>
        <w:pStyle w:val="Heading2separationline"/>
      </w:pPr>
    </w:p>
    <w:p w14:paraId="159D67B9" w14:textId="77777777" w:rsidR="000028FC" w:rsidRPr="008E2ACA" w:rsidRDefault="000028FC" w:rsidP="000028FC">
      <w:pPr>
        <w:pStyle w:val="BodyText"/>
        <w:rPr>
          <w:ins w:id="1470" w:author="Minsu Jeon" w:date="2024-03-05T11:46:00Z"/>
        </w:rPr>
      </w:pPr>
      <w:ins w:id="1471" w:author="Minsu Jeon" w:date="2024-03-05T11:46:00Z">
        <w:r w:rsidRPr="003750DA">
          <w:t>In principle MASS vessels should fail safe i</w:t>
        </w:r>
        <w:r>
          <w:t>.</w:t>
        </w:r>
        <w:r w:rsidRPr="003750DA">
          <w:t>e</w:t>
        </w:r>
        <w:r>
          <w:t>.</w:t>
        </w:r>
        <w:r w:rsidRPr="003750DA">
          <w:t xml:space="preserve"> shut down propulsion provide </w:t>
        </w:r>
        <w:commentRangeStart w:id="1472"/>
        <w:r>
          <w:t>Not Under Command (</w:t>
        </w:r>
        <w:r w:rsidRPr="003750DA">
          <w:t>NUC</w:t>
        </w:r>
        <w:r>
          <w:t>)</w:t>
        </w:r>
        <w:r w:rsidRPr="003750DA">
          <w:t xml:space="preserve"> lights</w:t>
        </w:r>
        <w:commentRangeEnd w:id="1472"/>
        <w:r>
          <w:rPr>
            <w:rStyle w:val="CommentReference"/>
          </w:rPr>
          <w:commentReference w:id="1472"/>
        </w:r>
        <w:r w:rsidRPr="003750DA">
          <w:t>, anchor as applicable.</w:t>
        </w:r>
        <w:r>
          <w:t xml:space="preserve"> </w:t>
        </w:r>
        <w:r w:rsidRPr="008E2ACA">
          <w:t>The risk assessment and hazard identification system process should identify potential emergency MASS situations. Safe systems of work and procedures should then be developed to respond to them. An Emergency Situation should be considered to have occurred when a signal has not been received from or by the MASS for a critical time period. This critical time period will be related to, but not dependent upon, the MASS last confirmed location, its risk level and cargo. The appropriate authorities should be informed as soon as it is recognised by the Master and operators that the Emergency Situation exists.</w:t>
        </w:r>
      </w:ins>
    </w:p>
    <w:p w14:paraId="52A0E146" w14:textId="77777777" w:rsidR="000028FC" w:rsidRPr="008E2ACA" w:rsidRDefault="000028FC" w:rsidP="000028FC">
      <w:pPr>
        <w:pStyle w:val="BodyText"/>
        <w:rPr>
          <w:ins w:id="1473" w:author="Minsu Jeon" w:date="2024-03-05T11:46:00Z"/>
        </w:rPr>
      </w:pPr>
      <w:commentRangeStart w:id="1474"/>
      <w:ins w:id="1475" w:author="Minsu Jeon" w:date="2024-03-05T11:46:00Z">
        <w:r w:rsidRPr="008E2ACA">
          <w:t>Procedures for responding to emergency situations should be clearly established. These may include but are not limited to:</w:t>
        </w:r>
        <w:commentRangeEnd w:id="1474"/>
        <w:r>
          <w:rPr>
            <w:rStyle w:val="CommentReference"/>
          </w:rPr>
          <w:commentReference w:id="1474"/>
        </w:r>
      </w:ins>
    </w:p>
    <w:p w14:paraId="00EF15B2" w14:textId="77777777" w:rsidR="000028FC" w:rsidRPr="008E2ACA" w:rsidRDefault="000028FC" w:rsidP="000028FC">
      <w:pPr>
        <w:pStyle w:val="BodyText"/>
        <w:numPr>
          <w:ilvl w:val="0"/>
          <w:numId w:val="84"/>
        </w:numPr>
        <w:ind w:left="426" w:hanging="426"/>
        <w:rPr>
          <w:ins w:id="1476" w:author="Minsu Jeon" w:date="2024-03-05T11:46:00Z"/>
        </w:rPr>
      </w:pPr>
      <w:ins w:id="1477" w:author="Minsu Jeon" w:date="2024-03-05T11:46:00Z">
        <w:r w:rsidRPr="008E2ACA">
          <w:t>Loss of Control of MASS for a critical time period;</w:t>
        </w:r>
      </w:ins>
    </w:p>
    <w:p w14:paraId="6F200A47" w14:textId="77777777" w:rsidR="000028FC" w:rsidRPr="008E2ACA" w:rsidRDefault="000028FC" w:rsidP="000028FC">
      <w:pPr>
        <w:pStyle w:val="BodyText"/>
        <w:numPr>
          <w:ilvl w:val="0"/>
          <w:numId w:val="84"/>
        </w:numPr>
        <w:ind w:left="426" w:hanging="426"/>
        <w:rPr>
          <w:ins w:id="1478" w:author="Minsu Jeon" w:date="2024-03-05T11:46:00Z"/>
        </w:rPr>
      </w:pPr>
      <w:ins w:id="1479" w:author="Minsu Jeon" w:date="2024-03-05T11:46:00Z">
        <w:r w:rsidRPr="008E2ACA">
          <w:t>Fire;</w:t>
        </w:r>
      </w:ins>
    </w:p>
    <w:p w14:paraId="3B3743F9" w14:textId="77777777" w:rsidR="000028FC" w:rsidRPr="008E2ACA" w:rsidRDefault="000028FC" w:rsidP="000028FC">
      <w:pPr>
        <w:pStyle w:val="BodyText"/>
        <w:numPr>
          <w:ilvl w:val="0"/>
          <w:numId w:val="84"/>
        </w:numPr>
        <w:ind w:left="426" w:hanging="426"/>
        <w:rPr>
          <w:ins w:id="1480" w:author="Minsu Jeon" w:date="2024-03-05T11:46:00Z"/>
        </w:rPr>
      </w:pPr>
      <w:ins w:id="1481" w:author="Minsu Jeon" w:date="2024-03-05T11:46:00Z">
        <w:r w:rsidRPr="008E2ACA">
          <w:t>Collision;</w:t>
        </w:r>
      </w:ins>
    </w:p>
    <w:p w14:paraId="52378857" w14:textId="77777777" w:rsidR="000028FC" w:rsidRPr="008E2ACA" w:rsidRDefault="000028FC" w:rsidP="000028FC">
      <w:pPr>
        <w:pStyle w:val="BodyText"/>
        <w:numPr>
          <w:ilvl w:val="0"/>
          <w:numId w:val="84"/>
        </w:numPr>
        <w:ind w:left="426" w:hanging="426"/>
        <w:rPr>
          <w:ins w:id="1482" w:author="Minsu Jeon" w:date="2024-03-05T11:46:00Z"/>
        </w:rPr>
      </w:pPr>
      <w:ins w:id="1483" w:author="Minsu Jeon" w:date="2024-03-05T11:46:00Z">
        <w:r w:rsidRPr="008E2ACA">
          <w:t>Grounding;</w:t>
        </w:r>
      </w:ins>
    </w:p>
    <w:p w14:paraId="37764620" w14:textId="77777777" w:rsidR="000028FC" w:rsidRPr="008E2ACA" w:rsidRDefault="000028FC" w:rsidP="000028FC">
      <w:pPr>
        <w:pStyle w:val="BodyText"/>
        <w:numPr>
          <w:ilvl w:val="0"/>
          <w:numId w:val="84"/>
        </w:numPr>
        <w:ind w:left="426" w:hanging="426"/>
        <w:rPr>
          <w:ins w:id="1484" w:author="Minsu Jeon" w:date="2024-03-05T11:46:00Z"/>
        </w:rPr>
      </w:pPr>
      <w:ins w:id="1485" w:author="Minsu Jeon" w:date="2024-03-05T11:46:00Z">
        <w:r w:rsidRPr="008E2ACA">
          <w:t>Flood;</w:t>
        </w:r>
      </w:ins>
    </w:p>
    <w:p w14:paraId="4F6D0F44" w14:textId="77777777" w:rsidR="000028FC" w:rsidRPr="008E2ACA" w:rsidRDefault="000028FC" w:rsidP="000028FC">
      <w:pPr>
        <w:pStyle w:val="BodyText"/>
        <w:numPr>
          <w:ilvl w:val="0"/>
          <w:numId w:val="84"/>
        </w:numPr>
        <w:ind w:left="426" w:hanging="426"/>
        <w:rPr>
          <w:ins w:id="1486" w:author="Minsu Jeon" w:date="2024-03-05T11:46:00Z"/>
        </w:rPr>
      </w:pPr>
      <w:ins w:id="1487" w:author="Minsu Jeon" w:date="2024-03-05T11:46:00Z">
        <w:r w:rsidRPr="008E2ACA">
          <w:t>Violent act;</w:t>
        </w:r>
      </w:ins>
    </w:p>
    <w:p w14:paraId="25EF9525" w14:textId="77777777" w:rsidR="000028FC" w:rsidRPr="008E2ACA" w:rsidRDefault="000028FC" w:rsidP="000028FC">
      <w:pPr>
        <w:pStyle w:val="BodyText"/>
        <w:numPr>
          <w:ilvl w:val="0"/>
          <w:numId w:val="84"/>
        </w:numPr>
        <w:ind w:left="426" w:hanging="426"/>
        <w:rPr>
          <w:ins w:id="1488" w:author="Minsu Jeon" w:date="2024-03-05T11:46:00Z"/>
        </w:rPr>
      </w:pPr>
      <w:ins w:id="1489" w:author="Minsu Jeon" w:date="2024-03-05T11:46:00Z">
        <w:r w:rsidRPr="008E2ACA">
          <w:t>Main propulsion or steering failure;</w:t>
        </w:r>
      </w:ins>
    </w:p>
    <w:p w14:paraId="7339866D" w14:textId="77777777" w:rsidR="000028FC" w:rsidRPr="008E2ACA" w:rsidRDefault="000028FC" w:rsidP="000028FC">
      <w:pPr>
        <w:pStyle w:val="BodyText"/>
        <w:numPr>
          <w:ilvl w:val="0"/>
          <w:numId w:val="84"/>
        </w:numPr>
        <w:ind w:left="426" w:hanging="426"/>
        <w:rPr>
          <w:ins w:id="1490" w:author="Minsu Jeon" w:date="2024-03-05T11:46:00Z"/>
        </w:rPr>
      </w:pPr>
      <w:ins w:id="1491" w:author="Minsu Jeon" w:date="2024-03-05T11:46:00Z">
        <w:r w:rsidRPr="008E2ACA">
          <w:t>Man overboard (if vessel manned);</w:t>
        </w:r>
      </w:ins>
    </w:p>
    <w:p w14:paraId="00E70993" w14:textId="77777777" w:rsidR="000028FC" w:rsidRPr="008E2ACA" w:rsidRDefault="000028FC" w:rsidP="000028FC">
      <w:pPr>
        <w:pStyle w:val="BodyText"/>
        <w:numPr>
          <w:ilvl w:val="0"/>
          <w:numId w:val="84"/>
        </w:numPr>
        <w:ind w:left="426" w:hanging="426"/>
        <w:rPr>
          <w:ins w:id="1492" w:author="Minsu Jeon" w:date="2024-03-05T11:46:00Z"/>
        </w:rPr>
      </w:pPr>
      <w:ins w:id="1493" w:author="Minsu Jeon" w:date="2024-03-05T11:46:00Z">
        <w:r w:rsidRPr="008E2ACA">
          <w:t>Abandon MASS procedure (if vessel manned).</w:t>
        </w:r>
      </w:ins>
    </w:p>
    <w:p w14:paraId="3A66F730" w14:textId="77777777" w:rsidR="000028FC" w:rsidRPr="008E2ACA" w:rsidRDefault="000028FC" w:rsidP="000028FC">
      <w:pPr>
        <w:pStyle w:val="BodyText"/>
        <w:numPr>
          <w:ilvl w:val="0"/>
          <w:numId w:val="84"/>
        </w:numPr>
        <w:ind w:left="426" w:hanging="426"/>
        <w:rPr>
          <w:ins w:id="1494" w:author="Minsu Jeon" w:date="2024-03-05T11:46:00Z"/>
        </w:rPr>
      </w:pPr>
      <w:ins w:id="1495" w:author="Minsu Jeon" w:date="2024-03-05T11:46:00Z">
        <w:r>
          <w:t>P</w:t>
        </w:r>
        <w:r w:rsidRPr="008E2ACA">
          <w:t>ropulsion or steering failure;</w:t>
        </w:r>
      </w:ins>
    </w:p>
    <w:p w14:paraId="1B25BB6A" w14:textId="77777777" w:rsidR="000028FC" w:rsidRPr="008E2ACA" w:rsidRDefault="000028FC" w:rsidP="000028FC">
      <w:pPr>
        <w:rPr>
          <w:ins w:id="1496" w:author="Minsu Jeon" w:date="2024-03-05T11:46:00Z"/>
          <w:sz w:val="22"/>
        </w:rPr>
      </w:pPr>
      <w:ins w:id="1497" w:author="Minsu Jeon" w:date="2024-03-05T11:46:00Z">
        <w:r w:rsidRPr="008E2ACA">
          <w:rPr>
            <w:sz w:val="22"/>
          </w:rPr>
          <w:t>Checklists/Aide Memoires may be useful in this regard onboard the MASS and at control stations.</w:t>
        </w:r>
      </w:ins>
    </w:p>
    <w:p w14:paraId="1193A1AF" w14:textId="77777777" w:rsidR="000028FC" w:rsidRPr="008E2ACA" w:rsidRDefault="000028FC" w:rsidP="000028FC">
      <w:pPr>
        <w:pStyle w:val="BodyText"/>
        <w:rPr>
          <w:ins w:id="1498" w:author="Minsu Jeon" w:date="2024-03-05T11:46:00Z"/>
        </w:rPr>
      </w:pPr>
      <w:ins w:id="1499" w:author="Minsu Jeon" w:date="2024-03-05T11:46:00Z">
        <w:r w:rsidRPr="008E2ACA">
          <w:t>The roles and responsibilities of all personnel in an emergency situation should be defined and recorded.</w:t>
        </w:r>
      </w:ins>
    </w:p>
    <w:p w14:paraId="67AE77AF" w14:textId="77777777" w:rsidR="000028FC" w:rsidRPr="008E2ACA" w:rsidRDefault="000028FC" w:rsidP="000028FC">
      <w:pPr>
        <w:pStyle w:val="BodyText"/>
        <w:rPr>
          <w:ins w:id="1500" w:author="Minsu Jeon" w:date="2024-03-05T11:46:00Z"/>
        </w:rPr>
      </w:pPr>
      <w:ins w:id="1501" w:author="Minsu Jeon" w:date="2024-03-05T11:46:00Z">
        <w:r w:rsidRPr="008E2ACA">
          <w:t>The safety management system should provide for measures ensuring that the Operator’s organisation can respond at any time to hazards, accidents and emergency situations involving its MASS. This is particularly important during crewless periods of operation.</w:t>
        </w:r>
      </w:ins>
    </w:p>
    <w:p w14:paraId="2B326EDC" w14:textId="77777777" w:rsidR="000028FC" w:rsidRPr="008E2ACA" w:rsidRDefault="000028FC" w:rsidP="000028FC">
      <w:pPr>
        <w:pStyle w:val="BodyText"/>
        <w:rPr>
          <w:ins w:id="1502" w:author="Minsu Jeon" w:date="2024-03-05T11:46:00Z"/>
        </w:rPr>
      </w:pPr>
      <w:ins w:id="1503" w:author="Minsu Jeon" w:date="2024-03-05T11:46:00Z">
        <w:r w:rsidRPr="008E2ACA">
          <w:t>It is essential that there is the ability to communicate with the emergency services via the MASS or RCC.</w:t>
        </w:r>
      </w:ins>
    </w:p>
    <w:p w14:paraId="48D3B22E" w14:textId="77777777" w:rsidR="000028FC" w:rsidRPr="008E2ACA" w:rsidRDefault="000028FC" w:rsidP="000028FC">
      <w:pPr>
        <w:pStyle w:val="BodyText"/>
        <w:rPr>
          <w:ins w:id="1504" w:author="Minsu Jeon" w:date="2024-03-05T11:46:00Z"/>
        </w:rPr>
      </w:pPr>
      <w:ins w:id="1505" w:author="Minsu Jeon" w:date="2024-03-05T11:46:00Z">
        <w:r w:rsidRPr="008E2ACA">
          <w:t>Preparation for emergency situations requires careful consideration and planning. All new and existing personnel should undertake suitable and sufficient training for each of the emergency scenarios. A programme of drills and exercises to react for emergency actions should be incorporated into any vessel management plan.</w:t>
        </w:r>
      </w:ins>
    </w:p>
    <w:p w14:paraId="7C677AC1" w14:textId="77777777" w:rsidR="000028FC" w:rsidRPr="008E2ACA" w:rsidRDefault="000028FC" w:rsidP="000028FC">
      <w:pPr>
        <w:pStyle w:val="BodyText"/>
        <w:rPr>
          <w:ins w:id="1506" w:author="Minsu Jeon" w:date="2024-03-05T11:46:00Z"/>
        </w:rPr>
      </w:pPr>
      <w:ins w:id="1507" w:author="Minsu Jeon" w:date="2024-03-05T11:46:00Z">
        <w:r w:rsidRPr="008E2ACA">
          <w:t>Any exercises conducted should be recorded. This record should include the names of those who participated</w:t>
        </w:r>
      </w:ins>
    </w:p>
    <w:p w14:paraId="734A64DE" w14:textId="77777777" w:rsidR="00425189" w:rsidRDefault="00425189" w:rsidP="00425189">
      <w:pPr>
        <w:pStyle w:val="BodyText"/>
        <w:rPr>
          <w:ins w:id="1508" w:author="Minsu Jeon" w:date="2024-03-05T11:46:00Z"/>
        </w:rPr>
      </w:pPr>
    </w:p>
    <w:p w14:paraId="3974B241" w14:textId="77777777" w:rsidR="00142033" w:rsidRDefault="00142033" w:rsidP="00425189">
      <w:pPr>
        <w:pStyle w:val="BodyText"/>
        <w:rPr>
          <w:ins w:id="1509" w:author="Minsu Jeon" w:date="2024-03-05T11:46:00Z"/>
        </w:rPr>
      </w:pPr>
    </w:p>
    <w:p w14:paraId="3B6AD405" w14:textId="77777777" w:rsidR="00142033" w:rsidRDefault="00142033" w:rsidP="00425189">
      <w:pPr>
        <w:pStyle w:val="BodyText"/>
        <w:rPr>
          <w:ins w:id="1510" w:author="Minsu Jeon" w:date="2024-03-05T11:46:00Z"/>
        </w:rPr>
      </w:pPr>
    </w:p>
    <w:p w14:paraId="0F0378B7" w14:textId="54490144" w:rsidR="00142033" w:rsidRPr="00AD5E46" w:rsidRDefault="00142033">
      <w:pPr>
        <w:pStyle w:val="Heading2"/>
        <w:numPr>
          <w:ilvl w:val="0"/>
          <w:numId w:val="0"/>
        </w:numPr>
        <w:ind w:left="851" w:hanging="851"/>
        <w:rPr>
          <w:ins w:id="1511" w:author="Minsu Jeon" w:date="2024-03-05T11:46:00Z"/>
        </w:rPr>
        <w:pPrChange w:id="1512" w:author="Minsu Jeon" w:date="2024-03-05T12:19:00Z">
          <w:pPr>
            <w:pStyle w:val="BodyText"/>
          </w:pPr>
        </w:pPrChange>
      </w:pPr>
      <w:ins w:id="1513" w:author="Minsu Jeon" w:date="2024-03-05T11:46:00Z">
        <w:r w:rsidRPr="004F0DB5">
          <w:rPr>
            <w:caps w:val="0"/>
            <w:rPrChange w:id="1514" w:author="Minsu Jeon" w:date="2024-03-05T12:19:00Z">
              <w:rPr>
                <w:b/>
                <w:caps/>
              </w:rPr>
            </w:rPrChange>
          </w:rPr>
          <w:lastRenderedPageBreak/>
          <w:t>Reporting accident</w:t>
        </w:r>
      </w:ins>
    </w:p>
    <w:p w14:paraId="5BEC580A" w14:textId="77777777" w:rsidR="00142033" w:rsidRDefault="00142033" w:rsidP="00142033">
      <w:pPr>
        <w:pStyle w:val="BodyText"/>
        <w:rPr>
          <w:ins w:id="1515" w:author="Minsu Jeon" w:date="2024-03-05T11:46:00Z"/>
        </w:rPr>
      </w:pPr>
      <w:ins w:id="1516" w:author="Minsu Jeon" w:date="2024-03-05T11:46:00Z">
        <w:r>
          <w:t>[refer to / update required for IALA G1118 – Marine Casualty / Incident reporting and recording, including near-miss situations as it relates to a VTS? Perhaps this guideline can be revised to include MASS incidents?]</w:t>
        </w:r>
      </w:ins>
    </w:p>
    <w:p w14:paraId="14FA6541" w14:textId="77777777" w:rsidR="00142033" w:rsidRPr="008E2ACA" w:rsidRDefault="00142033" w:rsidP="00142033">
      <w:pPr>
        <w:pStyle w:val="BodyText"/>
        <w:rPr>
          <w:ins w:id="1517" w:author="Minsu Jeon" w:date="2024-03-05T11:46:00Z"/>
        </w:rPr>
      </w:pPr>
      <w:ins w:id="1518" w:author="Minsu Jeon" w:date="2024-03-05T11:46:00Z">
        <w:r w:rsidRPr="008E2ACA">
          <w:t>All accidents and near misses/dangerous occurrences should be reported to the management regardless of the incident size and its severity. The method for reporting of accidents should be well understood by all personnel. This in turn w</w:t>
        </w:r>
        <w:r>
          <w:t>ould</w:t>
        </w:r>
        <w:r w:rsidRPr="008E2ACA">
          <w:t xml:space="preserve"> improve the safety culture practised through the Operator. </w:t>
        </w:r>
      </w:ins>
    </w:p>
    <w:p w14:paraId="650B3E7C" w14:textId="77777777" w:rsidR="00142033" w:rsidRPr="008E2ACA" w:rsidRDefault="00142033" w:rsidP="00142033">
      <w:pPr>
        <w:pStyle w:val="BodyText"/>
        <w:rPr>
          <w:ins w:id="1519" w:author="Minsu Jeon" w:date="2024-03-05T11:46:00Z"/>
        </w:rPr>
      </w:pPr>
      <w:ins w:id="1520" w:author="Minsu Jeon" w:date="2024-03-05T11:46:00Z">
        <w:r w:rsidRPr="008E2ACA">
          <w:t>MASS operating should report any accidents to the RO and the Operator should therefore have a procedure in place to achieve this requirement.</w:t>
        </w:r>
      </w:ins>
    </w:p>
    <w:p w14:paraId="7B690D02" w14:textId="77777777" w:rsidR="00142033" w:rsidRPr="008E2ACA" w:rsidRDefault="00142033" w:rsidP="00142033">
      <w:pPr>
        <w:pStyle w:val="BodyText"/>
        <w:rPr>
          <w:ins w:id="1521" w:author="Minsu Jeon" w:date="2024-03-05T11:46:00Z"/>
        </w:rPr>
      </w:pPr>
      <w:ins w:id="1522" w:author="Minsu Jeon" w:date="2024-03-05T11:46:00Z">
        <w:r w:rsidRPr="008E2ACA">
          <w:t>The accident reporting system should be well documented, with all records retained as per Operator policy for the retention of records.</w:t>
        </w:r>
      </w:ins>
    </w:p>
    <w:p w14:paraId="0825107F" w14:textId="77777777" w:rsidR="00142033" w:rsidRPr="008E2ACA" w:rsidRDefault="00142033" w:rsidP="00142033">
      <w:pPr>
        <w:pStyle w:val="BodyText"/>
        <w:rPr>
          <w:ins w:id="1523" w:author="Minsu Jeon" w:date="2024-03-05T11:46:00Z"/>
        </w:rPr>
      </w:pPr>
      <w:ins w:id="1524" w:author="Minsu Jeon" w:date="2024-03-05T11:46:00Z">
        <w:r w:rsidRPr="008E2ACA">
          <w:t xml:space="preserve"> The system should include procedures ensuring that accidents and hazardous situations are reported to the Operator. After initial actions are completed to safeguard individuals or equipment, an investigation should be conducted. The incident results are to be analysed and recorded, with the appropriate measures subsequently implemented to improve safety and pollution prevention.</w:t>
        </w:r>
      </w:ins>
    </w:p>
    <w:p w14:paraId="10F69AE7" w14:textId="77777777" w:rsidR="00142033" w:rsidRPr="008E2ACA" w:rsidRDefault="00142033" w:rsidP="00142033">
      <w:pPr>
        <w:pStyle w:val="BodyText"/>
        <w:rPr>
          <w:ins w:id="1525" w:author="Minsu Jeon" w:date="2024-03-05T11:46:00Z"/>
        </w:rPr>
      </w:pPr>
      <w:ins w:id="1526" w:author="Minsu Jeon" w:date="2024-03-05T11:46:00Z">
        <w:r w:rsidRPr="008E2ACA">
          <w:t>This procedure should also include any identified non-conformities to the standards followed after audit or through general observation.</w:t>
        </w:r>
      </w:ins>
    </w:p>
    <w:p w14:paraId="5FA13D53" w14:textId="77777777" w:rsidR="00142033" w:rsidRPr="008E2ACA" w:rsidRDefault="00142033" w:rsidP="00142033">
      <w:pPr>
        <w:pStyle w:val="BodyText"/>
        <w:rPr>
          <w:ins w:id="1527" w:author="Minsu Jeon" w:date="2024-03-05T11:46:00Z"/>
        </w:rPr>
      </w:pPr>
      <w:ins w:id="1528" w:author="Minsu Jeon" w:date="2024-03-05T11:46:00Z">
        <w:r w:rsidRPr="008E2ACA">
          <w:t>The Operator should establish procedures for the implementation of corrective action, including measures intended to prevent recurrence.</w:t>
        </w:r>
      </w:ins>
    </w:p>
    <w:p w14:paraId="37FEE2A3" w14:textId="77777777" w:rsidR="00142033" w:rsidRDefault="00142033" w:rsidP="00425189">
      <w:pPr>
        <w:pStyle w:val="BodyText"/>
        <w:rPr>
          <w:ins w:id="1529" w:author="Minsu Jeon" w:date="2024-03-05T12:19:00Z"/>
        </w:rPr>
      </w:pPr>
    </w:p>
    <w:p w14:paraId="4C5F5B6E" w14:textId="77777777" w:rsidR="000B0814" w:rsidRDefault="000B0814">
      <w:pPr>
        <w:pStyle w:val="Heading2"/>
        <w:numPr>
          <w:ilvl w:val="0"/>
          <w:numId w:val="0"/>
        </w:numPr>
        <w:ind w:left="851" w:hanging="851"/>
        <w:rPr>
          <w:ins w:id="1530" w:author="Minsu Jeon" w:date="2024-03-05T12:19:00Z"/>
          <w:caps w:val="0"/>
        </w:rPr>
        <w:pPrChange w:id="1531" w:author="Minsu Jeon" w:date="2024-03-05T12:19:00Z">
          <w:pPr>
            <w:pStyle w:val="Heading2"/>
            <w:numPr>
              <w:numId w:val="11"/>
            </w:numPr>
          </w:pPr>
        </w:pPrChange>
      </w:pPr>
      <w:bookmarkStart w:id="1532" w:name="_Toc111186840"/>
      <w:ins w:id="1533" w:author="Minsu Jeon" w:date="2024-03-05T12:19:00Z">
        <w:r>
          <w:rPr>
            <w:caps w:val="0"/>
          </w:rPr>
          <w:t>Portrayal of MASS</w:t>
        </w:r>
        <w:bookmarkEnd w:id="1532"/>
      </w:ins>
    </w:p>
    <w:p w14:paraId="14813B7D" w14:textId="77777777" w:rsidR="000B0814" w:rsidRDefault="000B0814" w:rsidP="000B0814">
      <w:pPr>
        <w:pStyle w:val="BodyText"/>
        <w:rPr>
          <w:ins w:id="1534" w:author="Minsu Jeon" w:date="2024-03-06T14:32:00Z"/>
        </w:rPr>
      </w:pPr>
      <w:ins w:id="1535" w:author="Minsu Jeon" w:date="2024-03-05T12:19:00Z">
        <w:r w:rsidRPr="008E2ACA">
          <w:t xml:space="preserve">MASS needs to be clearly defined and </w:t>
        </w:r>
        <w:commentRangeStart w:id="1536"/>
        <w:commentRangeStart w:id="1537"/>
        <w:r w:rsidRPr="008E2ACA">
          <w:t>possibly to be observed as such</w:t>
        </w:r>
        <w:commentRangeEnd w:id="1536"/>
        <w:r w:rsidRPr="008E2ACA">
          <w:rPr>
            <w:rStyle w:val="CommentReference"/>
          </w:rPr>
          <w:commentReference w:id="1536"/>
        </w:r>
        <w:commentRangeEnd w:id="1537"/>
        <w:r>
          <w:rPr>
            <w:rStyle w:val="CommentReference"/>
          </w:rPr>
          <w:commentReference w:id="1537"/>
        </w:r>
        <w:r w:rsidRPr="008E2ACA">
          <w:t xml:space="preserve">.  Other vessels should have the means for understanding the intention of a MASS manoeuvre.  </w:t>
        </w:r>
      </w:ins>
    </w:p>
    <w:p w14:paraId="2AD710A1" w14:textId="77777777" w:rsidR="00DA276C" w:rsidRPr="008E2ACA" w:rsidRDefault="00DA276C" w:rsidP="000B0814">
      <w:pPr>
        <w:pStyle w:val="BodyText"/>
        <w:rPr>
          <w:ins w:id="1538" w:author="Minsu Jeon" w:date="2024-03-05T12:19:00Z"/>
        </w:rPr>
      </w:pPr>
    </w:p>
    <w:p w14:paraId="3CD3E588" w14:textId="77777777" w:rsidR="000B0814" w:rsidRPr="008E2ACA" w:rsidRDefault="000B0814">
      <w:pPr>
        <w:pStyle w:val="Heading3"/>
        <w:keepNext w:val="0"/>
        <w:keepLines w:val="0"/>
        <w:numPr>
          <w:ilvl w:val="0"/>
          <w:numId w:val="0"/>
        </w:numPr>
        <w:ind w:left="992" w:hanging="992"/>
        <w:rPr>
          <w:ins w:id="1539" w:author="Minsu Jeon" w:date="2024-03-05T12:19:00Z"/>
        </w:rPr>
        <w:pPrChange w:id="1540" w:author="Minsu Jeon" w:date="2024-03-05T12:19:00Z">
          <w:pPr>
            <w:pStyle w:val="Heading3"/>
            <w:keepNext w:val="0"/>
            <w:keepLines w:val="0"/>
            <w:numPr>
              <w:numId w:val="11"/>
            </w:numPr>
            <w:ind w:left="993" w:hanging="993"/>
          </w:pPr>
        </w:pPrChange>
      </w:pPr>
      <w:bookmarkStart w:id="1541" w:name="_Toc98334459"/>
      <w:bookmarkStart w:id="1542" w:name="_Toc111186841"/>
      <w:ins w:id="1543" w:author="Minsu Jeon" w:date="2024-03-05T12:19:00Z">
        <w:r w:rsidRPr="008E2ACA">
          <w:t xml:space="preserve">On ECDIS/radar/charts/ the ship itself </w:t>
        </w:r>
        <w:commentRangeStart w:id="1544"/>
        <w:r w:rsidRPr="008E2ACA">
          <w:t>(lanterns, aka submarine)</w:t>
        </w:r>
        <w:commentRangeEnd w:id="1544"/>
        <w:r w:rsidRPr="008E2ACA">
          <w:commentReference w:id="1544"/>
        </w:r>
        <w:bookmarkEnd w:id="1541"/>
        <w:bookmarkEnd w:id="1542"/>
      </w:ins>
    </w:p>
    <w:p w14:paraId="28195D73" w14:textId="77777777" w:rsidR="000B0814" w:rsidRPr="008E2ACA" w:rsidRDefault="000B0814" w:rsidP="000B0814">
      <w:pPr>
        <w:pStyle w:val="BodyText"/>
        <w:rPr>
          <w:ins w:id="1545" w:author="Minsu Jeon" w:date="2024-03-05T12:19:00Z"/>
        </w:rPr>
      </w:pPr>
      <w:ins w:id="1546" w:author="Minsu Jeon" w:date="2024-03-05T12:19:00Z">
        <w:r w:rsidRPr="008E2ACA">
          <w:rPr>
            <w:rFonts w:ascii="Calibri" w:hAnsi="Calibri" w:cs="Calibri"/>
          </w:rPr>
          <w:t xml:space="preserve">MASS will require updates in IMO, </w:t>
        </w:r>
        <w:bookmarkStart w:id="1547" w:name="_Toc350169529"/>
        <w:bookmarkStart w:id="1548" w:name="_Toc352771243"/>
        <w:bookmarkStart w:id="1549" w:name="_Toc356482087"/>
        <w:bookmarkStart w:id="1550" w:name="_Toc358287859"/>
        <w:bookmarkStart w:id="1551" w:name="_Toc376426565"/>
        <w:bookmarkStart w:id="1552" w:name="_Toc379892946"/>
        <w:bookmarkStart w:id="1553" w:name="_Toc381974975"/>
        <w:r w:rsidRPr="008E2ACA">
          <w:rPr>
            <w:rFonts w:ascii="Calibri" w:hAnsi="Calibri" w:cs="Calibri"/>
          </w:rPr>
          <w:t xml:space="preserve">the </w:t>
        </w:r>
        <w:r w:rsidRPr="008E2ACA">
          <w:rPr>
            <w:rFonts w:ascii="Calibri" w:hAnsi="Calibri" w:cs="Calibri"/>
            <w:color w:val="000000"/>
          </w:rPr>
          <w:t>International Electrotechnical Commission (</w:t>
        </w:r>
        <w:bookmarkEnd w:id="1547"/>
        <w:bookmarkEnd w:id="1548"/>
        <w:bookmarkEnd w:id="1549"/>
        <w:bookmarkEnd w:id="1550"/>
        <w:bookmarkEnd w:id="1551"/>
        <w:bookmarkEnd w:id="1552"/>
        <w:bookmarkEnd w:id="1553"/>
        <w:r w:rsidRPr="008E2ACA">
          <w:rPr>
            <w:rFonts w:ascii="Calibri" w:hAnsi="Calibri" w:cs="Calibri"/>
          </w:rPr>
          <w:t xml:space="preserve">IEC), the </w:t>
        </w:r>
        <w:r w:rsidRPr="008E2ACA">
          <w:rPr>
            <w:rFonts w:ascii="Calibri" w:hAnsi="Calibri" w:cs="Calibri"/>
            <w:color w:val="000000"/>
          </w:rPr>
          <w:t>International Telecommunications Union</w:t>
        </w:r>
        <w:r w:rsidRPr="008E2ACA">
          <w:rPr>
            <w:rFonts w:ascii="Calibri" w:hAnsi="Calibri" w:cs="Calibri"/>
          </w:rPr>
          <w:t xml:space="preserve"> (ITU) and the </w:t>
        </w:r>
        <w:bookmarkStart w:id="1554" w:name="_Toc350169526"/>
        <w:r w:rsidRPr="008E2ACA">
          <w:rPr>
            <w:rFonts w:ascii="Calibri" w:hAnsi="Calibri" w:cs="Calibri"/>
            <w:color w:val="000000"/>
          </w:rPr>
          <w:t>International Hydrographic Organisation</w:t>
        </w:r>
        <w:bookmarkEnd w:id="1554"/>
        <w:r w:rsidRPr="008E2ACA">
          <w:rPr>
            <w:rFonts w:ascii="Calibri" w:hAnsi="Calibri" w:cs="Calibri"/>
            <w:color w:val="000000"/>
          </w:rPr>
          <w:t xml:space="preserve"> (</w:t>
        </w:r>
        <w:r w:rsidRPr="008E2ACA">
          <w:rPr>
            <w:rFonts w:ascii="Calibri" w:hAnsi="Calibri" w:cs="Calibri"/>
          </w:rPr>
          <w:t>IHO)</w:t>
        </w:r>
        <w:r w:rsidRPr="008E2ACA">
          <w:t xml:space="preserve"> standards for displaying vessel information on radar/Electronic Chart Display and Information System (ECDIS) and designated symbols/ship codes</w:t>
        </w:r>
        <w:r>
          <w:t>/signals/lanterns</w:t>
        </w:r>
        <w:r w:rsidRPr="008E2ACA">
          <w:t xml:space="preserve"> must be </w:t>
        </w:r>
        <w:commentRangeStart w:id="1555"/>
        <w:r w:rsidRPr="008E2ACA">
          <w:t>developed</w:t>
        </w:r>
        <w:commentRangeEnd w:id="1555"/>
        <w:r w:rsidRPr="008E2ACA">
          <w:rPr>
            <w:rStyle w:val="CommentReference"/>
          </w:rPr>
          <w:commentReference w:id="1555"/>
        </w:r>
        <w:r w:rsidRPr="008E2ACA">
          <w:t xml:space="preserve">. </w:t>
        </w:r>
      </w:ins>
    </w:p>
    <w:p w14:paraId="7022C80F" w14:textId="77777777" w:rsidR="000B0814" w:rsidRDefault="000B0814" w:rsidP="000B0814">
      <w:pPr>
        <w:pStyle w:val="BodyText"/>
        <w:rPr>
          <w:ins w:id="1556" w:author="Minsu Jeon" w:date="2024-03-06T14:32:00Z"/>
        </w:rPr>
      </w:pPr>
      <w:ins w:id="1557" w:author="Minsu Jeon" w:date="2024-03-05T12:19:00Z">
        <w:r w:rsidRPr="008E2ACA">
          <w:t>For other vessels only observing the MASS visually, means for identification MASS status</w:t>
        </w:r>
        <w:r>
          <w:t>, including the level of autonomy,</w:t>
        </w:r>
        <w:r w:rsidRPr="008E2ACA">
          <w:t xml:space="preserve"> should be available.  This might require signalling equipment/lanterns aligned with other International Regulations for Preventing Collisions at Sea (COLREG) signals, or additional signals that might be developed.  Particular consideration should be given to MASS when navigating in areas with a mix of traffic, MASS and non-MASS vessels, including smaller crafts/non-SOLAS ships.</w:t>
        </w:r>
      </w:ins>
    </w:p>
    <w:p w14:paraId="1F8588A4" w14:textId="77777777" w:rsidR="00DA276C" w:rsidRPr="008E2ACA" w:rsidRDefault="00DA276C" w:rsidP="000B0814">
      <w:pPr>
        <w:pStyle w:val="BodyText"/>
        <w:rPr>
          <w:ins w:id="1558" w:author="Minsu Jeon" w:date="2024-03-05T12:19:00Z"/>
        </w:rPr>
      </w:pPr>
    </w:p>
    <w:p w14:paraId="0161EC00" w14:textId="77777777" w:rsidR="000B0814" w:rsidRPr="008E2ACA" w:rsidRDefault="000B0814">
      <w:pPr>
        <w:pStyle w:val="Heading3"/>
        <w:keepNext w:val="0"/>
        <w:keepLines w:val="0"/>
        <w:numPr>
          <w:ilvl w:val="0"/>
          <w:numId w:val="0"/>
        </w:numPr>
        <w:ind w:left="992" w:hanging="992"/>
        <w:rPr>
          <w:ins w:id="1559" w:author="Minsu Jeon" w:date="2024-03-05T12:19:00Z"/>
        </w:rPr>
        <w:pPrChange w:id="1560" w:author="Minsu Jeon" w:date="2024-03-05T12:19:00Z">
          <w:pPr>
            <w:pStyle w:val="Heading3"/>
            <w:keepNext w:val="0"/>
            <w:keepLines w:val="0"/>
            <w:numPr>
              <w:numId w:val="11"/>
            </w:numPr>
            <w:ind w:left="993" w:hanging="993"/>
          </w:pPr>
        </w:pPrChange>
      </w:pPr>
      <w:bookmarkStart w:id="1561" w:name="_Toc98334460"/>
      <w:bookmarkStart w:id="1562" w:name="_Toc111186842"/>
      <w:ins w:id="1563" w:author="Minsu Jeon" w:date="2024-03-05T12:19:00Z">
        <w:r w:rsidRPr="008E2ACA">
          <w:t>Designated routes on charts</w:t>
        </w:r>
        <w:bookmarkEnd w:id="1561"/>
        <w:bookmarkEnd w:id="1562"/>
      </w:ins>
    </w:p>
    <w:p w14:paraId="24A77BEA" w14:textId="77777777" w:rsidR="000B0814" w:rsidRDefault="000B0814" w:rsidP="000B0814">
      <w:pPr>
        <w:pStyle w:val="BodyText"/>
        <w:rPr>
          <w:ins w:id="1564" w:author="Minsu Jeon" w:date="2024-03-05T12:19:00Z"/>
        </w:rPr>
      </w:pPr>
      <w:ins w:id="1565" w:author="Minsu Jeon" w:date="2024-03-05T12:19:00Z">
        <w:r>
          <w:t xml:space="preserve">Should MASS vessels be treated differently than normal </w:t>
        </w:r>
        <w:commentRangeStart w:id="1566"/>
        <w:r>
          <w:t>vessels</w:t>
        </w:r>
        <w:commentRangeEnd w:id="1566"/>
        <w:r>
          <w:rPr>
            <w:rStyle w:val="CommentReference"/>
          </w:rPr>
          <w:commentReference w:id="1566"/>
        </w:r>
        <w:r>
          <w:t xml:space="preserve">?  </w:t>
        </w:r>
      </w:ins>
    </w:p>
    <w:p w14:paraId="48499786" w14:textId="77777777" w:rsidR="000B0814" w:rsidRDefault="000B0814" w:rsidP="000B0814">
      <w:pPr>
        <w:pStyle w:val="BodyText"/>
        <w:rPr>
          <w:ins w:id="1567" w:author="Minsu Jeon" w:date="2024-03-05T12:19:00Z"/>
        </w:rPr>
      </w:pPr>
      <w:ins w:id="1568" w:author="Minsu Jeon" w:date="2024-03-05T12:19:00Z">
        <w:r>
          <w:t>In some congested waters it may not be possible to designate special routes for MASS vessels.</w:t>
        </w:r>
      </w:ins>
    </w:p>
    <w:p w14:paraId="1978C202" w14:textId="0EA7C5C4" w:rsidR="000B0814" w:rsidRDefault="000B0814" w:rsidP="00425189">
      <w:pPr>
        <w:pStyle w:val="BodyText"/>
      </w:pPr>
    </w:p>
    <w:p w14:paraId="4BCCD0A4" w14:textId="77777777" w:rsidR="00425189" w:rsidRDefault="00425189" w:rsidP="00425189">
      <w:pPr>
        <w:pStyle w:val="BodyText"/>
        <w:rPr>
          <w:ins w:id="1569" w:author="Minsu Jeon" w:date="2024-03-05T12:27:00Z"/>
        </w:rPr>
      </w:pPr>
    </w:p>
    <w:p w14:paraId="26B36809" w14:textId="77777777" w:rsidR="00897629" w:rsidRDefault="00897629" w:rsidP="00425189">
      <w:pPr>
        <w:pStyle w:val="BodyText"/>
        <w:rPr>
          <w:ins w:id="1570" w:author="Minsu Jeon" w:date="2024-03-05T12:27:00Z"/>
        </w:rPr>
      </w:pPr>
    </w:p>
    <w:p w14:paraId="45EAA28B" w14:textId="77777777" w:rsidR="00897629" w:rsidRDefault="00897629" w:rsidP="00425189">
      <w:pPr>
        <w:pStyle w:val="BodyText"/>
        <w:rPr>
          <w:ins w:id="1571" w:author="Minsu Jeon" w:date="2024-03-05T12:27:00Z"/>
        </w:rPr>
      </w:pPr>
    </w:p>
    <w:p w14:paraId="0BCEFB52" w14:textId="7868B0DD" w:rsidR="00897629" w:rsidRPr="00425189" w:rsidDel="00DA276C" w:rsidRDefault="00897629" w:rsidP="00425189">
      <w:pPr>
        <w:pStyle w:val="BodyText"/>
        <w:rPr>
          <w:del w:id="1572" w:author="Minsu Jeon" w:date="2024-03-06T14:32:00Z"/>
        </w:rPr>
      </w:pPr>
    </w:p>
    <w:p w14:paraId="2EB8BE4B" w14:textId="1A06FB2A" w:rsidR="00425189" w:rsidRDefault="00425189" w:rsidP="00425189">
      <w:pPr>
        <w:pStyle w:val="Heading1"/>
      </w:pPr>
      <w:bookmarkStart w:id="1573" w:name="_Toc137143719"/>
      <w:r w:rsidRPr="00425189">
        <w:t xml:space="preserve">CONSIDERATIONS FOR THE PROVISION OF </w:t>
      </w:r>
      <w:ins w:id="1574" w:author="Jillian Carson-Jackson" w:date="2023-04-13T20:02:00Z">
        <w:del w:id="1575" w:author="Minsu Jeon" w:date="2024-03-05T11:48:00Z">
          <w:r w:rsidR="005A5F74" w:rsidDel="00B1143D">
            <w:delText>M</w:delText>
          </w:r>
        </w:del>
      </w:ins>
      <w:r w:rsidRPr="00425189">
        <w:t>ATON IN A MASS ENVIRONMENT</w:t>
      </w:r>
      <w:bookmarkEnd w:id="1573"/>
    </w:p>
    <w:p w14:paraId="43641063" w14:textId="77777777" w:rsidR="00425189" w:rsidRDefault="00425189" w:rsidP="00425189">
      <w:pPr>
        <w:pStyle w:val="Heading1separationline"/>
      </w:pPr>
    </w:p>
    <w:p w14:paraId="617C0774" w14:textId="0D58FEA2" w:rsidR="00425189" w:rsidRDefault="005A5F74" w:rsidP="00425189">
      <w:pPr>
        <w:pStyle w:val="BodyText"/>
        <w:rPr>
          <w:ins w:id="1576" w:author="Minsu Jeon" w:date="2024-03-05T12:29:00Z"/>
        </w:rPr>
      </w:pPr>
      <w:ins w:id="1577" w:author="Jillian Carson-Jackson" w:date="2023-04-13T20:03:00Z">
        <w:r>
          <w:t xml:space="preserve">What changes on the waterfront </w:t>
        </w:r>
      </w:ins>
      <w:ins w:id="1578" w:author="Jillian Carson-Jackson" w:date="2023-04-13T20:04:00Z">
        <w:r>
          <w:t>from an AtoN Authority perspective</w:t>
        </w:r>
      </w:ins>
    </w:p>
    <w:p w14:paraId="7495E722" w14:textId="77777777" w:rsidR="007D5818" w:rsidRDefault="007D5818" w:rsidP="007D5818">
      <w:pPr>
        <w:pStyle w:val="BodyText"/>
        <w:rPr>
          <w:ins w:id="1579" w:author="Minsu Jeon" w:date="2024-03-05T12:29:00Z"/>
        </w:rPr>
      </w:pPr>
      <w:ins w:id="1580" w:author="Minsu Jeon" w:date="2024-03-05T12:29:00Z">
        <w:r>
          <w:t>[Consider content from an IALA perspective. This will cover necessary shore site support, VTS, new AtoN. etc]</w:t>
        </w:r>
      </w:ins>
    </w:p>
    <w:p w14:paraId="2D5B5C17" w14:textId="77777777" w:rsidR="007D5818" w:rsidRDefault="007D5818" w:rsidP="00425189">
      <w:pPr>
        <w:pStyle w:val="BodyText"/>
      </w:pPr>
    </w:p>
    <w:p w14:paraId="068245FD" w14:textId="77777777" w:rsidR="005D1EB9" w:rsidRPr="008E2ACA" w:rsidRDefault="005D1EB9" w:rsidP="005D1EB9">
      <w:pPr>
        <w:pStyle w:val="BodyText"/>
        <w:rPr>
          <w:ins w:id="1581" w:author="Minsu Jeon" w:date="2024-03-05T12:31:00Z"/>
        </w:rPr>
      </w:pPr>
      <w:ins w:id="1582" w:author="Minsu Jeon" w:date="2024-03-05T12:31:00Z">
        <w:r w:rsidRPr="008E2ACA">
          <w:t xml:space="preserve">The AtoN to be delivered to support the various degrees of autonomy for MASS operations need to be identified considering: </w:t>
        </w:r>
      </w:ins>
    </w:p>
    <w:p w14:paraId="4EC39FED" w14:textId="77777777" w:rsidR="005D1EB9" w:rsidRPr="008E2ACA" w:rsidRDefault="005D1EB9" w:rsidP="005D1EB9">
      <w:pPr>
        <w:pStyle w:val="BodyText"/>
        <w:numPr>
          <w:ilvl w:val="0"/>
          <w:numId w:val="50"/>
        </w:numPr>
        <w:ind w:left="567" w:hanging="567"/>
        <w:rPr>
          <w:ins w:id="1583" w:author="Minsu Jeon" w:date="2024-03-05T12:31:00Z"/>
        </w:rPr>
      </w:pPr>
      <w:ins w:id="1584" w:author="Minsu Jeon" w:date="2024-03-05T12:31:00Z">
        <w:r w:rsidRPr="008E2ACA">
          <w:t>Risk Mitigation</w:t>
        </w:r>
      </w:ins>
    </w:p>
    <w:p w14:paraId="41DB1699" w14:textId="77777777" w:rsidR="005D1EB9" w:rsidRPr="008E2ACA" w:rsidRDefault="005D1EB9" w:rsidP="005D1EB9">
      <w:pPr>
        <w:pStyle w:val="BodyText"/>
        <w:numPr>
          <w:ilvl w:val="0"/>
          <w:numId w:val="50"/>
        </w:numPr>
        <w:ind w:left="567" w:hanging="567"/>
        <w:rPr>
          <w:ins w:id="1585" w:author="Minsu Jeon" w:date="2024-03-05T12:31:00Z"/>
        </w:rPr>
      </w:pPr>
      <w:ins w:id="1586" w:author="Minsu Jeon" w:date="2024-03-05T12:31:00Z">
        <w:r w:rsidRPr="008E2ACA">
          <w:t>Services to be rendered to support safe navigation</w:t>
        </w:r>
      </w:ins>
    </w:p>
    <w:p w14:paraId="0CFEBAB6" w14:textId="77777777" w:rsidR="005D1EB9" w:rsidRPr="008E2ACA" w:rsidRDefault="005D1EB9" w:rsidP="005D1EB9">
      <w:pPr>
        <w:pStyle w:val="BodyText"/>
        <w:numPr>
          <w:ilvl w:val="0"/>
          <w:numId w:val="50"/>
        </w:numPr>
        <w:ind w:left="567" w:hanging="567"/>
        <w:rPr>
          <w:ins w:id="1587" w:author="Minsu Jeon" w:date="2024-03-05T12:31:00Z"/>
        </w:rPr>
      </w:pPr>
      <w:ins w:id="1588" w:author="Minsu Jeon" w:date="2024-03-05T12:31:00Z">
        <w:r w:rsidRPr="008E2ACA">
          <w:t>Methods for service delivery / provision</w:t>
        </w:r>
      </w:ins>
    </w:p>
    <w:p w14:paraId="234D8467" w14:textId="77777777" w:rsidR="005D1EB9" w:rsidRPr="008E2ACA" w:rsidRDefault="005D1EB9" w:rsidP="005D1EB9">
      <w:pPr>
        <w:pStyle w:val="BodyText"/>
        <w:numPr>
          <w:ilvl w:val="0"/>
          <w:numId w:val="50"/>
        </w:numPr>
        <w:ind w:left="567" w:hanging="567"/>
        <w:rPr>
          <w:ins w:id="1589" w:author="Minsu Jeon" w:date="2024-03-05T12:31:00Z"/>
        </w:rPr>
      </w:pPr>
      <w:ins w:id="1590" w:author="Minsu Jeon" w:date="2024-03-05T12:31:00Z">
        <w:r w:rsidRPr="008E2ACA">
          <w:t xml:space="preserve">MASS service requirements </w:t>
        </w:r>
      </w:ins>
    </w:p>
    <w:p w14:paraId="6FDD244E" w14:textId="77777777" w:rsidR="005D1EB9" w:rsidRPr="008E2ACA" w:rsidRDefault="005D1EB9" w:rsidP="005D1EB9">
      <w:pPr>
        <w:pStyle w:val="BodyText"/>
        <w:numPr>
          <w:ilvl w:val="0"/>
          <w:numId w:val="50"/>
        </w:numPr>
        <w:ind w:left="567" w:hanging="567"/>
        <w:rPr>
          <w:ins w:id="1591" w:author="Minsu Jeon" w:date="2024-03-05T12:31:00Z"/>
        </w:rPr>
      </w:pPr>
      <w:ins w:id="1592" w:author="Minsu Jeon" w:date="2024-03-05T12:31:00Z">
        <w:r w:rsidRPr="008E2ACA">
          <w:t>Remote berthing and connections to shore services</w:t>
        </w:r>
      </w:ins>
    </w:p>
    <w:p w14:paraId="11C6A9B8" w14:textId="77777777" w:rsidR="005D1EB9" w:rsidRPr="008E2ACA" w:rsidRDefault="005D1EB9" w:rsidP="005D1EB9">
      <w:pPr>
        <w:pStyle w:val="BodyText"/>
        <w:numPr>
          <w:ilvl w:val="0"/>
          <w:numId w:val="50"/>
        </w:numPr>
        <w:ind w:left="567" w:hanging="567"/>
        <w:rPr>
          <w:ins w:id="1593" w:author="Minsu Jeon" w:date="2024-03-05T12:31:00Z"/>
        </w:rPr>
      </w:pPr>
      <w:ins w:id="1594" w:author="Minsu Jeon" w:date="2024-03-05T12:31:00Z">
        <w:r w:rsidRPr="008E2ACA">
          <w:t>VTS environment interaction</w:t>
        </w:r>
      </w:ins>
    </w:p>
    <w:p w14:paraId="0D69A22F" w14:textId="77777777" w:rsidR="005D1EB9" w:rsidRPr="008E2ACA" w:rsidRDefault="005D1EB9" w:rsidP="005D1EB9">
      <w:pPr>
        <w:pStyle w:val="BodyText"/>
        <w:numPr>
          <w:ilvl w:val="0"/>
          <w:numId w:val="50"/>
        </w:numPr>
        <w:ind w:left="567" w:hanging="567"/>
        <w:rPr>
          <w:ins w:id="1595" w:author="Minsu Jeon" w:date="2024-03-05T12:31:00Z"/>
        </w:rPr>
      </w:pPr>
      <w:ins w:id="1596" w:author="Minsu Jeon" w:date="2024-03-05T12:31:00Z">
        <w:r w:rsidRPr="008E2ACA">
          <w:t>Route Message transfer</w:t>
        </w:r>
      </w:ins>
    </w:p>
    <w:p w14:paraId="287F8A3E" w14:textId="77777777" w:rsidR="005D1EB9" w:rsidRPr="008E2ACA" w:rsidRDefault="005D1EB9" w:rsidP="005D1EB9">
      <w:pPr>
        <w:pStyle w:val="BodyText"/>
        <w:numPr>
          <w:ilvl w:val="0"/>
          <w:numId w:val="50"/>
        </w:numPr>
        <w:ind w:left="567" w:hanging="567"/>
        <w:rPr>
          <w:ins w:id="1597" w:author="Minsu Jeon" w:date="2024-03-05T12:31:00Z"/>
        </w:rPr>
      </w:pPr>
      <w:ins w:id="1598" w:author="Minsu Jeon" w:date="2024-03-05T12:31:00Z">
        <w:r w:rsidRPr="008E2ACA">
          <w:t>Local situational awareness and control including tracking of all vessels/</w:t>
        </w:r>
        <w:commentRangeStart w:id="1599"/>
        <w:r w:rsidRPr="008E2ACA">
          <w:t>boats</w:t>
        </w:r>
        <w:commentRangeEnd w:id="1599"/>
        <w:r>
          <w:rPr>
            <w:rStyle w:val="CommentReference"/>
          </w:rPr>
          <w:commentReference w:id="1599"/>
        </w:r>
      </w:ins>
    </w:p>
    <w:p w14:paraId="3FE72399" w14:textId="77777777" w:rsidR="005D1EB9" w:rsidRPr="008E2ACA" w:rsidRDefault="005D1EB9" w:rsidP="005D1EB9">
      <w:pPr>
        <w:pStyle w:val="BodyText"/>
        <w:numPr>
          <w:ilvl w:val="0"/>
          <w:numId w:val="50"/>
        </w:numPr>
        <w:ind w:left="567" w:hanging="567"/>
        <w:rPr>
          <w:ins w:id="1600" w:author="Minsu Jeon" w:date="2024-03-05T12:31:00Z"/>
        </w:rPr>
      </w:pPr>
      <w:ins w:id="1601" w:author="Minsu Jeon" w:date="2024-03-05T12:31:00Z">
        <w:r w:rsidRPr="008E2ACA">
          <w:t>Metrological systems and data</w:t>
        </w:r>
      </w:ins>
    </w:p>
    <w:p w14:paraId="214D6B77" w14:textId="77777777" w:rsidR="005D1EB9" w:rsidRPr="008E2ACA" w:rsidRDefault="005D1EB9" w:rsidP="005D1EB9">
      <w:pPr>
        <w:pStyle w:val="BodyText"/>
        <w:numPr>
          <w:ilvl w:val="0"/>
          <w:numId w:val="50"/>
        </w:numPr>
        <w:ind w:left="567" w:hanging="567"/>
        <w:rPr>
          <w:ins w:id="1602" w:author="Minsu Jeon" w:date="2024-03-05T12:31:00Z"/>
        </w:rPr>
      </w:pPr>
      <w:ins w:id="1603" w:author="Minsu Jeon" w:date="2024-03-05T12:31:00Z">
        <w:r w:rsidRPr="008E2ACA">
          <w:t>Hydrographic systems and data</w:t>
        </w:r>
      </w:ins>
    </w:p>
    <w:p w14:paraId="322087A0" w14:textId="77777777" w:rsidR="005D1EB9" w:rsidRPr="008E2ACA" w:rsidRDefault="005D1EB9" w:rsidP="005D1EB9">
      <w:pPr>
        <w:pStyle w:val="BodyText"/>
        <w:numPr>
          <w:ilvl w:val="0"/>
          <w:numId w:val="50"/>
        </w:numPr>
        <w:ind w:left="567" w:hanging="567"/>
        <w:rPr>
          <w:ins w:id="1604" w:author="Minsu Jeon" w:date="2024-03-05T12:31:00Z"/>
        </w:rPr>
      </w:pPr>
      <w:ins w:id="1605" w:author="Minsu Jeon" w:date="2024-03-05T12:31:00Z">
        <w:r w:rsidRPr="008E2ACA">
          <w:t>AtoN availability</w:t>
        </w:r>
      </w:ins>
    </w:p>
    <w:p w14:paraId="24FFE556" w14:textId="77777777" w:rsidR="005D1EB9" w:rsidRPr="008E2ACA" w:rsidRDefault="005D1EB9" w:rsidP="005D1EB9">
      <w:pPr>
        <w:pStyle w:val="BodyText"/>
        <w:numPr>
          <w:ilvl w:val="0"/>
          <w:numId w:val="50"/>
        </w:numPr>
        <w:ind w:left="567" w:hanging="567"/>
        <w:rPr>
          <w:ins w:id="1606" w:author="Minsu Jeon" w:date="2024-03-05T12:31:00Z"/>
        </w:rPr>
      </w:pPr>
      <w:ins w:id="1607" w:author="Minsu Jeon" w:date="2024-03-05T12:31:00Z">
        <w:r w:rsidRPr="008E2ACA">
          <w:t>Vessel traffic and density</w:t>
        </w:r>
      </w:ins>
    </w:p>
    <w:p w14:paraId="080DD06A" w14:textId="77777777" w:rsidR="005D1EB9" w:rsidRPr="008E2ACA" w:rsidRDefault="005D1EB9" w:rsidP="005D1EB9">
      <w:pPr>
        <w:pStyle w:val="BodyText"/>
        <w:numPr>
          <w:ilvl w:val="0"/>
          <w:numId w:val="50"/>
        </w:numPr>
        <w:ind w:left="567" w:hanging="567"/>
        <w:rPr>
          <w:ins w:id="1608" w:author="Minsu Jeon" w:date="2024-03-05T12:31:00Z"/>
        </w:rPr>
      </w:pPr>
      <w:ins w:id="1609" w:author="Minsu Jeon" w:date="2024-03-05T12:31:00Z">
        <w:r w:rsidRPr="008E2ACA">
          <w:t>Adaptation of traditional AtoN services to support MASS</w:t>
        </w:r>
        <w:r>
          <w:t>, including in pilotage waters</w:t>
        </w:r>
      </w:ins>
    </w:p>
    <w:p w14:paraId="15012084" w14:textId="77777777" w:rsidR="005D1EB9" w:rsidRPr="008E2ACA" w:rsidRDefault="005D1EB9" w:rsidP="005D1EB9">
      <w:pPr>
        <w:pStyle w:val="BodyText"/>
        <w:numPr>
          <w:ilvl w:val="0"/>
          <w:numId w:val="50"/>
        </w:numPr>
        <w:ind w:left="567" w:hanging="567"/>
        <w:rPr>
          <w:ins w:id="1610" w:author="Minsu Jeon" w:date="2024-03-05T12:31:00Z"/>
        </w:rPr>
      </w:pPr>
      <w:ins w:id="1611" w:author="Minsu Jeon" w:date="2024-03-05T12:31:00Z">
        <w:r w:rsidRPr="008E2ACA">
          <w:t xml:space="preserve">Adopt, adapt or extend existing technology </w:t>
        </w:r>
      </w:ins>
    </w:p>
    <w:p w14:paraId="67492FA8" w14:textId="77777777" w:rsidR="005D1EB9" w:rsidRDefault="005D1EB9" w:rsidP="005D1EB9">
      <w:pPr>
        <w:pStyle w:val="BodyText"/>
        <w:numPr>
          <w:ilvl w:val="0"/>
          <w:numId w:val="50"/>
        </w:numPr>
        <w:ind w:left="567" w:hanging="567"/>
        <w:rPr>
          <w:ins w:id="1612" w:author="Minsu Jeon" w:date="2024-03-05T12:31:00Z"/>
        </w:rPr>
      </w:pPr>
      <w:ins w:id="1613" w:author="Minsu Jeon" w:date="2024-03-05T12:31:00Z">
        <w:r w:rsidRPr="008E2ACA">
          <w:t>Communication services</w:t>
        </w:r>
      </w:ins>
    </w:p>
    <w:p w14:paraId="7DB639B6" w14:textId="77777777" w:rsidR="005D1EB9" w:rsidRPr="008E2ACA" w:rsidRDefault="005D1EB9" w:rsidP="005D1EB9">
      <w:pPr>
        <w:pStyle w:val="BodyText"/>
        <w:numPr>
          <w:ilvl w:val="0"/>
          <w:numId w:val="50"/>
        </w:numPr>
        <w:ind w:left="567" w:hanging="567"/>
        <w:rPr>
          <w:ins w:id="1614" w:author="Minsu Jeon" w:date="2024-03-05T12:31:00Z"/>
        </w:rPr>
      </w:pPr>
      <w:ins w:id="1615" w:author="Minsu Jeon" w:date="2024-03-05T12:31:00Z">
        <w:r>
          <w:t>Sustainability of AtoN</w:t>
        </w:r>
      </w:ins>
    </w:p>
    <w:p w14:paraId="3C572573" w14:textId="77777777" w:rsidR="00425189" w:rsidRDefault="00425189" w:rsidP="00425189">
      <w:pPr>
        <w:pStyle w:val="BodyText"/>
        <w:rPr>
          <w:ins w:id="1616" w:author="Minsu Jeon" w:date="2024-03-05T12:31:00Z"/>
        </w:rPr>
      </w:pPr>
    </w:p>
    <w:p w14:paraId="02E49423" w14:textId="77777777" w:rsidR="00AC4D1A" w:rsidRDefault="00AC4D1A" w:rsidP="00425189">
      <w:pPr>
        <w:pStyle w:val="BodyText"/>
        <w:rPr>
          <w:ins w:id="1617" w:author="Minsu Jeon" w:date="2024-03-05T12:31:00Z"/>
        </w:rPr>
      </w:pPr>
    </w:p>
    <w:p w14:paraId="61B3A28A" w14:textId="77777777" w:rsidR="00AC4D1A" w:rsidRPr="008E2ACA" w:rsidRDefault="00AC4D1A" w:rsidP="00AC4D1A">
      <w:pPr>
        <w:pStyle w:val="BodyText"/>
        <w:rPr>
          <w:ins w:id="1618" w:author="Minsu Jeon" w:date="2024-03-05T12:31:00Z"/>
        </w:rPr>
      </w:pPr>
      <w:ins w:id="1619" w:author="Minsu Jeon" w:date="2024-03-05T12:31:00Z">
        <w:r w:rsidRPr="008E2ACA">
          <w:t>The AtoN to be delivered to support the various degrees of autonomy for MASS operations need to be identified considering: MASS interaction with:</w:t>
        </w:r>
      </w:ins>
    </w:p>
    <w:p w14:paraId="436F8005" w14:textId="77777777" w:rsidR="00AC4D1A" w:rsidRDefault="00AC4D1A" w:rsidP="00AC4D1A">
      <w:pPr>
        <w:pStyle w:val="BodyText"/>
        <w:numPr>
          <w:ilvl w:val="0"/>
          <w:numId w:val="98"/>
        </w:numPr>
        <w:ind w:left="426" w:hanging="426"/>
        <w:rPr>
          <w:ins w:id="1620" w:author="Minsu Jeon" w:date="2024-03-05T12:31:00Z"/>
        </w:rPr>
      </w:pPr>
      <w:ins w:id="1621" w:author="Minsu Jeon" w:date="2024-03-05T12:31:00Z">
        <w:r w:rsidRPr="008E2ACA">
          <w:t>Fixed</w:t>
        </w:r>
        <w:r>
          <w:t xml:space="preserve">, </w:t>
        </w:r>
        <w:r w:rsidRPr="008E2ACA">
          <w:t>floating</w:t>
        </w:r>
        <w:r>
          <w:t>,</w:t>
        </w:r>
        <w:r w:rsidRPr="008E2ACA">
          <w:t xml:space="preserve"> </w:t>
        </w:r>
        <w:r>
          <w:t>electronic and radio AtoN</w:t>
        </w:r>
      </w:ins>
    </w:p>
    <w:p w14:paraId="278F0B45" w14:textId="77777777" w:rsidR="00AC4D1A" w:rsidRDefault="00AC4D1A" w:rsidP="00AC4D1A">
      <w:pPr>
        <w:pStyle w:val="BodyText"/>
        <w:numPr>
          <w:ilvl w:val="0"/>
          <w:numId w:val="98"/>
        </w:numPr>
        <w:ind w:left="426" w:hanging="426"/>
        <w:rPr>
          <w:ins w:id="1622" w:author="Minsu Jeon" w:date="2024-03-05T12:31:00Z"/>
        </w:rPr>
      </w:pPr>
      <w:ins w:id="1623" w:author="Minsu Jeon" w:date="2024-03-05T12:31:00Z">
        <w:r>
          <w:t>Position support mechanisms as technology evolves</w:t>
        </w:r>
      </w:ins>
    </w:p>
    <w:p w14:paraId="35B02C89" w14:textId="77777777" w:rsidR="00AC4D1A" w:rsidRPr="008E2ACA" w:rsidRDefault="00AC4D1A" w:rsidP="00AC4D1A">
      <w:pPr>
        <w:pStyle w:val="BodyText"/>
        <w:numPr>
          <w:ilvl w:val="0"/>
          <w:numId w:val="98"/>
        </w:numPr>
        <w:ind w:left="426" w:hanging="426"/>
        <w:rPr>
          <w:ins w:id="1624" w:author="Minsu Jeon" w:date="2024-03-05T12:31:00Z"/>
        </w:rPr>
      </w:pPr>
      <w:ins w:id="1625" w:author="Minsu Jeon" w:date="2024-03-05T12:31:00Z">
        <w:r w:rsidRPr="008E2ACA">
          <w:t>Manned vessels</w:t>
        </w:r>
      </w:ins>
    </w:p>
    <w:p w14:paraId="42A94EC6" w14:textId="77777777" w:rsidR="00AC4D1A" w:rsidRPr="008E2ACA" w:rsidRDefault="00AC4D1A" w:rsidP="00AC4D1A">
      <w:pPr>
        <w:pStyle w:val="BodyText"/>
        <w:numPr>
          <w:ilvl w:val="0"/>
          <w:numId w:val="99"/>
        </w:numPr>
        <w:rPr>
          <w:ins w:id="1626" w:author="Minsu Jeon" w:date="2024-03-05T12:31:00Z"/>
        </w:rPr>
      </w:pPr>
      <w:ins w:id="1627" w:author="Minsu Jeon" w:date="2024-03-05T12:31:00Z">
        <w:r w:rsidRPr="008E2ACA">
          <w:t>Choice of media (voice, digital, etc)</w:t>
        </w:r>
      </w:ins>
    </w:p>
    <w:p w14:paraId="743FD4F3" w14:textId="77777777" w:rsidR="00AC4D1A" w:rsidRPr="008E2ACA" w:rsidRDefault="00AC4D1A" w:rsidP="00AC4D1A">
      <w:pPr>
        <w:pStyle w:val="BodyText"/>
        <w:numPr>
          <w:ilvl w:val="0"/>
          <w:numId w:val="99"/>
        </w:numPr>
        <w:rPr>
          <w:ins w:id="1628" w:author="Minsu Jeon" w:date="2024-03-05T12:31:00Z"/>
        </w:rPr>
      </w:pPr>
      <w:ins w:id="1629" w:author="Minsu Jeon" w:date="2024-03-05T12:31:00Z">
        <w:r w:rsidRPr="008E2ACA">
          <w:t xml:space="preserve">How to inform other seafarers </w:t>
        </w:r>
        <w:r w:rsidRPr="008A329C">
          <w:t>(COLREG rules 16++)</w:t>
        </w:r>
      </w:ins>
    </w:p>
    <w:p w14:paraId="4FD95202" w14:textId="77777777" w:rsidR="00AC4D1A" w:rsidRPr="008E2ACA" w:rsidRDefault="00AC4D1A" w:rsidP="00AC4D1A">
      <w:pPr>
        <w:pStyle w:val="BodyText"/>
        <w:numPr>
          <w:ilvl w:val="0"/>
          <w:numId w:val="99"/>
        </w:numPr>
        <w:rPr>
          <w:ins w:id="1630" w:author="Minsu Jeon" w:date="2024-03-05T12:31:00Z"/>
        </w:rPr>
      </w:pPr>
      <w:ins w:id="1631" w:author="Minsu Jeon" w:date="2024-03-05T12:31:00Z">
        <w:r w:rsidRPr="008E2ACA">
          <w:t>How to interact with smaller vessels, kayaks, rowing boats etc. (including target detection)</w:t>
        </w:r>
      </w:ins>
    </w:p>
    <w:p w14:paraId="5F2BE793" w14:textId="77777777" w:rsidR="00AC4D1A" w:rsidRPr="008E2ACA" w:rsidRDefault="00AC4D1A" w:rsidP="00AC4D1A">
      <w:pPr>
        <w:pStyle w:val="BodyText"/>
        <w:numPr>
          <w:ilvl w:val="0"/>
          <w:numId w:val="98"/>
        </w:numPr>
        <w:ind w:left="426" w:hanging="426"/>
        <w:rPr>
          <w:ins w:id="1632" w:author="Minsu Jeon" w:date="2024-03-05T12:31:00Z"/>
        </w:rPr>
      </w:pPr>
      <w:ins w:id="1633" w:author="Minsu Jeon" w:date="2024-03-05T12:31:00Z">
        <w:r w:rsidRPr="008E2ACA">
          <w:t>GMDSS compatibility</w:t>
        </w:r>
      </w:ins>
    </w:p>
    <w:p w14:paraId="325FCBDE" w14:textId="77777777" w:rsidR="00AC4D1A" w:rsidRPr="008E2ACA" w:rsidRDefault="00AC4D1A" w:rsidP="00AC4D1A">
      <w:pPr>
        <w:pStyle w:val="BodyText"/>
        <w:numPr>
          <w:ilvl w:val="0"/>
          <w:numId w:val="98"/>
        </w:numPr>
        <w:ind w:left="426" w:hanging="426"/>
        <w:rPr>
          <w:ins w:id="1634" w:author="Minsu Jeon" w:date="2024-03-05T12:31:00Z"/>
        </w:rPr>
      </w:pPr>
      <w:ins w:id="1635" w:author="Minsu Jeon" w:date="2024-03-05T12:31:00Z">
        <w:r w:rsidRPr="008E2ACA">
          <w:t>Offshore structures</w:t>
        </w:r>
      </w:ins>
    </w:p>
    <w:p w14:paraId="201CD8D8" w14:textId="77777777" w:rsidR="00AC4D1A" w:rsidRPr="008E2ACA" w:rsidRDefault="00AC4D1A" w:rsidP="00AC4D1A">
      <w:pPr>
        <w:pStyle w:val="BodyText"/>
        <w:numPr>
          <w:ilvl w:val="0"/>
          <w:numId w:val="98"/>
        </w:numPr>
        <w:ind w:left="426" w:hanging="426"/>
        <w:rPr>
          <w:ins w:id="1636" w:author="Minsu Jeon" w:date="2024-03-05T12:31:00Z"/>
        </w:rPr>
      </w:pPr>
      <w:ins w:id="1637" w:author="Minsu Jeon" w:date="2024-03-05T12:31:00Z">
        <w:r w:rsidRPr="008E2ACA">
          <w:t>MASS/MASS</w:t>
        </w:r>
      </w:ins>
    </w:p>
    <w:p w14:paraId="0DB79E1B" w14:textId="77777777" w:rsidR="00AC4D1A" w:rsidRPr="008E2ACA" w:rsidRDefault="00AC4D1A" w:rsidP="00AC4D1A">
      <w:pPr>
        <w:pStyle w:val="BodyText"/>
        <w:numPr>
          <w:ilvl w:val="0"/>
          <w:numId w:val="98"/>
        </w:numPr>
        <w:ind w:left="426" w:hanging="426"/>
        <w:rPr>
          <w:ins w:id="1638" w:author="Minsu Jeon" w:date="2024-03-05T12:31:00Z"/>
        </w:rPr>
      </w:pPr>
      <w:ins w:id="1639" w:author="Minsu Jeon" w:date="2024-03-05T12:31:00Z">
        <w:r>
          <w:lastRenderedPageBreak/>
          <w:t>Other s</w:t>
        </w:r>
        <w:r w:rsidRPr="008E2ACA">
          <w:t>hore based</w:t>
        </w:r>
        <w:r>
          <w:t xml:space="preserve"> infrastructure</w:t>
        </w:r>
      </w:ins>
    </w:p>
    <w:p w14:paraId="33A71DC8" w14:textId="77777777" w:rsidR="00AC4D1A" w:rsidRDefault="00AC4D1A" w:rsidP="00425189">
      <w:pPr>
        <w:pStyle w:val="BodyText"/>
        <w:rPr>
          <w:ins w:id="1640" w:author="Minsu Jeon" w:date="2024-03-05T12:31:00Z"/>
        </w:rPr>
      </w:pPr>
    </w:p>
    <w:p w14:paraId="09E9CFEE" w14:textId="77777777" w:rsidR="00AC4D1A" w:rsidRDefault="00AC4D1A" w:rsidP="00425189">
      <w:pPr>
        <w:pStyle w:val="BodyText"/>
      </w:pPr>
    </w:p>
    <w:p w14:paraId="7B5D96DE" w14:textId="7DABC43C" w:rsidR="00425189" w:rsidRDefault="00425189" w:rsidP="00425189">
      <w:pPr>
        <w:pStyle w:val="Heading2"/>
      </w:pPr>
      <w:bookmarkStart w:id="1641" w:name="_Toc137143720"/>
      <w:r>
        <w:t>Operational</w:t>
      </w:r>
      <w:bookmarkEnd w:id="1641"/>
    </w:p>
    <w:p w14:paraId="300B47F1" w14:textId="77777777" w:rsidR="00425189" w:rsidRDefault="00425189" w:rsidP="00425189">
      <w:pPr>
        <w:pStyle w:val="Heading2separationline"/>
      </w:pPr>
    </w:p>
    <w:p w14:paraId="2EF704F7" w14:textId="77777777" w:rsidR="00425189" w:rsidRDefault="00425189" w:rsidP="00425189">
      <w:pPr>
        <w:pStyle w:val="BodyText"/>
      </w:pPr>
    </w:p>
    <w:p w14:paraId="310C677E" w14:textId="77777777" w:rsidR="009939D8" w:rsidRPr="008E2ACA" w:rsidRDefault="009939D8" w:rsidP="009939D8">
      <w:pPr>
        <w:pStyle w:val="Heading3"/>
        <w:keepNext w:val="0"/>
        <w:keepLines w:val="0"/>
        <w:numPr>
          <w:ilvl w:val="2"/>
          <w:numId w:val="11"/>
        </w:numPr>
        <w:ind w:left="993" w:hanging="993"/>
        <w:rPr>
          <w:ins w:id="1642" w:author="Minsu Jeon" w:date="2024-03-05T12:30:00Z"/>
        </w:rPr>
      </w:pPr>
      <w:bookmarkStart w:id="1643" w:name="_Toc98334495"/>
      <w:bookmarkStart w:id="1644" w:name="_Toc111186873"/>
      <w:ins w:id="1645" w:author="Minsu Jeon" w:date="2024-03-05T12:30:00Z">
        <w:r w:rsidRPr="008E2ACA">
          <w:t>Applicability to Mass Operations</w:t>
        </w:r>
        <w:bookmarkEnd w:id="1643"/>
        <w:bookmarkEnd w:id="1644"/>
        <w:r w:rsidRPr="008E2ACA">
          <w:t xml:space="preserve"> </w:t>
        </w:r>
      </w:ins>
    </w:p>
    <w:p w14:paraId="43EB1C33" w14:textId="77777777" w:rsidR="009939D8" w:rsidRPr="008E2ACA" w:rsidRDefault="009939D8" w:rsidP="009939D8">
      <w:pPr>
        <w:pStyle w:val="BodyText"/>
        <w:rPr>
          <w:ins w:id="1646" w:author="Minsu Jeon" w:date="2024-03-05T12:30:00Z"/>
        </w:rPr>
      </w:pPr>
      <w:ins w:id="1647" w:author="Minsu Jeon" w:date="2024-03-05T12:30:00Z">
        <w:r w:rsidRPr="008E2ACA">
          <w:t xml:space="preserve">The international State obligation of rendering assistance is to be practically discharged by the Master of a ship, rather than the ship itself. Therefore, the duty cannot lie with the MASS, but only potentially to persons operating it. </w:t>
        </w:r>
      </w:ins>
    </w:p>
    <w:p w14:paraId="2DA598AF" w14:textId="77777777" w:rsidR="009939D8" w:rsidRPr="008E2ACA" w:rsidRDefault="009939D8" w:rsidP="009939D8">
      <w:pPr>
        <w:pStyle w:val="BodyText"/>
        <w:rPr>
          <w:ins w:id="1648" w:author="Minsu Jeon" w:date="2024-03-05T12:30:00Z"/>
        </w:rPr>
      </w:pPr>
      <w:ins w:id="1649" w:author="Minsu Jeon" w:date="2024-03-05T12:30:00Z">
        <w:r w:rsidRPr="008E2ACA">
          <w:t xml:space="preserve">The State obligations will only find application to MASS operators to the extent that both: </w:t>
        </w:r>
      </w:ins>
    </w:p>
    <w:p w14:paraId="44DF4857" w14:textId="77777777" w:rsidR="009939D8" w:rsidRPr="008E2ACA" w:rsidRDefault="009939D8" w:rsidP="009939D8">
      <w:pPr>
        <w:pStyle w:val="BodyText"/>
        <w:numPr>
          <w:ilvl w:val="0"/>
          <w:numId w:val="105"/>
        </w:numPr>
        <w:ind w:left="426" w:hanging="426"/>
        <w:rPr>
          <w:ins w:id="1650" w:author="Minsu Jeon" w:date="2024-03-05T12:30:00Z"/>
        </w:rPr>
      </w:pPr>
      <w:ins w:id="1651" w:author="Minsu Jeon" w:date="2024-03-05T12:30:00Z">
        <w:r w:rsidRPr="008E2ACA">
          <w:t xml:space="preserve">the MASS is itself a “ship”; and </w:t>
        </w:r>
      </w:ins>
    </w:p>
    <w:p w14:paraId="44E7187B" w14:textId="77777777" w:rsidR="009939D8" w:rsidRPr="008E2ACA" w:rsidRDefault="009939D8" w:rsidP="009939D8">
      <w:pPr>
        <w:pStyle w:val="BodyText"/>
        <w:numPr>
          <w:ilvl w:val="0"/>
          <w:numId w:val="105"/>
        </w:numPr>
        <w:ind w:left="426" w:hanging="426"/>
        <w:rPr>
          <w:ins w:id="1652" w:author="Minsu Jeon" w:date="2024-03-05T12:30:00Z"/>
        </w:rPr>
      </w:pPr>
      <w:ins w:id="1653" w:author="Minsu Jeon" w:date="2024-03-05T12:30:00Z">
        <w:r w:rsidRPr="008E2ACA">
          <w:t xml:space="preserve">an individual operator can be regarded as its “master” at the time of becoming aware of an incident. </w:t>
        </w:r>
      </w:ins>
    </w:p>
    <w:p w14:paraId="70A30F95" w14:textId="77777777" w:rsidR="009939D8" w:rsidRPr="008E2ACA" w:rsidRDefault="009939D8" w:rsidP="009939D8">
      <w:pPr>
        <w:pStyle w:val="BodyText"/>
        <w:rPr>
          <w:ins w:id="1654" w:author="Minsu Jeon" w:date="2024-03-05T12:30:00Z"/>
        </w:rPr>
      </w:pPr>
      <w:ins w:id="1655" w:author="Minsu Jeon" w:date="2024-03-05T12:30:00Z">
        <w:r w:rsidRPr="008E2ACA">
          <w:t xml:space="preserve">A “master” under s.313 of the Merchant Shipping Act 1995 is the individual with “command or charge of a ship”. </w:t>
        </w:r>
      </w:ins>
    </w:p>
    <w:p w14:paraId="1E155A37" w14:textId="77777777" w:rsidR="00425189" w:rsidRDefault="00425189" w:rsidP="00425189">
      <w:pPr>
        <w:pStyle w:val="BodyText"/>
        <w:rPr>
          <w:ins w:id="1656" w:author="Minsu Jeon" w:date="2024-03-05T12:30:00Z"/>
        </w:rPr>
      </w:pPr>
    </w:p>
    <w:p w14:paraId="4F1FF5F8" w14:textId="77777777" w:rsidR="009939D8" w:rsidRPr="00425189" w:rsidRDefault="009939D8" w:rsidP="00425189">
      <w:pPr>
        <w:pStyle w:val="BodyText"/>
      </w:pPr>
    </w:p>
    <w:p w14:paraId="5071BF67" w14:textId="534145CD" w:rsidR="00425189" w:rsidRDefault="00425189" w:rsidP="00425189">
      <w:pPr>
        <w:pStyle w:val="Heading2"/>
      </w:pPr>
      <w:bookmarkStart w:id="1657" w:name="_Toc137143721"/>
      <w:r>
        <w:t>Systems, technology</w:t>
      </w:r>
      <w:bookmarkEnd w:id="1657"/>
    </w:p>
    <w:p w14:paraId="76B2E65D" w14:textId="77777777" w:rsidR="00425189" w:rsidRDefault="00425189" w:rsidP="00425189">
      <w:pPr>
        <w:pStyle w:val="Heading2separationline"/>
      </w:pPr>
    </w:p>
    <w:p w14:paraId="4C23ECE8" w14:textId="77777777" w:rsidR="00425189" w:rsidRDefault="00425189" w:rsidP="00425189">
      <w:pPr>
        <w:pStyle w:val="BodyText"/>
      </w:pPr>
    </w:p>
    <w:p w14:paraId="76C89A60" w14:textId="571444EB" w:rsidR="00425189" w:rsidRDefault="00232C98" w:rsidP="00425189">
      <w:pPr>
        <w:pStyle w:val="BodyText"/>
        <w:rPr>
          <w:ins w:id="1658" w:author="Minsu Jeon" w:date="2024-03-05T12:26:00Z"/>
        </w:rPr>
      </w:pPr>
      <w:ins w:id="1659" w:author="Minsu Jeon" w:date="2024-03-05T12:27:00Z">
        <w:r>
          <w:t>Testing and auditing of MASS</w:t>
        </w:r>
      </w:ins>
    </w:p>
    <w:p w14:paraId="654995AA" w14:textId="77777777" w:rsidR="00232C98" w:rsidRDefault="00232C98" w:rsidP="00232C98">
      <w:pPr>
        <w:pStyle w:val="BodyText"/>
        <w:rPr>
          <w:ins w:id="1660" w:author="Minsu Jeon" w:date="2024-03-05T12:26:00Z"/>
        </w:rPr>
      </w:pPr>
      <w:ins w:id="1661" w:author="Minsu Jeon" w:date="2024-03-05T12:26:00Z">
        <w:r>
          <w:t xml:space="preserve">[Require input on this concept – could be related to work on AI auditing.  Input from MASS operators? (OI, </w:t>
        </w:r>
        <w:proofErr w:type="spellStart"/>
        <w:r>
          <w:t>Autoship</w:t>
        </w:r>
        <w:proofErr w:type="spellEnd"/>
        <w:r>
          <w:t xml:space="preserve"> – perhaps DNV </w:t>
        </w:r>
        <w:commentRangeStart w:id="1662"/>
        <w:r>
          <w:t>documents</w:t>
        </w:r>
        <w:commentRangeEnd w:id="1662"/>
        <w:r>
          <w:rPr>
            <w:rStyle w:val="CommentReference"/>
          </w:rPr>
          <w:commentReference w:id="1662"/>
        </w:r>
        <w:r>
          <w:t>?] (Axel Hahn)</w:t>
        </w:r>
      </w:ins>
    </w:p>
    <w:p w14:paraId="53FD4125" w14:textId="77777777" w:rsidR="00232C98" w:rsidRDefault="00232C98" w:rsidP="00425189">
      <w:pPr>
        <w:pStyle w:val="BodyText"/>
        <w:rPr>
          <w:ins w:id="1663" w:author="Minsu Jeon" w:date="2024-03-05T12:27:00Z"/>
        </w:rPr>
      </w:pPr>
    </w:p>
    <w:p w14:paraId="66FF0077" w14:textId="77777777" w:rsidR="00232C98" w:rsidRPr="00425189" w:rsidRDefault="00232C98" w:rsidP="00425189">
      <w:pPr>
        <w:pStyle w:val="BodyText"/>
      </w:pPr>
    </w:p>
    <w:p w14:paraId="5A3870D6" w14:textId="75FD9F4B" w:rsidR="00425189" w:rsidRDefault="00425189" w:rsidP="00425189">
      <w:pPr>
        <w:pStyle w:val="Heading2"/>
      </w:pPr>
      <w:bookmarkStart w:id="1664" w:name="_Toc137143722"/>
      <w:r>
        <w:t>Policy and regulation</w:t>
      </w:r>
      <w:bookmarkEnd w:id="1664"/>
    </w:p>
    <w:p w14:paraId="73E496AC" w14:textId="77777777" w:rsidR="00425189" w:rsidRDefault="00425189" w:rsidP="00425189">
      <w:pPr>
        <w:pStyle w:val="Heading2separationline"/>
      </w:pPr>
    </w:p>
    <w:p w14:paraId="6CF41E7A" w14:textId="77777777" w:rsidR="00F14185" w:rsidRPr="008E2ACA" w:rsidRDefault="00F14185" w:rsidP="00F14185">
      <w:pPr>
        <w:pStyle w:val="Heading3"/>
        <w:keepNext w:val="0"/>
        <w:keepLines w:val="0"/>
        <w:numPr>
          <w:ilvl w:val="2"/>
          <w:numId w:val="11"/>
        </w:numPr>
        <w:ind w:left="993" w:hanging="993"/>
        <w:rPr>
          <w:ins w:id="1665" w:author="Minsu Jeon" w:date="2024-03-05T12:30:00Z"/>
        </w:rPr>
      </w:pPr>
      <w:bookmarkStart w:id="1666" w:name="_Toc98334494"/>
      <w:bookmarkStart w:id="1667" w:name="_Toc111186872"/>
      <w:ins w:id="1668" w:author="Minsu Jeon" w:date="2024-03-05T12:30:00Z">
        <w:r w:rsidRPr="008E2ACA">
          <w:t>Requirements of International Law</w:t>
        </w:r>
        <w:bookmarkEnd w:id="1666"/>
        <w:bookmarkEnd w:id="1667"/>
        <w:r w:rsidRPr="008E2ACA">
          <w:t xml:space="preserve"> </w:t>
        </w:r>
      </w:ins>
    </w:p>
    <w:p w14:paraId="6C422C1F" w14:textId="77777777" w:rsidR="00F14185" w:rsidRPr="008E2ACA" w:rsidRDefault="00F14185" w:rsidP="00F14185">
      <w:pPr>
        <w:pStyle w:val="BodyText"/>
        <w:rPr>
          <w:ins w:id="1669" w:author="Minsu Jeon" w:date="2024-03-05T12:30:00Z"/>
        </w:rPr>
      </w:pPr>
      <w:commentRangeStart w:id="1670"/>
      <w:ins w:id="1671" w:author="Minsu Jeon" w:date="2024-03-05T12:30:00Z">
        <w:r w:rsidRPr="008E2ACA">
          <w:t xml:space="preserve">Article 98 of UNCLOS </w:t>
        </w:r>
        <w:commentRangeEnd w:id="1670"/>
        <w:r>
          <w:rPr>
            <w:rStyle w:val="CommentReference"/>
          </w:rPr>
          <w:commentReference w:id="1670"/>
        </w:r>
        <w:r w:rsidRPr="008E2ACA">
          <w:t xml:space="preserve">requires flag States to enact laws to require the Master of one of its flagged ships to </w:t>
        </w:r>
        <w:commentRangeStart w:id="1672"/>
        <w:r w:rsidRPr="008E2ACA">
          <w:t>render assistance to any person(s) found at sea in danger</w:t>
        </w:r>
        <w:commentRangeEnd w:id="1672"/>
        <w:r>
          <w:rPr>
            <w:rStyle w:val="CommentReference"/>
          </w:rPr>
          <w:commentReference w:id="1672"/>
        </w:r>
        <w:r w:rsidRPr="008E2ACA">
          <w:t xml:space="preserve">, insofar as it can be done without serious danger to the ship. </w:t>
        </w:r>
      </w:ins>
    </w:p>
    <w:p w14:paraId="41A3A091" w14:textId="77777777" w:rsidR="00F14185" w:rsidRPr="008E2ACA" w:rsidRDefault="00F14185" w:rsidP="00F14185">
      <w:pPr>
        <w:pStyle w:val="BodyText"/>
        <w:rPr>
          <w:ins w:id="1673" w:author="Minsu Jeon" w:date="2024-03-05T12:30:00Z"/>
        </w:rPr>
      </w:pPr>
      <w:ins w:id="1674" w:author="Minsu Jeon" w:date="2024-03-05T12:30:00Z">
        <w:r w:rsidRPr="008E2ACA">
          <w:t xml:space="preserve">In particular, the Master, if informed of persons in distress, must proceed with all possible speed to the rescue of such persons insofar as such action may reasonably be expected of him. </w:t>
        </w:r>
      </w:ins>
    </w:p>
    <w:p w14:paraId="3D53A588" w14:textId="77777777" w:rsidR="00F14185" w:rsidRPr="008E2ACA" w:rsidRDefault="00F14185" w:rsidP="00F14185">
      <w:pPr>
        <w:pStyle w:val="BodyText"/>
        <w:rPr>
          <w:ins w:id="1675" w:author="Minsu Jeon" w:date="2024-03-05T12:30:00Z"/>
        </w:rPr>
      </w:pPr>
      <w:ins w:id="1676" w:author="Minsu Jeon" w:date="2024-03-05T12:30:00Z">
        <w:r w:rsidRPr="008E2ACA">
          <w:t xml:space="preserve">SOLAS prescribes the same obligation to contracting States in Regulation 33 of Chapter V (Navigation), adding that masters who have embarked persons in distress at sea should treat them with humanity, within the capabilities and limitations of the ship. </w:t>
        </w:r>
      </w:ins>
    </w:p>
    <w:p w14:paraId="25EDB751" w14:textId="77777777" w:rsidR="00425189" w:rsidRDefault="00425189" w:rsidP="00425189">
      <w:pPr>
        <w:pStyle w:val="BodyText"/>
      </w:pPr>
    </w:p>
    <w:p w14:paraId="50086B9B" w14:textId="77777777" w:rsidR="00425189" w:rsidRDefault="00425189" w:rsidP="00425189">
      <w:pPr>
        <w:pStyle w:val="BodyText"/>
      </w:pPr>
    </w:p>
    <w:p w14:paraId="6E41CE53" w14:textId="77777777" w:rsidR="00425189" w:rsidRDefault="00425189" w:rsidP="00425189">
      <w:pPr>
        <w:pStyle w:val="Heading1"/>
      </w:pPr>
      <w:bookmarkStart w:id="1677" w:name="_Toc137143723"/>
      <w:r>
        <w:t>CONSIDERATIONS FOR THE PROVISION OF VTS IN A MASS ENVIROMENT</w:t>
      </w:r>
      <w:bookmarkEnd w:id="1677"/>
    </w:p>
    <w:p w14:paraId="7CDB61E1" w14:textId="77777777" w:rsidR="00425189" w:rsidRDefault="00425189" w:rsidP="00425189">
      <w:pPr>
        <w:pStyle w:val="Heading1separationline"/>
      </w:pPr>
    </w:p>
    <w:p w14:paraId="251C0031" w14:textId="6FFFDAB6" w:rsidR="00425189" w:rsidRDefault="007323C0" w:rsidP="00425189">
      <w:pPr>
        <w:pStyle w:val="BodyText"/>
      </w:pPr>
      <w:ins w:id="1678" w:author="Jillian Carson-Jackson" w:date="2023-09-18T19:25:00Z">
        <w:r>
          <w:lastRenderedPageBreak/>
          <w:t>Review VTS input on this, liaise with N Trainor</w:t>
        </w:r>
      </w:ins>
    </w:p>
    <w:p w14:paraId="3DC7408E" w14:textId="77777777" w:rsidR="00425189" w:rsidRDefault="00425189" w:rsidP="00425189">
      <w:pPr>
        <w:pStyle w:val="BodyText"/>
      </w:pPr>
    </w:p>
    <w:p w14:paraId="0B136D6A" w14:textId="77777777" w:rsidR="00425189" w:rsidRPr="00425189" w:rsidRDefault="00425189" w:rsidP="00425189">
      <w:pPr>
        <w:pStyle w:val="BodyText"/>
      </w:pPr>
    </w:p>
    <w:p w14:paraId="6D95289B" w14:textId="77777777" w:rsidR="00425189" w:rsidRDefault="00425189" w:rsidP="00425189">
      <w:pPr>
        <w:pStyle w:val="Heading2"/>
      </w:pPr>
      <w:bookmarkStart w:id="1679" w:name="_Toc137143724"/>
      <w:r>
        <w:t>Operational</w:t>
      </w:r>
      <w:bookmarkEnd w:id="1679"/>
    </w:p>
    <w:p w14:paraId="05D2F8EE" w14:textId="77777777" w:rsidR="00425189" w:rsidRDefault="00425189" w:rsidP="00425189">
      <w:pPr>
        <w:pStyle w:val="Heading2separationline"/>
      </w:pPr>
    </w:p>
    <w:p w14:paraId="727B508D" w14:textId="77777777" w:rsidR="00425189" w:rsidRDefault="00425189" w:rsidP="00425189">
      <w:pPr>
        <w:pStyle w:val="BodyText"/>
      </w:pPr>
    </w:p>
    <w:p w14:paraId="69A2AEF3" w14:textId="77777777" w:rsidR="00425189" w:rsidRDefault="00425189" w:rsidP="00425189">
      <w:pPr>
        <w:pStyle w:val="BodyText"/>
      </w:pPr>
    </w:p>
    <w:p w14:paraId="5E6A4AC7" w14:textId="77777777" w:rsidR="00425189" w:rsidRPr="00425189" w:rsidRDefault="00425189" w:rsidP="00425189">
      <w:pPr>
        <w:pStyle w:val="BodyText"/>
      </w:pPr>
    </w:p>
    <w:p w14:paraId="0E43B63A" w14:textId="77777777" w:rsidR="00425189" w:rsidRDefault="00425189" w:rsidP="00425189">
      <w:pPr>
        <w:pStyle w:val="Heading2"/>
      </w:pPr>
      <w:bookmarkStart w:id="1680" w:name="_Toc137143725"/>
      <w:r>
        <w:t>Systems, technology</w:t>
      </w:r>
      <w:bookmarkEnd w:id="1680"/>
    </w:p>
    <w:p w14:paraId="1F61BA61" w14:textId="77777777" w:rsidR="00425189" w:rsidRDefault="00425189" w:rsidP="00425189">
      <w:pPr>
        <w:pStyle w:val="Heading2separationline"/>
      </w:pPr>
    </w:p>
    <w:p w14:paraId="24B93F12" w14:textId="77777777" w:rsidR="00425189" w:rsidRDefault="00425189" w:rsidP="00425189">
      <w:pPr>
        <w:pStyle w:val="BodyText"/>
      </w:pPr>
    </w:p>
    <w:p w14:paraId="72CE2D7C" w14:textId="77777777" w:rsidR="00425189" w:rsidRDefault="00425189" w:rsidP="00425189">
      <w:pPr>
        <w:pStyle w:val="BodyText"/>
      </w:pPr>
    </w:p>
    <w:p w14:paraId="485C7C1D" w14:textId="77777777" w:rsidR="00425189" w:rsidRPr="00425189" w:rsidRDefault="00425189" w:rsidP="00425189">
      <w:pPr>
        <w:pStyle w:val="BodyText"/>
      </w:pPr>
    </w:p>
    <w:p w14:paraId="56B2828C" w14:textId="77777777" w:rsidR="00425189" w:rsidRDefault="00425189" w:rsidP="00425189">
      <w:pPr>
        <w:pStyle w:val="Heading2"/>
      </w:pPr>
      <w:bookmarkStart w:id="1681" w:name="_Toc137143726"/>
      <w:r>
        <w:t>Policy and regulation</w:t>
      </w:r>
      <w:bookmarkEnd w:id="1681"/>
    </w:p>
    <w:p w14:paraId="2A5A75AD" w14:textId="77777777" w:rsidR="00425189" w:rsidRDefault="00425189" w:rsidP="00425189">
      <w:pPr>
        <w:pStyle w:val="Heading2separationline"/>
      </w:pPr>
    </w:p>
    <w:p w14:paraId="1B25FBB9" w14:textId="39226037" w:rsidR="00425189" w:rsidRPr="007C0863" w:rsidRDefault="00043FB2" w:rsidP="00425189">
      <w:pPr>
        <w:pStyle w:val="BodyText"/>
        <w:rPr>
          <w:b/>
          <w:bCs/>
          <w:rPrChange w:id="1682" w:author="Minsu Jeon" w:date="2024-03-05T12:18:00Z">
            <w:rPr/>
          </w:rPrChange>
        </w:rPr>
      </w:pPr>
      <w:ins w:id="1683" w:author="Minsu Jeon" w:date="2024-03-05T12:18:00Z">
        <w:r w:rsidRPr="007C0863">
          <w:rPr>
            <w:b/>
            <w:bCs/>
            <w:rPrChange w:id="1684" w:author="Minsu Jeon" w:date="2024-03-05T12:18:00Z">
              <w:rPr/>
            </w:rPrChange>
          </w:rPr>
          <w:t>Maintenance of MASS and equipment</w:t>
        </w:r>
      </w:ins>
    </w:p>
    <w:p w14:paraId="0F3D2896" w14:textId="77777777" w:rsidR="00043FB2" w:rsidRPr="008E2ACA" w:rsidRDefault="00043FB2" w:rsidP="00043FB2">
      <w:pPr>
        <w:pStyle w:val="BodyText"/>
        <w:rPr>
          <w:ins w:id="1685" w:author="Minsu Jeon" w:date="2024-03-05T12:18:00Z"/>
          <w:color w:val="000000" w:themeColor="text1"/>
        </w:rPr>
      </w:pPr>
      <w:commentRangeStart w:id="1686"/>
      <w:ins w:id="1687" w:author="Minsu Jeon" w:date="2024-03-05T12:18:00Z">
        <w:r w:rsidRPr="008E2ACA">
          <w:rPr>
            <w:color w:val="000000" w:themeColor="text1"/>
            <w:w w:val="99"/>
          </w:rPr>
          <w:t>A</w:t>
        </w:r>
        <w:r w:rsidRPr="008E2ACA">
          <w:rPr>
            <w:color w:val="000000" w:themeColor="text1"/>
            <w:spacing w:val="-26"/>
          </w:rPr>
          <w:t xml:space="preserve"> </w:t>
        </w:r>
        <w:r w:rsidRPr="008E2ACA">
          <w:rPr>
            <w:color w:val="000000" w:themeColor="text1"/>
          </w:rPr>
          <w:t>Maintenance</w:t>
        </w:r>
        <w:r w:rsidRPr="008E2ACA">
          <w:rPr>
            <w:color w:val="000000" w:themeColor="text1"/>
            <w:spacing w:val="-17"/>
          </w:rPr>
          <w:t xml:space="preserve"> </w:t>
        </w:r>
        <w:commentRangeEnd w:id="1686"/>
        <w:r>
          <w:rPr>
            <w:rStyle w:val="CommentReference"/>
          </w:rPr>
          <w:commentReference w:id="1686"/>
        </w:r>
        <w:r w:rsidRPr="008E2ACA">
          <w:rPr>
            <w:color w:val="000000" w:themeColor="text1"/>
          </w:rPr>
          <w:t>Management</w:t>
        </w:r>
        <w:r w:rsidRPr="008E2ACA">
          <w:rPr>
            <w:color w:val="000000" w:themeColor="text1"/>
            <w:spacing w:val="-17"/>
          </w:rPr>
          <w:t xml:space="preserve"> </w:t>
        </w:r>
        <w:r w:rsidRPr="008E2ACA">
          <w:rPr>
            <w:color w:val="000000" w:themeColor="text1"/>
            <w:w w:val="98"/>
          </w:rPr>
          <w:t>System</w:t>
        </w:r>
        <w:r w:rsidRPr="008E2ACA">
          <w:rPr>
            <w:color w:val="000000" w:themeColor="text1"/>
            <w:spacing w:val="-9"/>
            <w:w w:val="98"/>
          </w:rPr>
          <w:t xml:space="preserve"> </w:t>
        </w:r>
        <w:r w:rsidRPr="008E2ACA">
          <w:rPr>
            <w:color w:val="000000" w:themeColor="text1"/>
          </w:rPr>
          <w:t>(MMS)</w:t>
        </w:r>
        <w:r w:rsidRPr="008E2ACA">
          <w:rPr>
            <w:color w:val="000000" w:themeColor="text1"/>
            <w:spacing w:val="-16"/>
          </w:rPr>
          <w:t xml:space="preserve"> </w:t>
        </w:r>
        <w:r w:rsidRPr="008E2ACA">
          <w:rPr>
            <w:color w:val="000000" w:themeColor="text1"/>
          </w:rPr>
          <w:t>is</w:t>
        </w:r>
        <w:r w:rsidRPr="008E2ACA">
          <w:rPr>
            <w:color w:val="000000" w:themeColor="text1"/>
            <w:spacing w:val="-16"/>
          </w:rPr>
          <w:t xml:space="preserve"> </w:t>
        </w:r>
        <w:r w:rsidRPr="008E2ACA">
          <w:rPr>
            <w:color w:val="000000" w:themeColor="text1"/>
          </w:rPr>
          <w:t>another</w:t>
        </w:r>
        <w:r w:rsidRPr="008E2ACA">
          <w:rPr>
            <w:color w:val="000000" w:themeColor="text1"/>
            <w:spacing w:val="-17"/>
          </w:rPr>
          <w:t xml:space="preserve"> </w:t>
        </w:r>
        <w:r w:rsidRPr="008E2ACA">
          <w:rPr>
            <w:color w:val="000000" w:themeColor="text1"/>
          </w:rPr>
          <w:t>important</w:t>
        </w:r>
        <w:r w:rsidRPr="008E2ACA">
          <w:rPr>
            <w:color w:val="000000" w:themeColor="text1"/>
            <w:spacing w:val="-17"/>
          </w:rPr>
          <w:t xml:space="preserve"> </w:t>
        </w:r>
        <w:r w:rsidRPr="008E2ACA">
          <w:rPr>
            <w:color w:val="000000" w:themeColor="text1"/>
          </w:rPr>
          <w:t>integral</w:t>
        </w:r>
        <w:r w:rsidRPr="008E2ACA">
          <w:rPr>
            <w:color w:val="000000" w:themeColor="text1"/>
            <w:spacing w:val="-17"/>
          </w:rPr>
          <w:t xml:space="preserve"> </w:t>
        </w:r>
        <w:r w:rsidRPr="008E2ACA">
          <w:rPr>
            <w:color w:val="000000" w:themeColor="text1"/>
          </w:rPr>
          <w:t>part</w:t>
        </w:r>
        <w:r w:rsidRPr="008E2ACA">
          <w:rPr>
            <w:color w:val="000000" w:themeColor="text1"/>
            <w:spacing w:val="-16"/>
          </w:rPr>
          <w:t xml:space="preserve"> </w:t>
        </w:r>
        <w:r w:rsidRPr="008E2ACA">
          <w:rPr>
            <w:color w:val="000000" w:themeColor="text1"/>
          </w:rPr>
          <w:t>of</w:t>
        </w:r>
        <w:r w:rsidRPr="008E2ACA">
          <w:rPr>
            <w:color w:val="000000" w:themeColor="text1"/>
            <w:spacing w:val="-17"/>
          </w:rPr>
          <w:t xml:space="preserve"> </w:t>
        </w:r>
        <w:r w:rsidRPr="008E2ACA">
          <w:rPr>
            <w:color w:val="000000" w:themeColor="text1"/>
          </w:rPr>
          <w:t>the</w:t>
        </w:r>
        <w:r w:rsidRPr="008E2ACA">
          <w:rPr>
            <w:color w:val="000000" w:themeColor="text1"/>
            <w:spacing w:val="-16"/>
          </w:rPr>
          <w:t xml:space="preserve"> </w:t>
        </w:r>
        <w:r w:rsidRPr="008E2ACA">
          <w:rPr>
            <w:color w:val="000000" w:themeColor="text1"/>
            <w:w w:val="98"/>
          </w:rPr>
          <w:t>MASS</w:t>
        </w:r>
        <w:r w:rsidRPr="008E2ACA">
          <w:rPr>
            <w:color w:val="000000" w:themeColor="text1"/>
            <w:spacing w:val="-10"/>
            <w:w w:val="98"/>
          </w:rPr>
          <w:t xml:space="preserve"> </w:t>
        </w:r>
        <w:r w:rsidRPr="008E2ACA">
          <w:rPr>
            <w:color w:val="000000" w:themeColor="text1"/>
            <w:w w:val="98"/>
          </w:rPr>
          <w:t>safety</w:t>
        </w:r>
        <w:r w:rsidRPr="008E2ACA">
          <w:rPr>
            <w:color w:val="000000" w:themeColor="text1"/>
            <w:spacing w:val="-11"/>
            <w:w w:val="98"/>
          </w:rPr>
          <w:t xml:space="preserve"> </w:t>
        </w:r>
        <w:r w:rsidRPr="008E2ACA">
          <w:rPr>
            <w:color w:val="000000" w:themeColor="text1"/>
          </w:rPr>
          <w:t>management</w:t>
        </w:r>
        <w:r w:rsidRPr="008E2ACA">
          <w:rPr>
            <w:color w:val="000000" w:themeColor="text1"/>
            <w:spacing w:val="-17"/>
          </w:rPr>
          <w:t xml:space="preserve"> </w:t>
        </w:r>
        <w:r w:rsidRPr="008E2ACA">
          <w:rPr>
            <w:color w:val="000000" w:themeColor="text1"/>
          </w:rPr>
          <w:t>regime.</w:t>
        </w:r>
      </w:ins>
    </w:p>
    <w:p w14:paraId="384AAE53" w14:textId="77777777" w:rsidR="00043FB2" w:rsidRPr="008E2ACA" w:rsidRDefault="00043FB2" w:rsidP="00043FB2">
      <w:pPr>
        <w:pStyle w:val="BodyText"/>
        <w:rPr>
          <w:ins w:id="1688" w:author="Minsu Jeon" w:date="2024-03-05T12:18:00Z"/>
          <w:color w:val="000000" w:themeColor="text1"/>
        </w:rPr>
      </w:pPr>
      <w:ins w:id="1689" w:author="Minsu Jeon" w:date="2024-03-05T12:18:00Z">
        <w:r w:rsidRPr="008E2ACA">
          <w:rPr>
            <w:color w:val="000000" w:themeColor="text1"/>
          </w:rPr>
          <w:t>Procedures need</w:t>
        </w:r>
        <w:r w:rsidRPr="008E2ACA">
          <w:rPr>
            <w:color w:val="000000" w:themeColor="text1"/>
            <w:spacing w:val="1"/>
          </w:rPr>
          <w:t xml:space="preserve"> </w:t>
        </w:r>
        <w:r w:rsidRPr="008E2ACA">
          <w:rPr>
            <w:color w:val="000000" w:themeColor="text1"/>
          </w:rPr>
          <w:t>to be</w:t>
        </w:r>
        <w:r w:rsidRPr="008E2ACA">
          <w:rPr>
            <w:color w:val="000000" w:themeColor="text1"/>
            <w:spacing w:val="1"/>
          </w:rPr>
          <w:t xml:space="preserve"> </w:t>
        </w:r>
        <w:r w:rsidRPr="008E2ACA">
          <w:rPr>
            <w:color w:val="000000" w:themeColor="text1"/>
          </w:rPr>
          <w:t>established to ensure</w:t>
        </w:r>
        <w:r w:rsidRPr="008E2ACA">
          <w:rPr>
            <w:color w:val="000000" w:themeColor="text1"/>
            <w:spacing w:val="1"/>
          </w:rPr>
          <w:t xml:space="preserve"> </w:t>
        </w:r>
        <w:r w:rsidRPr="008E2ACA">
          <w:rPr>
            <w:color w:val="000000" w:themeColor="text1"/>
          </w:rPr>
          <w:t>that</w:t>
        </w:r>
        <w:r w:rsidRPr="008E2ACA">
          <w:rPr>
            <w:color w:val="000000" w:themeColor="text1"/>
            <w:spacing w:val="-2"/>
          </w:rPr>
          <w:t xml:space="preserve"> </w:t>
        </w:r>
        <w:r w:rsidRPr="008E2ACA">
          <w:rPr>
            <w:color w:val="000000" w:themeColor="text1"/>
          </w:rPr>
          <w:t>the</w:t>
        </w:r>
        <w:r w:rsidRPr="008E2ACA">
          <w:rPr>
            <w:color w:val="000000" w:themeColor="text1"/>
            <w:spacing w:val="1"/>
          </w:rPr>
          <w:t xml:space="preserve"> </w:t>
        </w:r>
        <w:r w:rsidRPr="008E2ACA">
          <w:rPr>
            <w:color w:val="000000" w:themeColor="text1"/>
          </w:rPr>
          <w:t>MASS</w:t>
        </w:r>
        <w:r w:rsidRPr="008E2ACA">
          <w:rPr>
            <w:color w:val="000000" w:themeColor="text1"/>
            <w:spacing w:val="-4"/>
          </w:rPr>
          <w:t xml:space="preserve"> </w:t>
        </w:r>
        <w:r w:rsidRPr="008E2ACA">
          <w:rPr>
            <w:color w:val="000000" w:themeColor="text1"/>
          </w:rPr>
          <w:t>is</w:t>
        </w:r>
        <w:r w:rsidRPr="008E2ACA">
          <w:rPr>
            <w:color w:val="000000" w:themeColor="text1"/>
            <w:spacing w:val="1"/>
          </w:rPr>
          <w:t xml:space="preserve"> </w:t>
        </w:r>
        <w:r w:rsidRPr="008E2ACA">
          <w:rPr>
            <w:color w:val="000000" w:themeColor="text1"/>
          </w:rPr>
          <w:t>maintained to conform</w:t>
        </w:r>
        <w:r w:rsidRPr="008E2ACA">
          <w:rPr>
            <w:color w:val="000000" w:themeColor="text1"/>
            <w:spacing w:val="1"/>
          </w:rPr>
          <w:t xml:space="preserve"> </w:t>
        </w:r>
        <w:r w:rsidRPr="008E2ACA">
          <w:rPr>
            <w:color w:val="000000" w:themeColor="text1"/>
          </w:rPr>
          <w:t>with</w:t>
        </w:r>
        <w:r w:rsidRPr="008E2ACA">
          <w:rPr>
            <w:color w:val="000000" w:themeColor="text1"/>
            <w:spacing w:val="1"/>
          </w:rPr>
          <w:t xml:space="preserve"> </w:t>
        </w:r>
        <w:r w:rsidRPr="008E2ACA">
          <w:rPr>
            <w:color w:val="000000" w:themeColor="text1"/>
          </w:rPr>
          <w:t>the</w:t>
        </w:r>
        <w:r w:rsidRPr="008E2ACA">
          <w:rPr>
            <w:color w:val="000000" w:themeColor="text1"/>
            <w:spacing w:val="1"/>
          </w:rPr>
          <w:t xml:space="preserve"> </w:t>
        </w:r>
        <w:r w:rsidRPr="008E2ACA">
          <w:rPr>
            <w:color w:val="000000" w:themeColor="text1"/>
          </w:rPr>
          <w:t>provisions of the relevant rules and regulations and with any additional requirements which may be established by the Operato</w:t>
        </w:r>
        <w:r w:rsidRPr="008E2ACA">
          <w:rPr>
            <w:color w:val="000000" w:themeColor="text1"/>
            <w:spacing w:val="-10"/>
          </w:rPr>
          <w:t>r</w:t>
        </w:r>
        <w:r w:rsidRPr="008E2ACA">
          <w:rPr>
            <w:color w:val="000000" w:themeColor="text1"/>
          </w:rPr>
          <w:t>.</w:t>
        </w:r>
      </w:ins>
    </w:p>
    <w:p w14:paraId="240E89F5" w14:textId="77777777" w:rsidR="00043FB2" w:rsidRPr="008E2ACA" w:rsidRDefault="00043FB2" w:rsidP="00043FB2">
      <w:pPr>
        <w:pStyle w:val="BodyText"/>
        <w:rPr>
          <w:ins w:id="1690" w:author="Minsu Jeon" w:date="2024-03-05T12:18:00Z"/>
          <w:color w:val="000000" w:themeColor="text1"/>
        </w:rPr>
      </w:pPr>
      <w:ins w:id="1691" w:author="Minsu Jeon" w:date="2024-03-05T12:18:00Z">
        <w:r w:rsidRPr="008E2ACA">
          <w:rPr>
            <w:color w:val="000000" w:themeColor="text1"/>
            <w:spacing w:val="-20"/>
          </w:rPr>
          <w:t>T</w:t>
        </w:r>
        <w:r w:rsidRPr="008E2ACA">
          <w:rPr>
            <w:color w:val="000000" w:themeColor="text1"/>
          </w:rPr>
          <w:t>o</w:t>
        </w:r>
        <w:r w:rsidRPr="008E2ACA">
          <w:rPr>
            <w:color w:val="000000" w:themeColor="text1"/>
            <w:spacing w:val="-1"/>
          </w:rPr>
          <w:t xml:space="preserve"> </w:t>
        </w:r>
        <w:r w:rsidRPr="008E2ACA">
          <w:rPr>
            <w:color w:val="000000" w:themeColor="text1"/>
          </w:rPr>
          <w:t>ensure conformity to</w:t>
        </w:r>
        <w:r w:rsidRPr="008E2ACA">
          <w:rPr>
            <w:color w:val="000000" w:themeColor="text1"/>
            <w:spacing w:val="-1"/>
          </w:rPr>
          <w:t xml:space="preserve"> </w:t>
        </w:r>
        <w:r w:rsidRPr="008E2ACA">
          <w:rPr>
            <w:color w:val="000000" w:themeColor="text1"/>
          </w:rPr>
          <w:t>these requirements the Operator should ensure that:</w:t>
        </w:r>
      </w:ins>
    </w:p>
    <w:p w14:paraId="5CCF53BE" w14:textId="77777777" w:rsidR="00043FB2" w:rsidRPr="008E2ACA" w:rsidRDefault="00043FB2" w:rsidP="00043FB2">
      <w:pPr>
        <w:pStyle w:val="BodyText"/>
        <w:numPr>
          <w:ilvl w:val="0"/>
          <w:numId w:val="83"/>
        </w:numPr>
        <w:ind w:left="426" w:hanging="426"/>
        <w:rPr>
          <w:ins w:id="1692" w:author="Minsu Jeon" w:date="2024-03-05T12:18:00Z"/>
          <w:color w:val="000000" w:themeColor="text1"/>
        </w:rPr>
      </w:pPr>
      <w:ins w:id="1693" w:author="Minsu Jeon" w:date="2024-03-05T12:18:00Z">
        <w:r w:rsidRPr="008E2ACA">
          <w:rPr>
            <w:color w:val="000000" w:themeColor="text1"/>
          </w:rPr>
          <w:t>Inspections are held at</w:t>
        </w:r>
        <w:r w:rsidRPr="008E2ACA">
          <w:rPr>
            <w:color w:val="000000" w:themeColor="text1"/>
            <w:spacing w:val="-1"/>
          </w:rPr>
          <w:t xml:space="preserve"> </w:t>
        </w:r>
        <w:r w:rsidRPr="008E2ACA">
          <w:rPr>
            <w:color w:val="000000" w:themeColor="text1"/>
          </w:rPr>
          <w:t>appropriate intervals;</w:t>
        </w:r>
      </w:ins>
    </w:p>
    <w:p w14:paraId="18CC94C4" w14:textId="77777777" w:rsidR="00043FB2" w:rsidRPr="008E2ACA" w:rsidRDefault="00043FB2" w:rsidP="00043FB2">
      <w:pPr>
        <w:pStyle w:val="BodyText"/>
        <w:numPr>
          <w:ilvl w:val="0"/>
          <w:numId w:val="83"/>
        </w:numPr>
        <w:ind w:left="426" w:hanging="426"/>
        <w:rPr>
          <w:ins w:id="1694" w:author="Minsu Jeon" w:date="2024-03-05T12:18:00Z"/>
          <w:color w:val="000000" w:themeColor="text1"/>
        </w:rPr>
      </w:pPr>
      <w:ins w:id="1695" w:author="Minsu Jeon" w:date="2024-03-05T12:18:00Z">
        <w:r w:rsidRPr="008E2ACA">
          <w:rPr>
            <w:color w:val="000000" w:themeColor="text1"/>
          </w:rPr>
          <w:t>Any non-conformity is reported, with its possible cause, if known;</w:t>
        </w:r>
      </w:ins>
    </w:p>
    <w:p w14:paraId="7B73D687" w14:textId="77777777" w:rsidR="00043FB2" w:rsidRPr="008E2ACA" w:rsidRDefault="00043FB2" w:rsidP="00043FB2">
      <w:pPr>
        <w:pStyle w:val="BodyText"/>
        <w:numPr>
          <w:ilvl w:val="0"/>
          <w:numId w:val="83"/>
        </w:numPr>
        <w:ind w:left="426" w:hanging="426"/>
        <w:rPr>
          <w:ins w:id="1696" w:author="Minsu Jeon" w:date="2024-03-05T12:18:00Z"/>
          <w:color w:val="000000" w:themeColor="text1"/>
        </w:rPr>
      </w:pPr>
      <w:ins w:id="1697" w:author="Minsu Jeon" w:date="2024-03-05T12:18:00Z">
        <w:r w:rsidRPr="008E2ACA">
          <w:rPr>
            <w:color w:val="000000" w:themeColor="text1"/>
          </w:rPr>
          <w:t>Appropriate corrective action is taken; and</w:t>
        </w:r>
      </w:ins>
    </w:p>
    <w:p w14:paraId="25F9E325" w14:textId="77777777" w:rsidR="00043FB2" w:rsidRPr="008E2ACA" w:rsidRDefault="00043FB2" w:rsidP="00043FB2">
      <w:pPr>
        <w:pStyle w:val="BodyText"/>
        <w:numPr>
          <w:ilvl w:val="0"/>
          <w:numId w:val="83"/>
        </w:numPr>
        <w:ind w:left="426" w:hanging="426"/>
        <w:rPr>
          <w:ins w:id="1698" w:author="Minsu Jeon" w:date="2024-03-05T12:18:00Z"/>
          <w:color w:val="000000" w:themeColor="text1"/>
        </w:rPr>
      </w:pPr>
      <w:ins w:id="1699" w:author="Minsu Jeon" w:date="2024-03-05T12:18:00Z">
        <w:r w:rsidRPr="008E2ACA">
          <w:rPr>
            <w:color w:val="000000" w:themeColor="text1"/>
          </w:rPr>
          <w:t>Records of</w:t>
        </w:r>
        <w:r w:rsidRPr="008E2ACA">
          <w:rPr>
            <w:color w:val="000000" w:themeColor="text1"/>
            <w:spacing w:val="-1"/>
          </w:rPr>
          <w:t xml:space="preserve"> </w:t>
        </w:r>
        <w:r w:rsidRPr="008E2ACA">
          <w:rPr>
            <w:color w:val="000000" w:themeColor="text1"/>
          </w:rPr>
          <w:t>these activities are maintained.</w:t>
        </w:r>
      </w:ins>
    </w:p>
    <w:p w14:paraId="7E8BBDB5" w14:textId="77777777" w:rsidR="00043FB2" w:rsidRPr="008E2ACA" w:rsidRDefault="00043FB2" w:rsidP="00043FB2">
      <w:pPr>
        <w:pStyle w:val="BodyText"/>
        <w:rPr>
          <w:ins w:id="1700" w:author="Minsu Jeon" w:date="2024-03-05T12:18:00Z"/>
          <w:color w:val="000000" w:themeColor="text1"/>
          <w:spacing w:val="-2"/>
        </w:rPr>
      </w:pPr>
      <w:ins w:id="1701" w:author="Minsu Jeon" w:date="2024-03-05T12:18:00Z">
        <w:r w:rsidRPr="008E2ACA">
          <w:rPr>
            <w:color w:val="000000" w:themeColor="text1"/>
          </w:rPr>
          <w:t>The equipment should be checked and tested in accordance with defined schedules produced by the Original Equipment</w:t>
        </w:r>
        <w:r w:rsidRPr="008E2ACA">
          <w:rPr>
            <w:color w:val="000000" w:themeColor="text1"/>
            <w:spacing w:val="-2"/>
          </w:rPr>
          <w:t xml:space="preserve"> </w:t>
        </w:r>
        <w:r w:rsidRPr="008E2ACA">
          <w:rPr>
            <w:color w:val="000000" w:themeColor="text1"/>
          </w:rPr>
          <w:t>Manufacturer</w:t>
        </w:r>
        <w:r w:rsidRPr="008E2ACA">
          <w:rPr>
            <w:color w:val="000000" w:themeColor="text1"/>
            <w:spacing w:val="-2"/>
          </w:rPr>
          <w:t xml:space="preserve"> </w:t>
        </w:r>
        <w:r w:rsidRPr="008E2ACA">
          <w:rPr>
            <w:color w:val="000000" w:themeColor="text1"/>
          </w:rPr>
          <w:t>(OEM)</w:t>
        </w:r>
        <w:r w:rsidRPr="008E2ACA">
          <w:rPr>
            <w:color w:val="000000" w:themeColor="text1"/>
            <w:spacing w:val="-7"/>
          </w:rPr>
          <w:t xml:space="preserve"> </w:t>
        </w:r>
        <w:r w:rsidRPr="008E2ACA">
          <w:rPr>
            <w:color w:val="000000" w:themeColor="text1"/>
          </w:rPr>
          <w:t>and</w:t>
        </w:r>
        <w:r w:rsidRPr="008E2ACA">
          <w:rPr>
            <w:color w:val="000000" w:themeColor="text1"/>
            <w:spacing w:val="-2"/>
          </w:rPr>
          <w:t xml:space="preserve"> </w:t>
        </w:r>
        <w:r w:rsidRPr="008E2ACA">
          <w:rPr>
            <w:color w:val="000000" w:themeColor="text1"/>
          </w:rPr>
          <w:t>operator</w:t>
        </w:r>
        <w:r w:rsidRPr="008E2ACA">
          <w:rPr>
            <w:color w:val="000000" w:themeColor="text1"/>
            <w:spacing w:val="-2"/>
          </w:rPr>
          <w:t xml:space="preserve"> </w:t>
        </w:r>
        <w:r w:rsidRPr="008E2ACA">
          <w:rPr>
            <w:color w:val="000000" w:themeColor="text1"/>
          </w:rPr>
          <w:t>procedures</w:t>
        </w:r>
        <w:r w:rsidRPr="008E2ACA">
          <w:rPr>
            <w:color w:val="000000" w:themeColor="text1"/>
            <w:spacing w:val="-2"/>
          </w:rPr>
          <w:t xml:space="preserve"> </w:t>
        </w:r>
        <w:r w:rsidRPr="008E2ACA">
          <w:rPr>
            <w:color w:val="000000" w:themeColor="text1"/>
          </w:rPr>
          <w:t>when</w:t>
        </w:r>
        <w:r w:rsidRPr="008E2ACA">
          <w:rPr>
            <w:color w:val="000000" w:themeColor="text1"/>
            <w:spacing w:val="-2"/>
          </w:rPr>
          <w:t xml:space="preserve"> </w:t>
        </w:r>
        <w:r w:rsidRPr="008E2ACA">
          <w:rPr>
            <w:color w:val="000000" w:themeColor="text1"/>
          </w:rPr>
          <w:t>in</w:t>
        </w:r>
        <w:r w:rsidRPr="008E2ACA">
          <w:rPr>
            <w:color w:val="000000" w:themeColor="text1"/>
            <w:spacing w:val="-2"/>
          </w:rPr>
          <w:t xml:space="preserve"> </w:t>
        </w:r>
        <w:r w:rsidRPr="008E2ACA">
          <w:rPr>
            <w:color w:val="000000" w:themeColor="text1"/>
          </w:rPr>
          <w:t>use. This</w:t>
        </w:r>
        <w:r w:rsidRPr="008E2ACA">
          <w:rPr>
            <w:color w:val="000000" w:themeColor="text1"/>
            <w:spacing w:val="-2"/>
          </w:rPr>
          <w:t xml:space="preserve"> </w:t>
        </w:r>
        <w:r w:rsidRPr="008E2ACA">
          <w:rPr>
            <w:color w:val="000000" w:themeColor="text1"/>
          </w:rPr>
          <w:t>is</w:t>
        </w:r>
        <w:r w:rsidRPr="008E2ACA">
          <w:rPr>
            <w:color w:val="000000" w:themeColor="text1"/>
            <w:spacing w:val="-2"/>
          </w:rPr>
          <w:t xml:space="preserve"> </w:t>
        </w:r>
        <w:r w:rsidRPr="008E2ACA">
          <w:rPr>
            <w:color w:val="000000" w:themeColor="text1"/>
          </w:rPr>
          <w:t>in</w:t>
        </w:r>
        <w:r w:rsidRPr="008E2ACA">
          <w:rPr>
            <w:color w:val="000000" w:themeColor="text1"/>
            <w:spacing w:val="-2"/>
          </w:rPr>
          <w:t xml:space="preserve"> </w:t>
        </w:r>
        <w:r w:rsidRPr="008E2ACA">
          <w:rPr>
            <w:color w:val="000000" w:themeColor="text1"/>
          </w:rPr>
          <w:t>addition</w:t>
        </w:r>
        <w:r w:rsidRPr="008E2ACA">
          <w:rPr>
            <w:color w:val="000000" w:themeColor="text1"/>
            <w:spacing w:val="-2"/>
          </w:rPr>
          <w:t xml:space="preserve"> </w:t>
        </w:r>
        <w:r w:rsidRPr="008E2ACA">
          <w:rPr>
            <w:color w:val="000000" w:themeColor="text1"/>
          </w:rPr>
          <w:t>to</w:t>
        </w:r>
        <w:r w:rsidRPr="008E2ACA">
          <w:rPr>
            <w:color w:val="000000" w:themeColor="text1"/>
            <w:spacing w:val="-3"/>
          </w:rPr>
          <w:t xml:space="preserve"> </w:t>
        </w:r>
        <w:r w:rsidRPr="008E2ACA">
          <w:rPr>
            <w:color w:val="000000" w:themeColor="text1"/>
          </w:rPr>
          <w:t>the</w:t>
        </w:r>
        <w:r w:rsidRPr="008E2ACA">
          <w:rPr>
            <w:color w:val="000000" w:themeColor="text1"/>
            <w:spacing w:val="-2"/>
          </w:rPr>
          <w:t xml:space="preserve"> </w:t>
        </w:r>
        <w:r w:rsidRPr="008E2ACA">
          <w:rPr>
            <w:color w:val="000000" w:themeColor="text1"/>
          </w:rPr>
          <w:t>tests</w:t>
        </w:r>
        <w:r w:rsidRPr="008E2ACA">
          <w:rPr>
            <w:color w:val="000000" w:themeColor="text1"/>
            <w:spacing w:val="-6"/>
          </w:rPr>
          <w:t xml:space="preserve"> </w:t>
        </w:r>
        <w:r w:rsidRPr="008E2ACA">
          <w:rPr>
            <w:color w:val="000000" w:themeColor="text1"/>
          </w:rPr>
          <w:t>referred</w:t>
        </w:r>
        <w:r w:rsidRPr="008E2ACA">
          <w:rPr>
            <w:color w:val="000000" w:themeColor="text1"/>
            <w:spacing w:val="-2"/>
          </w:rPr>
          <w:t xml:space="preserve"> </w:t>
        </w:r>
        <w:r w:rsidRPr="008E2ACA">
          <w:rPr>
            <w:color w:val="000000" w:themeColor="text1"/>
          </w:rPr>
          <w:t xml:space="preserve">to </w:t>
        </w:r>
        <w:r w:rsidRPr="008E2ACA">
          <w:rPr>
            <w:color w:val="000000" w:themeColor="text1"/>
            <w:spacing w:val="-2"/>
          </w:rPr>
          <w:t>i</w:t>
        </w:r>
        <w:r w:rsidRPr="008E2ACA">
          <w:rPr>
            <w:color w:val="000000" w:themeColor="text1"/>
          </w:rPr>
          <w:t>n</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procedure</w:t>
        </w:r>
        <w:r w:rsidRPr="008E2ACA">
          <w:rPr>
            <w:color w:val="000000" w:themeColor="text1"/>
          </w:rPr>
          <w:t>s</w:t>
        </w:r>
        <w:r w:rsidRPr="008E2ACA">
          <w:rPr>
            <w:color w:val="000000" w:themeColor="text1"/>
            <w:spacing w:val="-12"/>
          </w:rPr>
          <w:t xml:space="preserve"> </w:t>
        </w:r>
        <w:r w:rsidRPr="008E2ACA">
          <w:rPr>
            <w:color w:val="000000" w:themeColor="text1"/>
            <w:spacing w:val="-2"/>
          </w:rPr>
          <w:t>t</w:t>
        </w:r>
        <w:r w:rsidRPr="008E2ACA">
          <w:rPr>
            <w:color w:val="000000" w:themeColor="text1"/>
          </w:rPr>
          <w:t>o</w:t>
        </w:r>
        <w:r w:rsidRPr="008E2ACA">
          <w:rPr>
            <w:color w:val="000000" w:themeColor="text1"/>
            <w:spacing w:val="-12"/>
          </w:rPr>
          <w:t xml:space="preserve"> </w:t>
        </w:r>
        <w:r w:rsidRPr="008E2ACA">
          <w:rPr>
            <w:color w:val="000000" w:themeColor="text1"/>
            <w:spacing w:val="-2"/>
          </w:rPr>
          <w:t>ensur</w:t>
        </w:r>
        <w:r w:rsidRPr="008E2ACA">
          <w:rPr>
            <w:color w:val="000000" w:themeColor="text1"/>
          </w:rPr>
          <w:t>e</w:t>
        </w:r>
        <w:r w:rsidRPr="008E2ACA">
          <w:rPr>
            <w:color w:val="000000" w:themeColor="text1"/>
            <w:spacing w:val="-12"/>
          </w:rPr>
          <w:t xml:space="preserve"> </w:t>
        </w:r>
        <w:r w:rsidRPr="008E2ACA">
          <w:rPr>
            <w:color w:val="000000" w:themeColor="text1"/>
            <w:spacing w:val="-2"/>
          </w:rPr>
          <w:t>saf</w:t>
        </w:r>
        <w:r w:rsidRPr="008E2ACA">
          <w:rPr>
            <w:color w:val="000000" w:themeColor="text1"/>
          </w:rPr>
          <w:t>e</w:t>
        </w:r>
        <w:r w:rsidRPr="008E2ACA">
          <w:rPr>
            <w:color w:val="000000" w:themeColor="text1"/>
            <w:spacing w:val="-12"/>
          </w:rPr>
          <w:t xml:space="preserve"> </w:t>
        </w:r>
        <w:r w:rsidRPr="008E2ACA">
          <w:rPr>
            <w:color w:val="000000" w:themeColor="text1"/>
            <w:spacing w:val="-2"/>
          </w:rPr>
          <w:t>operatio</w:t>
        </w:r>
        <w:r w:rsidRPr="008E2ACA">
          <w:rPr>
            <w:color w:val="000000" w:themeColor="text1"/>
          </w:rPr>
          <w:t>n</w:t>
        </w:r>
        <w:r w:rsidRPr="008E2ACA">
          <w:rPr>
            <w:color w:val="000000" w:themeColor="text1"/>
            <w:spacing w:val="-12"/>
          </w:rPr>
          <w:t xml:space="preserve"> </w:t>
        </w:r>
        <w:r w:rsidRPr="008E2ACA">
          <w:rPr>
            <w:color w:val="000000" w:themeColor="text1"/>
            <w:spacing w:val="-2"/>
          </w:rPr>
          <w:t>o</w:t>
        </w:r>
        <w:r w:rsidRPr="008E2ACA">
          <w:rPr>
            <w:color w:val="000000" w:themeColor="text1"/>
          </w:rPr>
          <w:t>f</w:t>
        </w:r>
        <w:r w:rsidRPr="008E2ACA">
          <w:rPr>
            <w:color w:val="000000" w:themeColor="text1"/>
            <w:spacing w:val="-12"/>
          </w:rPr>
          <w:t xml:space="preserve"> </w:t>
        </w:r>
        <w:r w:rsidRPr="008E2ACA">
          <w:rPr>
            <w:color w:val="000000" w:themeColor="text1"/>
            <w:spacing w:val="-2"/>
          </w:rPr>
          <w:t>MAS</w:t>
        </w:r>
        <w:r w:rsidRPr="008E2ACA">
          <w:rPr>
            <w:color w:val="000000" w:themeColor="text1"/>
          </w:rPr>
          <w:t>S</w:t>
        </w:r>
        <w:r w:rsidRPr="008E2ACA">
          <w:rPr>
            <w:color w:val="000000" w:themeColor="text1"/>
            <w:spacing w:val="-16"/>
          </w:rPr>
          <w:t xml:space="preserve"> </w:t>
        </w:r>
        <w:r w:rsidRPr="008E2ACA">
          <w:rPr>
            <w:color w:val="000000" w:themeColor="text1"/>
            <w:spacing w:val="-2"/>
          </w:rPr>
          <w:t>i</w:t>
        </w:r>
        <w:r w:rsidRPr="008E2ACA">
          <w:rPr>
            <w:color w:val="000000" w:themeColor="text1"/>
          </w:rPr>
          <w:t>n</w:t>
        </w:r>
        <w:r w:rsidRPr="008E2ACA">
          <w:rPr>
            <w:color w:val="000000" w:themeColor="text1"/>
            <w:spacing w:val="-12"/>
          </w:rPr>
          <w:t xml:space="preserve"> </w:t>
        </w:r>
        <w:r w:rsidRPr="008E2ACA">
          <w:rPr>
            <w:color w:val="000000" w:themeColor="text1"/>
            <w:spacing w:val="-2"/>
          </w:rPr>
          <w:t>complianc</w:t>
        </w:r>
        <w:r w:rsidRPr="008E2ACA">
          <w:rPr>
            <w:color w:val="000000" w:themeColor="text1"/>
          </w:rPr>
          <w:t>e</w:t>
        </w:r>
        <w:r w:rsidRPr="008E2ACA">
          <w:rPr>
            <w:color w:val="000000" w:themeColor="text1"/>
            <w:spacing w:val="-12"/>
          </w:rPr>
          <w:t xml:space="preserve"> </w:t>
        </w:r>
        <w:r w:rsidRPr="008E2ACA">
          <w:rPr>
            <w:color w:val="000000" w:themeColor="text1"/>
            <w:spacing w:val="-2"/>
          </w:rPr>
          <w:t>wit</w:t>
        </w:r>
        <w:r w:rsidRPr="008E2ACA">
          <w:rPr>
            <w:color w:val="000000" w:themeColor="text1"/>
          </w:rPr>
          <w:t>h</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Regulation</w:t>
        </w:r>
        <w:r w:rsidRPr="008E2ACA">
          <w:rPr>
            <w:color w:val="000000" w:themeColor="text1"/>
          </w:rPr>
          <w:t>s</w:t>
        </w:r>
        <w:r w:rsidRPr="008E2ACA">
          <w:rPr>
            <w:color w:val="000000" w:themeColor="text1"/>
            <w:spacing w:val="-12"/>
          </w:rPr>
          <w:t xml:space="preserve"> </w:t>
        </w:r>
        <w:r w:rsidRPr="008E2ACA">
          <w:rPr>
            <w:color w:val="000000" w:themeColor="text1"/>
            <w:spacing w:val="-2"/>
          </w:rPr>
          <w:t>an</w:t>
        </w:r>
        <w:r w:rsidRPr="008E2ACA">
          <w:rPr>
            <w:color w:val="000000" w:themeColor="text1"/>
          </w:rPr>
          <w:t>d</w:t>
        </w:r>
        <w:r w:rsidRPr="008E2ACA">
          <w:rPr>
            <w:color w:val="000000" w:themeColor="text1"/>
            <w:spacing w:val="-12"/>
          </w:rPr>
          <w:t xml:space="preserve"> </w:t>
        </w:r>
        <w:r w:rsidRPr="008E2ACA">
          <w:rPr>
            <w:color w:val="000000" w:themeColor="text1"/>
            <w:spacing w:val="-2"/>
          </w:rPr>
          <w:t>Rule</w:t>
        </w:r>
        <w:r w:rsidRPr="008E2ACA">
          <w:rPr>
            <w:color w:val="000000" w:themeColor="text1"/>
          </w:rPr>
          <w:t>s</w:t>
        </w:r>
        <w:r w:rsidRPr="008E2ACA">
          <w:rPr>
            <w:color w:val="000000" w:themeColor="text1"/>
            <w:spacing w:val="-12"/>
          </w:rPr>
          <w:t xml:space="preserve"> </w:t>
        </w:r>
        <w:r w:rsidRPr="008E2ACA">
          <w:rPr>
            <w:color w:val="000000" w:themeColor="text1"/>
            <w:spacing w:val="-2"/>
          </w:rPr>
          <w:t>o</w:t>
        </w:r>
        <w:r w:rsidRPr="008E2ACA">
          <w:rPr>
            <w:color w:val="000000" w:themeColor="text1"/>
          </w:rPr>
          <w:t>f</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IS</w:t>
        </w:r>
        <w:r w:rsidRPr="008E2ACA">
          <w:rPr>
            <w:color w:val="000000" w:themeColor="text1"/>
          </w:rPr>
          <w:t>M</w:t>
        </w:r>
        <w:r w:rsidRPr="008E2ACA">
          <w:rPr>
            <w:color w:val="000000" w:themeColor="text1"/>
            <w:spacing w:val="-14"/>
          </w:rPr>
          <w:t xml:space="preserve"> </w:t>
        </w:r>
        <w:r w:rsidRPr="008E2ACA">
          <w:rPr>
            <w:color w:val="000000" w:themeColor="text1"/>
            <w:spacing w:val="-2"/>
          </w:rPr>
          <w:t>Code.</w:t>
        </w:r>
      </w:ins>
    </w:p>
    <w:p w14:paraId="51F9BC98" w14:textId="77777777" w:rsidR="00043FB2" w:rsidRPr="008E2ACA" w:rsidRDefault="00043FB2" w:rsidP="00043FB2">
      <w:pPr>
        <w:pStyle w:val="BodyText"/>
        <w:rPr>
          <w:ins w:id="1702" w:author="Minsu Jeon" w:date="2024-03-05T12:18:00Z"/>
          <w:color w:val="000000" w:themeColor="text1"/>
        </w:rPr>
      </w:pPr>
      <w:ins w:id="1703" w:author="Minsu Jeon" w:date="2024-03-05T12:18:00Z">
        <w:r w:rsidRPr="008E2ACA">
          <w:rPr>
            <w:color w:val="000000" w:themeColor="text1"/>
            <w:spacing w:val="2"/>
          </w:rPr>
          <w:t>Ther</w:t>
        </w:r>
        <w:r w:rsidRPr="008E2ACA">
          <w:rPr>
            <w:color w:val="000000" w:themeColor="text1"/>
          </w:rPr>
          <w:t>e</w:t>
        </w:r>
        <w:r w:rsidRPr="008E2ACA">
          <w:rPr>
            <w:color w:val="000000" w:themeColor="text1"/>
            <w:spacing w:val="5"/>
          </w:rPr>
          <w:t xml:space="preserve">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e</w:t>
        </w:r>
        <w:r w:rsidRPr="008E2ACA">
          <w:rPr>
            <w:color w:val="000000" w:themeColor="text1"/>
            <w:spacing w:val="5"/>
          </w:rPr>
          <w:t xml:space="preserve"> </w:t>
        </w:r>
        <w:r w:rsidRPr="008E2ACA">
          <w:rPr>
            <w:color w:val="000000" w:themeColor="text1"/>
            <w:spacing w:val="2"/>
          </w:rPr>
          <w:t>procedure</w:t>
        </w:r>
        <w:r w:rsidRPr="008E2ACA">
          <w:rPr>
            <w:color w:val="000000" w:themeColor="text1"/>
          </w:rPr>
          <w:t>s</w:t>
        </w:r>
        <w:r w:rsidRPr="008E2ACA">
          <w:rPr>
            <w:color w:val="000000" w:themeColor="text1"/>
            <w:spacing w:val="4"/>
          </w:rPr>
          <w:t xml:space="preserve"> </w:t>
        </w:r>
        <w:r w:rsidRPr="008E2ACA">
          <w:rPr>
            <w:color w:val="000000" w:themeColor="text1"/>
            <w:spacing w:val="2"/>
          </w:rPr>
          <w:t>fo</w:t>
        </w:r>
        <w:r w:rsidRPr="008E2ACA">
          <w:rPr>
            <w:color w:val="000000" w:themeColor="text1"/>
          </w:rPr>
          <w:t>r</w:t>
        </w:r>
        <w:r w:rsidRPr="008E2ACA">
          <w:rPr>
            <w:color w:val="000000" w:themeColor="text1"/>
            <w:spacing w:val="3"/>
          </w:rPr>
          <w:t xml:space="preserve"> </w:t>
        </w:r>
        <w:r w:rsidRPr="008E2ACA">
          <w:rPr>
            <w:color w:val="000000" w:themeColor="text1"/>
          </w:rPr>
          <w:t>a</w:t>
        </w:r>
        <w:r w:rsidRPr="008E2ACA">
          <w:rPr>
            <w:color w:val="000000" w:themeColor="text1"/>
            <w:spacing w:val="5"/>
          </w:rPr>
          <w:t xml:space="preserve"> </w:t>
        </w:r>
        <w:r w:rsidRPr="008E2ACA">
          <w:rPr>
            <w:color w:val="000000" w:themeColor="text1"/>
            <w:spacing w:val="2"/>
          </w:rPr>
          <w:t>mor</w:t>
        </w:r>
        <w:r w:rsidRPr="008E2ACA">
          <w:rPr>
            <w:color w:val="000000" w:themeColor="text1"/>
          </w:rPr>
          <w:t>e</w:t>
        </w:r>
        <w:r w:rsidRPr="008E2ACA">
          <w:rPr>
            <w:color w:val="000000" w:themeColor="text1"/>
            <w:spacing w:val="5"/>
          </w:rPr>
          <w:t xml:space="preserve"> </w:t>
        </w:r>
        <w:r w:rsidRPr="008E2ACA">
          <w:rPr>
            <w:color w:val="000000" w:themeColor="text1"/>
            <w:spacing w:val="2"/>
          </w:rPr>
          <w:t>detaile</w:t>
        </w:r>
        <w:r w:rsidRPr="008E2ACA">
          <w:rPr>
            <w:color w:val="000000" w:themeColor="text1"/>
          </w:rPr>
          <w:t>d</w:t>
        </w:r>
        <w:r w:rsidRPr="008E2ACA">
          <w:rPr>
            <w:color w:val="000000" w:themeColor="text1"/>
            <w:spacing w:val="4"/>
          </w:rPr>
          <w:t xml:space="preserve"> </w:t>
        </w:r>
        <w:r w:rsidRPr="008E2ACA">
          <w:rPr>
            <w:color w:val="000000" w:themeColor="text1"/>
            <w:spacing w:val="2"/>
          </w:rPr>
          <w:t>inspectio</w:t>
        </w:r>
        <w:r w:rsidRPr="008E2ACA">
          <w:rPr>
            <w:color w:val="000000" w:themeColor="text1"/>
          </w:rPr>
          <w:t>n</w:t>
        </w:r>
        <w:r w:rsidRPr="008E2ACA">
          <w:rPr>
            <w:color w:val="000000" w:themeColor="text1"/>
            <w:spacing w:val="4"/>
          </w:rPr>
          <w:t xml:space="preserve"> </w:t>
        </w:r>
        <w:r w:rsidRPr="008E2ACA">
          <w:rPr>
            <w:color w:val="000000" w:themeColor="text1"/>
            <w:spacing w:val="2"/>
          </w:rPr>
          <w:t>an</w:t>
        </w:r>
        <w:r w:rsidRPr="008E2ACA">
          <w:rPr>
            <w:color w:val="000000" w:themeColor="text1"/>
          </w:rPr>
          <w:t>d</w:t>
        </w:r>
        <w:r w:rsidRPr="008E2ACA">
          <w:rPr>
            <w:color w:val="000000" w:themeColor="text1"/>
            <w:spacing w:val="4"/>
          </w:rPr>
          <w:t xml:space="preserve"> </w:t>
        </w:r>
        <w:r w:rsidRPr="008E2ACA">
          <w:rPr>
            <w:color w:val="000000" w:themeColor="text1"/>
            <w:spacing w:val="2"/>
          </w:rPr>
          <w:t>maintenanc</w:t>
        </w:r>
        <w:r w:rsidRPr="008E2ACA">
          <w:rPr>
            <w:color w:val="000000" w:themeColor="text1"/>
          </w:rPr>
          <w:t>e</w:t>
        </w:r>
        <w:r w:rsidRPr="008E2ACA">
          <w:rPr>
            <w:color w:val="000000" w:themeColor="text1"/>
            <w:spacing w:val="4"/>
          </w:rPr>
          <w:t xml:space="preserve"> </w:t>
        </w:r>
        <w:r w:rsidRPr="008E2ACA">
          <w:rPr>
            <w:color w:val="000000" w:themeColor="text1"/>
            <w:spacing w:val="2"/>
          </w:rPr>
          <w:t>programm</w:t>
        </w:r>
        <w:r w:rsidRPr="008E2ACA">
          <w:rPr>
            <w:color w:val="000000" w:themeColor="text1"/>
          </w:rPr>
          <w:t>e</w:t>
        </w:r>
        <w:r w:rsidRPr="008E2ACA">
          <w:rPr>
            <w:color w:val="000000" w:themeColor="text1"/>
            <w:spacing w:val="4"/>
          </w:rPr>
          <w:t xml:space="preserve"> </w:t>
        </w:r>
        <w:r w:rsidRPr="008E2ACA">
          <w:rPr>
            <w:color w:val="000000" w:themeColor="text1"/>
            <w:spacing w:val="2"/>
          </w:rPr>
          <w:t>o</w:t>
        </w:r>
        <w:r w:rsidRPr="008E2ACA">
          <w:rPr>
            <w:color w:val="000000" w:themeColor="text1"/>
          </w:rPr>
          <w:t>f</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5"/>
          </w:rPr>
          <w:t xml:space="preserve"> </w:t>
        </w:r>
        <w:r w:rsidRPr="008E2ACA">
          <w:rPr>
            <w:color w:val="000000" w:themeColor="text1"/>
            <w:spacing w:val="2"/>
          </w:rPr>
          <w:t>MAS</w:t>
        </w:r>
        <w:r w:rsidRPr="008E2ACA">
          <w:rPr>
            <w:color w:val="000000" w:themeColor="text1"/>
          </w:rPr>
          <w:t xml:space="preserve">S </w:t>
        </w:r>
        <w:r w:rsidRPr="008E2ACA">
          <w:rPr>
            <w:color w:val="000000" w:themeColor="text1"/>
            <w:spacing w:val="2"/>
          </w:rPr>
          <w:t>and equipment</w:t>
        </w:r>
        <w:r w:rsidRPr="008E2ACA">
          <w:rPr>
            <w:color w:val="000000" w:themeColor="text1"/>
          </w:rPr>
          <w:t>,</w:t>
        </w:r>
        <w:r w:rsidRPr="008E2ACA">
          <w:rPr>
            <w:color w:val="000000" w:themeColor="text1"/>
            <w:spacing w:val="3"/>
          </w:rPr>
          <w:t xml:space="preserve"> </w:t>
        </w:r>
        <w:r w:rsidRPr="008E2ACA">
          <w:rPr>
            <w:color w:val="000000" w:themeColor="text1"/>
            <w:spacing w:val="2"/>
          </w:rPr>
          <w:t>whic</w:t>
        </w:r>
        <w:r w:rsidRPr="008E2ACA">
          <w:rPr>
            <w:color w:val="000000" w:themeColor="text1"/>
          </w:rPr>
          <w:t>h</w:t>
        </w:r>
        <w:r w:rsidRPr="008E2ACA">
          <w:rPr>
            <w:color w:val="000000" w:themeColor="text1"/>
            <w:spacing w:val="3"/>
          </w:rPr>
          <w:t xml:space="preserve"> </w:t>
        </w:r>
        <w:r w:rsidRPr="008E2ACA">
          <w:rPr>
            <w:color w:val="000000" w:themeColor="text1"/>
            <w:spacing w:val="2"/>
          </w:rPr>
          <w:t>ma</w:t>
        </w:r>
        <w:r w:rsidRPr="008E2ACA">
          <w:rPr>
            <w:color w:val="000000" w:themeColor="text1"/>
          </w:rPr>
          <w:t>y</w:t>
        </w:r>
        <w:r w:rsidRPr="008E2ACA">
          <w:rPr>
            <w:color w:val="000000" w:themeColor="text1"/>
            <w:spacing w:val="3"/>
          </w:rPr>
          <w:t xml:space="preserve"> </w:t>
        </w:r>
        <w:r w:rsidRPr="008E2ACA">
          <w:rPr>
            <w:color w:val="000000" w:themeColor="text1"/>
            <w:spacing w:val="2"/>
          </w:rPr>
          <w:t>b</w:t>
        </w:r>
        <w:r w:rsidRPr="008E2ACA">
          <w:rPr>
            <w:color w:val="000000" w:themeColor="text1"/>
          </w:rPr>
          <w:t>e</w:t>
        </w:r>
        <w:r w:rsidRPr="008E2ACA">
          <w:rPr>
            <w:color w:val="000000" w:themeColor="text1"/>
            <w:spacing w:val="3"/>
          </w:rPr>
          <w:t xml:space="preserve"> </w:t>
        </w:r>
        <w:r w:rsidRPr="008E2ACA">
          <w:rPr>
            <w:color w:val="000000" w:themeColor="text1"/>
            <w:spacing w:val="2"/>
          </w:rPr>
          <w:t>conducte</w:t>
        </w:r>
        <w:r w:rsidRPr="008E2ACA">
          <w:rPr>
            <w:color w:val="000000" w:themeColor="text1"/>
          </w:rPr>
          <w:t>d</w:t>
        </w:r>
        <w:r w:rsidRPr="008E2ACA">
          <w:rPr>
            <w:color w:val="000000" w:themeColor="text1"/>
            <w:spacing w:val="3"/>
          </w:rPr>
          <w:t xml:space="preserve"> </w:t>
        </w:r>
        <w:r w:rsidRPr="008E2ACA">
          <w:rPr>
            <w:color w:val="000000" w:themeColor="text1"/>
            <w:spacing w:val="2"/>
          </w:rPr>
          <w:t>b</w:t>
        </w:r>
        <w:r w:rsidRPr="008E2ACA">
          <w:rPr>
            <w:color w:val="000000" w:themeColor="text1"/>
          </w:rPr>
          <w:t>y</w:t>
        </w:r>
        <w:r w:rsidRPr="008E2ACA">
          <w:rPr>
            <w:color w:val="000000" w:themeColor="text1"/>
            <w:spacing w:val="3"/>
          </w:rPr>
          <w:t xml:space="preserve"> </w:t>
        </w:r>
        <w:r w:rsidRPr="008E2ACA">
          <w:rPr>
            <w:color w:val="000000" w:themeColor="text1"/>
            <w:spacing w:val="2"/>
          </w:rPr>
          <w:t>a</w:t>
        </w:r>
        <w:r w:rsidRPr="008E2ACA">
          <w:rPr>
            <w:color w:val="000000" w:themeColor="text1"/>
          </w:rPr>
          <w:t>n</w:t>
        </w:r>
        <w:r w:rsidRPr="008E2ACA">
          <w:rPr>
            <w:color w:val="000000" w:themeColor="text1"/>
            <w:spacing w:val="3"/>
          </w:rPr>
          <w:t xml:space="preserve"> </w:t>
        </w:r>
        <w:r w:rsidRPr="008E2ACA">
          <w:rPr>
            <w:color w:val="000000" w:themeColor="text1"/>
            <w:spacing w:val="2"/>
          </w:rPr>
          <w:t>outsid</w:t>
        </w:r>
        <w:r w:rsidRPr="008E2ACA">
          <w:rPr>
            <w:color w:val="000000" w:themeColor="text1"/>
          </w:rPr>
          <w:t>e</w:t>
        </w:r>
        <w:r w:rsidRPr="008E2ACA">
          <w:rPr>
            <w:color w:val="000000" w:themeColor="text1"/>
            <w:spacing w:val="3"/>
          </w:rPr>
          <w:t xml:space="preserve"> </w:t>
        </w:r>
        <w:r w:rsidRPr="008E2ACA">
          <w:rPr>
            <w:color w:val="000000" w:themeColor="text1"/>
            <w:spacing w:val="2"/>
          </w:rPr>
          <w:t>authority/classificatio</w:t>
        </w:r>
        <w:r w:rsidRPr="008E2ACA">
          <w:rPr>
            <w:color w:val="000000" w:themeColor="text1"/>
          </w:rPr>
          <w:t>n</w:t>
        </w:r>
        <w:r w:rsidRPr="008E2ACA">
          <w:rPr>
            <w:color w:val="000000" w:themeColor="text1"/>
            <w:spacing w:val="3"/>
          </w:rPr>
          <w:t xml:space="preserve"> </w:t>
        </w:r>
        <w:r w:rsidRPr="008E2ACA">
          <w:rPr>
            <w:color w:val="000000" w:themeColor="text1"/>
            <w:spacing w:val="2"/>
          </w:rPr>
          <w:t>societ</w:t>
        </w:r>
        <w:r w:rsidRPr="008E2ACA">
          <w:rPr>
            <w:color w:val="000000" w:themeColor="text1"/>
            <w:spacing w:val="-12"/>
          </w:rPr>
          <w:t>y</w:t>
        </w:r>
        <w:r w:rsidRPr="008E2ACA">
          <w:rPr>
            <w:color w:val="000000" w:themeColor="text1"/>
          </w:rPr>
          <w:t xml:space="preserve">. </w:t>
        </w:r>
        <w:r w:rsidRPr="008E2ACA">
          <w:rPr>
            <w:color w:val="000000" w:themeColor="text1"/>
            <w:spacing w:val="2"/>
          </w:rPr>
          <w:t>Th</w:t>
        </w:r>
        <w:r w:rsidRPr="008E2ACA">
          <w:rPr>
            <w:color w:val="000000" w:themeColor="text1"/>
          </w:rPr>
          <w:t>e</w:t>
        </w:r>
        <w:r w:rsidRPr="008E2ACA">
          <w:rPr>
            <w:color w:val="000000" w:themeColor="text1"/>
            <w:spacing w:val="3"/>
          </w:rPr>
          <w:t xml:space="preserve"> </w:t>
        </w:r>
        <w:r w:rsidRPr="008E2ACA">
          <w:rPr>
            <w:color w:val="000000" w:themeColor="text1"/>
            <w:spacing w:val="2"/>
          </w:rPr>
          <w:t>frequenc</w:t>
        </w:r>
        <w:r w:rsidRPr="008E2ACA">
          <w:rPr>
            <w:color w:val="000000" w:themeColor="text1"/>
          </w:rPr>
          <w:t>y</w:t>
        </w:r>
        <w:r w:rsidRPr="008E2ACA">
          <w:rPr>
            <w:color w:val="000000" w:themeColor="text1"/>
            <w:spacing w:val="3"/>
          </w:rPr>
          <w:t xml:space="preserve"> </w:t>
        </w:r>
        <w:r w:rsidRPr="008E2ACA">
          <w:rPr>
            <w:color w:val="000000" w:themeColor="text1"/>
            <w:spacing w:val="2"/>
          </w:rPr>
          <w:t>o</w:t>
        </w:r>
        <w:r w:rsidRPr="008E2ACA">
          <w:rPr>
            <w:color w:val="000000" w:themeColor="text1"/>
          </w:rPr>
          <w:t>f</w:t>
        </w:r>
        <w:r w:rsidRPr="008E2ACA">
          <w:rPr>
            <w:color w:val="000000" w:themeColor="text1"/>
            <w:spacing w:val="2"/>
          </w:rPr>
          <w:t xml:space="preserve"> the inspection</w:t>
        </w:r>
        <w:r w:rsidRPr="008E2ACA">
          <w:rPr>
            <w:color w:val="000000" w:themeColor="text1"/>
          </w:rPr>
          <w:t>s</w:t>
        </w:r>
        <w:r w:rsidRPr="008E2ACA">
          <w:rPr>
            <w:color w:val="000000" w:themeColor="text1"/>
            <w:spacing w:val="4"/>
          </w:rPr>
          <w:t xml:space="preserve">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e</w:t>
        </w:r>
        <w:r w:rsidRPr="008E2ACA">
          <w:rPr>
            <w:color w:val="000000" w:themeColor="text1"/>
            <w:spacing w:val="4"/>
          </w:rPr>
          <w:t xml:space="preserve"> </w:t>
        </w:r>
        <w:r w:rsidRPr="008E2ACA">
          <w:rPr>
            <w:color w:val="000000" w:themeColor="text1"/>
            <w:spacing w:val="2"/>
          </w:rPr>
          <w:t>determine</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y</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Operato</w:t>
        </w:r>
        <w:r w:rsidRPr="008E2ACA">
          <w:rPr>
            <w:color w:val="000000" w:themeColor="text1"/>
          </w:rPr>
          <w:t>r</w:t>
        </w:r>
        <w:r w:rsidRPr="008E2ACA">
          <w:rPr>
            <w:color w:val="000000" w:themeColor="text1"/>
            <w:spacing w:val="4"/>
          </w:rPr>
          <w:t xml:space="preserve"> </w:t>
        </w:r>
        <w:r w:rsidRPr="008E2ACA">
          <w:rPr>
            <w:color w:val="000000" w:themeColor="text1"/>
            <w:spacing w:val="2"/>
          </w:rPr>
          <w:t>i</w:t>
        </w:r>
        <w:r w:rsidRPr="008E2ACA">
          <w:rPr>
            <w:color w:val="000000" w:themeColor="text1"/>
          </w:rPr>
          <w:t>n</w:t>
        </w:r>
        <w:r w:rsidRPr="008E2ACA">
          <w:rPr>
            <w:color w:val="000000" w:themeColor="text1"/>
            <w:spacing w:val="4"/>
          </w:rPr>
          <w:t xml:space="preserve"> </w:t>
        </w:r>
        <w:r w:rsidRPr="008E2ACA">
          <w:rPr>
            <w:color w:val="000000" w:themeColor="text1"/>
            <w:spacing w:val="2"/>
          </w:rPr>
          <w:t>conjunctio</w:t>
        </w:r>
        <w:r w:rsidRPr="008E2ACA">
          <w:rPr>
            <w:color w:val="000000" w:themeColor="text1"/>
          </w:rPr>
          <w:t>n</w:t>
        </w:r>
        <w:r w:rsidRPr="008E2ACA">
          <w:rPr>
            <w:color w:val="000000" w:themeColor="text1"/>
            <w:spacing w:val="4"/>
          </w:rPr>
          <w:t xml:space="preserve"> </w:t>
        </w:r>
        <w:r w:rsidRPr="008E2ACA">
          <w:rPr>
            <w:color w:val="000000" w:themeColor="text1"/>
            <w:spacing w:val="2"/>
          </w:rPr>
          <w:t>wit</w:t>
        </w:r>
        <w:r w:rsidRPr="008E2ACA">
          <w:rPr>
            <w:color w:val="000000" w:themeColor="text1"/>
          </w:rPr>
          <w:t>h</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OE</w:t>
        </w:r>
        <w:r w:rsidRPr="008E2ACA">
          <w:rPr>
            <w:color w:val="000000" w:themeColor="text1"/>
          </w:rPr>
          <w:t xml:space="preserve">M </w:t>
        </w:r>
        <w:r w:rsidRPr="008E2ACA">
          <w:rPr>
            <w:color w:val="000000" w:themeColor="text1"/>
            <w:spacing w:val="2"/>
          </w:rPr>
          <w:t>Schedul</w:t>
        </w:r>
        <w:r w:rsidRPr="008E2ACA">
          <w:rPr>
            <w:color w:val="000000" w:themeColor="text1"/>
          </w:rPr>
          <w:t>e</w:t>
        </w:r>
        <w:r w:rsidRPr="008E2ACA">
          <w:rPr>
            <w:color w:val="000000" w:themeColor="text1"/>
            <w:spacing w:val="4"/>
          </w:rPr>
          <w:t xml:space="preserve"> </w:t>
        </w:r>
        <w:r w:rsidRPr="008E2ACA">
          <w:rPr>
            <w:color w:val="000000" w:themeColor="text1"/>
            <w:spacing w:val="2"/>
          </w:rPr>
          <w:t>an</w:t>
        </w:r>
        <w:r w:rsidRPr="008E2ACA">
          <w:rPr>
            <w:color w:val="000000" w:themeColor="text1"/>
          </w:rPr>
          <w:t>d</w:t>
        </w:r>
        <w:r w:rsidRPr="008E2ACA">
          <w:rPr>
            <w:color w:val="000000" w:themeColor="text1"/>
            <w:spacing w:val="4"/>
          </w:rPr>
          <w:t xml:space="preserve"> </w:t>
        </w:r>
        <w:r w:rsidRPr="008E2ACA">
          <w:rPr>
            <w:color w:val="000000" w:themeColor="text1"/>
            <w:spacing w:val="2"/>
          </w:rPr>
          <w:t xml:space="preserve">Classification </w:t>
        </w:r>
        <w:r w:rsidRPr="008E2ACA">
          <w:rPr>
            <w:color w:val="000000" w:themeColor="text1"/>
          </w:rPr>
          <w:t>Society/Professional Bodies requirements, but every event should be planned and recorded.</w:t>
        </w:r>
      </w:ins>
    </w:p>
    <w:p w14:paraId="74C4E629" w14:textId="77777777" w:rsidR="00043FB2" w:rsidRPr="008E2ACA" w:rsidRDefault="00043FB2" w:rsidP="00043FB2">
      <w:pPr>
        <w:pStyle w:val="BodyText"/>
        <w:rPr>
          <w:ins w:id="1704" w:author="Minsu Jeon" w:date="2024-03-05T12:18:00Z"/>
          <w:color w:val="000000" w:themeColor="text1"/>
        </w:rPr>
      </w:pPr>
      <w:ins w:id="1705" w:author="Minsu Jeon" w:date="2024-03-05T12:18:00Z">
        <w:r w:rsidRPr="008E2ACA">
          <w:rPr>
            <w:color w:val="000000" w:themeColor="text1"/>
          </w:rPr>
          <w:t>A</w:t>
        </w:r>
        <w:r w:rsidRPr="008E2ACA">
          <w:rPr>
            <w:color w:val="000000" w:themeColor="text1"/>
            <w:spacing w:val="-11"/>
          </w:rPr>
          <w:t xml:space="preserve"> </w:t>
        </w:r>
        <w:r w:rsidRPr="008E2ACA">
          <w:rPr>
            <w:color w:val="000000" w:themeColor="text1"/>
          </w:rPr>
          <w:t>checklist could be employed as an aide-memoire for</w:t>
        </w:r>
        <w:r w:rsidRPr="008E2ACA">
          <w:rPr>
            <w:color w:val="000000" w:themeColor="text1"/>
            <w:spacing w:val="-2"/>
          </w:rPr>
          <w:t xml:space="preserve"> </w:t>
        </w:r>
        <w:r w:rsidRPr="008E2ACA">
          <w:rPr>
            <w:color w:val="000000" w:themeColor="text1"/>
          </w:rPr>
          <w:t>the inspection of</w:t>
        </w:r>
        <w:r w:rsidRPr="008E2ACA">
          <w:rPr>
            <w:color w:val="000000" w:themeColor="text1"/>
            <w:spacing w:val="-1"/>
          </w:rPr>
          <w:t xml:space="preserve"> </w:t>
        </w:r>
        <w:r w:rsidRPr="008E2ACA">
          <w:rPr>
            <w:color w:val="000000" w:themeColor="text1"/>
          </w:rPr>
          <w:t>equipment.</w:t>
        </w:r>
      </w:ins>
    </w:p>
    <w:p w14:paraId="40BEB605" w14:textId="77777777" w:rsidR="00043FB2" w:rsidRPr="008E2ACA" w:rsidRDefault="00043FB2" w:rsidP="00043FB2">
      <w:pPr>
        <w:pStyle w:val="BodyText"/>
        <w:rPr>
          <w:ins w:id="1706" w:author="Minsu Jeon" w:date="2024-03-05T12:18:00Z"/>
          <w:color w:val="000000" w:themeColor="text1"/>
        </w:rPr>
      </w:pPr>
      <w:ins w:id="1707" w:author="Minsu Jeon" w:date="2024-03-05T12:18:00Z">
        <w:r w:rsidRPr="008E2ACA">
          <w:rPr>
            <w:color w:val="000000" w:themeColor="text1"/>
          </w:rPr>
          <w:t>The</w:t>
        </w:r>
        <w:r w:rsidRPr="008E2ACA">
          <w:rPr>
            <w:color w:val="000000" w:themeColor="text1"/>
            <w:spacing w:val="7"/>
          </w:rPr>
          <w:t xml:space="preserve"> </w:t>
        </w:r>
        <w:r w:rsidRPr="008E2ACA">
          <w:rPr>
            <w:color w:val="000000" w:themeColor="text1"/>
          </w:rPr>
          <w:t>Operator</w:t>
        </w:r>
        <w:r w:rsidRPr="008E2ACA">
          <w:rPr>
            <w:color w:val="000000" w:themeColor="text1"/>
            <w:spacing w:val="7"/>
          </w:rPr>
          <w:t xml:space="preserve"> </w:t>
        </w:r>
        <w:r w:rsidRPr="008E2ACA">
          <w:rPr>
            <w:color w:val="000000" w:themeColor="text1"/>
          </w:rPr>
          <w:t>should</w:t>
        </w:r>
        <w:r w:rsidRPr="008E2ACA">
          <w:rPr>
            <w:color w:val="000000" w:themeColor="text1"/>
            <w:spacing w:val="7"/>
          </w:rPr>
          <w:t xml:space="preserve"> </w:t>
        </w:r>
        <w:r w:rsidRPr="008E2ACA">
          <w:rPr>
            <w:color w:val="000000" w:themeColor="text1"/>
          </w:rPr>
          <w:t>identify</w:t>
        </w:r>
        <w:r w:rsidRPr="008E2ACA">
          <w:rPr>
            <w:color w:val="000000" w:themeColor="text1"/>
            <w:spacing w:val="7"/>
          </w:rPr>
          <w:t xml:space="preserve"> </w:t>
        </w:r>
        <w:r>
          <w:rPr>
            <w:color w:val="000000" w:themeColor="text1"/>
            <w:spacing w:val="7"/>
          </w:rPr>
          <w:t xml:space="preserve">critical </w:t>
        </w:r>
        <w:r w:rsidRPr="008E2ACA">
          <w:rPr>
            <w:color w:val="000000" w:themeColor="text1"/>
          </w:rPr>
          <w:t>equipment</w:t>
        </w:r>
        <w:r w:rsidRPr="008E2ACA">
          <w:rPr>
            <w:color w:val="000000" w:themeColor="text1"/>
            <w:spacing w:val="6"/>
          </w:rPr>
          <w:t xml:space="preserve"> </w:t>
        </w:r>
        <w:r w:rsidRPr="008E2ACA">
          <w:rPr>
            <w:color w:val="000000" w:themeColor="text1"/>
          </w:rPr>
          <w:t>and</w:t>
        </w:r>
        <w:r w:rsidRPr="008E2ACA">
          <w:rPr>
            <w:color w:val="000000" w:themeColor="text1"/>
            <w:spacing w:val="7"/>
          </w:rPr>
          <w:t xml:space="preserve"> </w:t>
        </w:r>
        <w:r w:rsidRPr="008E2ACA">
          <w:rPr>
            <w:color w:val="000000" w:themeColor="text1"/>
          </w:rPr>
          <w:t>technical</w:t>
        </w:r>
        <w:r w:rsidRPr="008E2ACA">
          <w:rPr>
            <w:color w:val="000000" w:themeColor="text1"/>
            <w:spacing w:val="7"/>
          </w:rPr>
          <w:t xml:space="preserve"> </w:t>
        </w:r>
        <w:r w:rsidRPr="008E2ACA">
          <w:rPr>
            <w:color w:val="000000" w:themeColor="text1"/>
          </w:rPr>
          <w:t>systems, which,</w:t>
        </w:r>
        <w:r w:rsidRPr="008E2ACA">
          <w:rPr>
            <w:color w:val="000000" w:themeColor="text1"/>
            <w:spacing w:val="7"/>
          </w:rPr>
          <w:t xml:space="preserve"> </w:t>
        </w:r>
        <w:r w:rsidRPr="008E2ACA">
          <w:rPr>
            <w:color w:val="000000" w:themeColor="text1"/>
          </w:rPr>
          <w:t>if</w:t>
        </w:r>
        <w:r w:rsidRPr="008E2ACA">
          <w:rPr>
            <w:color w:val="000000" w:themeColor="text1"/>
            <w:spacing w:val="7"/>
          </w:rPr>
          <w:t xml:space="preserve"> </w:t>
        </w:r>
        <w:r w:rsidRPr="008E2ACA">
          <w:rPr>
            <w:color w:val="000000" w:themeColor="text1"/>
          </w:rPr>
          <w:t>subject</w:t>
        </w:r>
        <w:r w:rsidRPr="008E2ACA">
          <w:rPr>
            <w:color w:val="000000" w:themeColor="text1"/>
            <w:spacing w:val="7"/>
          </w:rPr>
          <w:t xml:space="preserve"> </w:t>
        </w:r>
        <w:r w:rsidRPr="008E2ACA">
          <w:rPr>
            <w:color w:val="000000" w:themeColor="text1"/>
          </w:rPr>
          <w:t>to</w:t>
        </w:r>
        <w:r w:rsidRPr="008E2ACA">
          <w:rPr>
            <w:color w:val="000000" w:themeColor="text1"/>
            <w:spacing w:val="6"/>
          </w:rPr>
          <w:t xml:space="preserve"> </w:t>
        </w:r>
        <w:r w:rsidRPr="008E2ACA">
          <w:rPr>
            <w:color w:val="000000" w:themeColor="text1"/>
          </w:rPr>
          <w:t>sudden</w:t>
        </w:r>
        <w:r w:rsidRPr="008E2ACA">
          <w:rPr>
            <w:color w:val="000000" w:themeColor="text1"/>
            <w:spacing w:val="7"/>
          </w:rPr>
          <w:t xml:space="preserve"> </w:t>
        </w:r>
        <w:r w:rsidRPr="008E2ACA">
          <w:rPr>
            <w:color w:val="000000" w:themeColor="text1"/>
          </w:rPr>
          <w:t>operational</w:t>
        </w:r>
        <w:r w:rsidRPr="008E2ACA">
          <w:rPr>
            <w:color w:val="000000" w:themeColor="text1"/>
            <w:spacing w:val="6"/>
          </w:rPr>
          <w:t xml:space="preserve"> </w:t>
        </w:r>
        <w:r w:rsidRPr="008E2ACA">
          <w:rPr>
            <w:color w:val="000000" w:themeColor="text1"/>
          </w:rPr>
          <w:t xml:space="preserve">failure, </w:t>
        </w:r>
        <w:r w:rsidRPr="008E2ACA">
          <w:rPr>
            <w:color w:val="000000" w:themeColor="text1"/>
            <w:spacing w:val="2"/>
          </w:rPr>
          <w:t>ma</w:t>
        </w:r>
        <w:r w:rsidRPr="008E2ACA">
          <w:rPr>
            <w:color w:val="000000" w:themeColor="text1"/>
          </w:rPr>
          <w:t>y</w:t>
        </w:r>
        <w:r w:rsidRPr="008E2ACA">
          <w:rPr>
            <w:color w:val="000000" w:themeColor="text1"/>
            <w:spacing w:val="4"/>
          </w:rPr>
          <w:t xml:space="preserve"> </w:t>
        </w:r>
        <w:r w:rsidRPr="008E2ACA">
          <w:rPr>
            <w:color w:val="000000" w:themeColor="text1"/>
            <w:spacing w:val="2"/>
          </w:rPr>
          <w:t>resul</w:t>
        </w:r>
        <w:r w:rsidRPr="008E2ACA">
          <w:rPr>
            <w:color w:val="000000" w:themeColor="text1"/>
          </w:rPr>
          <w:t>t</w:t>
        </w:r>
        <w:r w:rsidRPr="008E2ACA">
          <w:rPr>
            <w:color w:val="000000" w:themeColor="text1"/>
            <w:spacing w:val="4"/>
          </w:rPr>
          <w:t xml:space="preserve"> </w:t>
        </w:r>
        <w:r w:rsidRPr="008E2ACA">
          <w:rPr>
            <w:color w:val="000000" w:themeColor="text1"/>
            <w:spacing w:val="2"/>
          </w:rPr>
          <w:t>i</w:t>
        </w:r>
        <w:r w:rsidRPr="008E2ACA">
          <w:rPr>
            <w:color w:val="000000" w:themeColor="text1"/>
          </w:rPr>
          <w:t>n</w:t>
        </w:r>
        <w:r w:rsidRPr="008E2ACA">
          <w:rPr>
            <w:color w:val="000000" w:themeColor="text1"/>
            <w:spacing w:val="4"/>
          </w:rPr>
          <w:t xml:space="preserve"> </w:t>
        </w:r>
        <w:r w:rsidRPr="008E2ACA">
          <w:rPr>
            <w:color w:val="000000" w:themeColor="text1"/>
            <w:spacing w:val="2"/>
          </w:rPr>
          <w:t>hazardou</w:t>
        </w:r>
        <w:r w:rsidRPr="008E2ACA">
          <w:rPr>
            <w:color w:val="000000" w:themeColor="text1"/>
          </w:rPr>
          <w:t>s</w:t>
        </w:r>
        <w:r w:rsidRPr="008E2ACA">
          <w:rPr>
            <w:color w:val="000000" w:themeColor="text1"/>
            <w:spacing w:val="4"/>
          </w:rPr>
          <w:t xml:space="preserve"> </w:t>
        </w:r>
        <w:r w:rsidRPr="008E2ACA">
          <w:rPr>
            <w:color w:val="000000" w:themeColor="text1"/>
            <w:spacing w:val="2"/>
          </w:rPr>
          <w:t>situations</w:t>
        </w:r>
        <w:r w:rsidRPr="008E2ACA">
          <w:rPr>
            <w:color w:val="000000" w:themeColor="text1"/>
          </w:rPr>
          <w:t>.</w:t>
        </w:r>
        <w:r w:rsidRPr="008E2ACA">
          <w:rPr>
            <w:color w:val="000000" w:themeColor="text1"/>
            <w:spacing w:val="1"/>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SM</w:t>
        </w:r>
        <w:r w:rsidRPr="008E2ACA">
          <w:rPr>
            <w:color w:val="000000" w:themeColor="text1"/>
          </w:rPr>
          <w:t xml:space="preserve">S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provid</w:t>
        </w:r>
        <w:r w:rsidRPr="008E2ACA">
          <w:rPr>
            <w:color w:val="000000" w:themeColor="text1"/>
          </w:rPr>
          <w:t>e</w:t>
        </w:r>
        <w:r w:rsidRPr="008E2ACA">
          <w:rPr>
            <w:color w:val="000000" w:themeColor="text1"/>
            <w:spacing w:val="4"/>
          </w:rPr>
          <w:t xml:space="preserve"> </w:t>
        </w:r>
        <w:r w:rsidRPr="008E2ACA">
          <w:rPr>
            <w:color w:val="000000" w:themeColor="text1"/>
            <w:spacing w:val="2"/>
          </w:rPr>
          <w:t>fo</w:t>
        </w:r>
        <w:r w:rsidRPr="008E2ACA">
          <w:rPr>
            <w:color w:val="000000" w:themeColor="text1"/>
          </w:rPr>
          <w:t>r</w:t>
        </w:r>
        <w:r w:rsidRPr="008E2ACA">
          <w:rPr>
            <w:color w:val="000000" w:themeColor="text1"/>
            <w:spacing w:val="2"/>
          </w:rPr>
          <w:t xml:space="preserve"> specifi</w:t>
        </w:r>
        <w:r w:rsidRPr="008E2ACA">
          <w:rPr>
            <w:color w:val="000000" w:themeColor="text1"/>
          </w:rPr>
          <w:t>c</w:t>
        </w:r>
        <w:r w:rsidRPr="008E2ACA">
          <w:rPr>
            <w:color w:val="000000" w:themeColor="text1"/>
            <w:spacing w:val="4"/>
          </w:rPr>
          <w:t xml:space="preserve"> </w:t>
        </w:r>
        <w:r w:rsidRPr="008E2ACA">
          <w:rPr>
            <w:color w:val="000000" w:themeColor="text1"/>
            <w:spacing w:val="2"/>
          </w:rPr>
          <w:t>measure</w:t>
        </w:r>
        <w:r w:rsidRPr="008E2ACA">
          <w:rPr>
            <w:color w:val="000000" w:themeColor="text1"/>
          </w:rPr>
          <w:t>s</w:t>
        </w:r>
        <w:r w:rsidRPr="008E2ACA">
          <w:rPr>
            <w:color w:val="000000" w:themeColor="text1"/>
            <w:spacing w:val="4"/>
          </w:rPr>
          <w:t xml:space="preserve"> </w:t>
        </w:r>
        <w:r w:rsidRPr="008E2ACA">
          <w:rPr>
            <w:color w:val="000000" w:themeColor="text1"/>
            <w:spacing w:val="2"/>
          </w:rPr>
          <w:t>aime</w:t>
        </w:r>
        <w:r w:rsidRPr="008E2ACA">
          <w:rPr>
            <w:color w:val="000000" w:themeColor="text1"/>
          </w:rPr>
          <w:t>d</w:t>
        </w:r>
        <w:r w:rsidRPr="008E2ACA">
          <w:rPr>
            <w:color w:val="000000" w:themeColor="text1"/>
            <w:spacing w:val="4"/>
          </w:rPr>
          <w:t xml:space="preserve"> </w:t>
        </w:r>
        <w:r w:rsidRPr="008E2ACA">
          <w:rPr>
            <w:color w:val="000000" w:themeColor="text1"/>
            <w:spacing w:val="2"/>
          </w:rPr>
          <w:t>a</w:t>
        </w:r>
        <w:r w:rsidRPr="008E2ACA">
          <w:rPr>
            <w:color w:val="000000" w:themeColor="text1"/>
          </w:rPr>
          <w:t>t</w:t>
        </w:r>
        <w:r w:rsidRPr="008E2ACA">
          <w:rPr>
            <w:color w:val="000000" w:themeColor="text1"/>
            <w:spacing w:val="2"/>
          </w:rPr>
          <w:t xml:space="preserve"> promotin</w:t>
        </w:r>
        <w:r w:rsidRPr="008E2ACA">
          <w:rPr>
            <w:color w:val="000000" w:themeColor="text1"/>
          </w:rPr>
          <w:t>g</w:t>
        </w:r>
        <w:r w:rsidRPr="008E2ACA">
          <w:rPr>
            <w:color w:val="000000" w:themeColor="text1"/>
            <w:spacing w:val="4"/>
          </w:rPr>
          <w:t xml:space="preserve"> </w:t>
        </w:r>
        <w:r w:rsidRPr="008E2ACA">
          <w:rPr>
            <w:color w:val="000000" w:themeColor="text1"/>
            <w:spacing w:val="2"/>
          </w:rPr>
          <w:t>the reliabilit</w:t>
        </w:r>
        <w:r w:rsidRPr="008E2ACA">
          <w:rPr>
            <w:color w:val="000000" w:themeColor="text1"/>
          </w:rPr>
          <w:t>y</w:t>
        </w:r>
        <w:r w:rsidRPr="008E2ACA">
          <w:rPr>
            <w:color w:val="000000" w:themeColor="text1"/>
            <w:spacing w:val="32"/>
          </w:rPr>
          <w:t xml:space="preserve"> </w:t>
        </w:r>
        <w:r w:rsidRPr="008E2ACA">
          <w:rPr>
            <w:color w:val="000000" w:themeColor="text1"/>
            <w:spacing w:val="2"/>
          </w:rPr>
          <w:t>o</w:t>
        </w:r>
        <w:r w:rsidRPr="008E2ACA">
          <w:rPr>
            <w:color w:val="000000" w:themeColor="text1"/>
          </w:rPr>
          <w:t>f</w:t>
        </w:r>
        <w:r w:rsidRPr="008E2ACA">
          <w:rPr>
            <w:color w:val="000000" w:themeColor="text1"/>
            <w:spacing w:val="31"/>
          </w:rPr>
          <w:t xml:space="preserve"> </w:t>
        </w:r>
        <w:r w:rsidRPr="008E2ACA">
          <w:rPr>
            <w:color w:val="000000" w:themeColor="text1"/>
            <w:spacing w:val="2"/>
          </w:rPr>
          <w:t>suc</w:t>
        </w:r>
        <w:r w:rsidRPr="008E2ACA">
          <w:rPr>
            <w:color w:val="000000" w:themeColor="text1"/>
          </w:rPr>
          <w:t>h</w:t>
        </w:r>
        <w:r w:rsidRPr="008E2ACA">
          <w:rPr>
            <w:color w:val="000000" w:themeColor="text1"/>
            <w:spacing w:val="32"/>
          </w:rPr>
          <w:t xml:space="preserve"> </w:t>
        </w:r>
        <w:r w:rsidRPr="008E2ACA">
          <w:rPr>
            <w:color w:val="000000" w:themeColor="text1"/>
            <w:spacing w:val="2"/>
          </w:rPr>
          <w:t>equipmen</w:t>
        </w:r>
        <w:r w:rsidRPr="008E2ACA">
          <w:rPr>
            <w:color w:val="000000" w:themeColor="text1"/>
          </w:rPr>
          <w:t>t</w:t>
        </w:r>
        <w:r w:rsidRPr="008E2ACA">
          <w:rPr>
            <w:color w:val="000000" w:themeColor="text1"/>
            <w:spacing w:val="32"/>
          </w:rPr>
          <w:t xml:space="preserve"> </w:t>
        </w:r>
        <w:r w:rsidRPr="008E2ACA">
          <w:rPr>
            <w:color w:val="000000" w:themeColor="text1"/>
            <w:spacing w:val="2"/>
          </w:rPr>
          <w:t>o</w:t>
        </w:r>
        <w:r w:rsidRPr="008E2ACA">
          <w:rPr>
            <w:color w:val="000000" w:themeColor="text1"/>
          </w:rPr>
          <w:t>r</w:t>
        </w:r>
        <w:r w:rsidRPr="008E2ACA">
          <w:rPr>
            <w:color w:val="000000" w:themeColor="text1"/>
            <w:spacing w:val="32"/>
          </w:rPr>
          <w:t xml:space="preserve"> </w:t>
        </w:r>
        <w:r w:rsidRPr="008E2ACA">
          <w:rPr>
            <w:color w:val="000000" w:themeColor="text1"/>
            <w:spacing w:val="2"/>
          </w:rPr>
          <w:t>systems</w:t>
        </w:r>
        <w:r w:rsidRPr="008E2ACA">
          <w:rPr>
            <w:color w:val="000000" w:themeColor="text1"/>
          </w:rPr>
          <w:t>.</w:t>
        </w:r>
        <w:r w:rsidRPr="008E2ACA">
          <w:rPr>
            <w:color w:val="000000" w:themeColor="text1"/>
            <w:spacing w:val="22"/>
          </w:rPr>
          <w:t xml:space="preserve"> </w:t>
        </w:r>
        <w:r w:rsidRPr="008E2ACA">
          <w:rPr>
            <w:color w:val="000000" w:themeColor="text1"/>
            <w:spacing w:val="2"/>
          </w:rPr>
          <w:t>Thes</w:t>
        </w:r>
        <w:r w:rsidRPr="008E2ACA">
          <w:rPr>
            <w:color w:val="000000" w:themeColor="text1"/>
          </w:rPr>
          <w:t>e</w:t>
        </w:r>
        <w:r w:rsidRPr="008E2ACA">
          <w:rPr>
            <w:color w:val="000000" w:themeColor="text1"/>
            <w:spacing w:val="32"/>
          </w:rPr>
          <w:t xml:space="preserve"> </w:t>
        </w:r>
        <w:r w:rsidRPr="008E2ACA">
          <w:rPr>
            <w:color w:val="000000" w:themeColor="text1"/>
            <w:spacing w:val="2"/>
          </w:rPr>
          <w:t>measure</w:t>
        </w:r>
        <w:r w:rsidRPr="008E2ACA">
          <w:rPr>
            <w:color w:val="000000" w:themeColor="text1"/>
          </w:rPr>
          <w:t>s</w:t>
        </w:r>
        <w:r w:rsidRPr="008E2ACA">
          <w:rPr>
            <w:color w:val="000000" w:themeColor="text1"/>
            <w:spacing w:val="32"/>
          </w:rPr>
          <w:t xml:space="preserve"> </w:t>
        </w:r>
        <w:r w:rsidRPr="008E2ACA">
          <w:rPr>
            <w:color w:val="000000" w:themeColor="text1"/>
            <w:spacing w:val="2"/>
          </w:rPr>
          <w:t>shoul</w:t>
        </w:r>
        <w:r w:rsidRPr="008E2ACA">
          <w:rPr>
            <w:color w:val="000000" w:themeColor="text1"/>
          </w:rPr>
          <w:t>d</w:t>
        </w:r>
        <w:r w:rsidRPr="008E2ACA">
          <w:rPr>
            <w:color w:val="000000" w:themeColor="text1"/>
            <w:spacing w:val="32"/>
          </w:rPr>
          <w:t xml:space="preserve"> </w:t>
        </w:r>
        <w:r w:rsidRPr="008E2ACA">
          <w:rPr>
            <w:color w:val="000000" w:themeColor="text1"/>
            <w:spacing w:val="2"/>
          </w:rPr>
          <w:t>includ</w:t>
        </w:r>
        <w:r w:rsidRPr="008E2ACA">
          <w:rPr>
            <w:color w:val="000000" w:themeColor="text1"/>
          </w:rPr>
          <w:t>e</w:t>
        </w:r>
        <w:r w:rsidRPr="008E2ACA">
          <w:rPr>
            <w:color w:val="000000" w:themeColor="text1"/>
            <w:spacing w:val="32"/>
          </w:rPr>
          <w:t xml:space="preserve"> </w:t>
        </w:r>
        <w:r w:rsidRPr="008E2ACA">
          <w:rPr>
            <w:color w:val="000000" w:themeColor="text1"/>
            <w:spacing w:val="2"/>
          </w:rPr>
          <w:t>th</w:t>
        </w:r>
        <w:r w:rsidRPr="008E2ACA">
          <w:rPr>
            <w:color w:val="000000" w:themeColor="text1"/>
          </w:rPr>
          <w:t>e</w:t>
        </w:r>
        <w:r w:rsidRPr="008E2ACA">
          <w:rPr>
            <w:color w:val="000000" w:themeColor="text1"/>
            <w:spacing w:val="32"/>
          </w:rPr>
          <w:t xml:space="preserve"> </w:t>
        </w:r>
        <w:r w:rsidRPr="008E2ACA">
          <w:rPr>
            <w:color w:val="000000" w:themeColor="text1"/>
            <w:spacing w:val="2"/>
          </w:rPr>
          <w:t>regula</w:t>
        </w:r>
        <w:r w:rsidRPr="008E2ACA">
          <w:rPr>
            <w:color w:val="000000" w:themeColor="text1"/>
          </w:rPr>
          <w:t>r</w:t>
        </w:r>
        <w:r w:rsidRPr="008E2ACA">
          <w:rPr>
            <w:color w:val="000000" w:themeColor="text1"/>
            <w:spacing w:val="32"/>
          </w:rPr>
          <w:t xml:space="preserve"> </w:t>
        </w:r>
        <w:r w:rsidRPr="008E2ACA">
          <w:rPr>
            <w:color w:val="000000" w:themeColor="text1"/>
            <w:spacing w:val="2"/>
          </w:rPr>
          <w:t>testin</w:t>
        </w:r>
        <w:r w:rsidRPr="008E2ACA">
          <w:rPr>
            <w:color w:val="000000" w:themeColor="text1"/>
          </w:rPr>
          <w:t>g</w:t>
        </w:r>
        <w:r w:rsidRPr="008E2ACA">
          <w:rPr>
            <w:color w:val="000000" w:themeColor="text1"/>
            <w:spacing w:val="32"/>
          </w:rPr>
          <w:t xml:space="preserve"> </w:t>
        </w:r>
        <w:r w:rsidRPr="008E2ACA">
          <w:rPr>
            <w:color w:val="000000" w:themeColor="text1"/>
            <w:spacing w:val="2"/>
          </w:rPr>
          <w:t>o</w:t>
        </w:r>
        <w:r w:rsidRPr="008E2ACA">
          <w:rPr>
            <w:color w:val="000000" w:themeColor="text1"/>
          </w:rPr>
          <w:t>f</w:t>
        </w:r>
        <w:r w:rsidRPr="008E2ACA">
          <w:rPr>
            <w:color w:val="000000" w:themeColor="text1"/>
            <w:spacing w:val="31"/>
          </w:rPr>
          <w:t xml:space="preserve"> </w:t>
        </w:r>
        <w:r w:rsidRPr="008E2ACA">
          <w:rPr>
            <w:color w:val="000000" w:themeColor="text1"/>
            <w:spacing w:val="2"/>
          </w:rPr>
          <w:t xml:space="preserve">stand-by/ </w:t>
        </w:r>
        <w:r w:rsidRPr="008E2ACA">
          <w:rPr>
            <w:color w:val="000000" w:themeColor="text1"/>
          </w:rPr>
          <w:t>reversionary arrangements and equipment or technical systems</w:t>
        </w:r>
        <w:r w:rsidRPr="008E2ACA">
          <w:rPr>
            <w:color w:val="000000" w:themeColor="text1"/>
            <w:spacing w:val="-7"/>
          </w:rPr>
          <w:t xml:space="preserve"> </w:t>
        </w:r>
        <w:r w:rsidRPr="008E2ACA">
          <w:rPr>
            <w:color w:val="000000" w:themeColor="text1"/>
          </w:rPr>
          <w:t>that</w:t>
        </w:r>
        <w:r w:rsidRPr="008E2ACA">
          <w:rPr>
            <w:color w:val="000000" w:themeColor="text1"/>
            <w:spacing w:val="-3"/>
          </w:rPr>
          <w:t xml:space="preserve"> </w:t>
        </w:r>
        <w:r w:rsidRPr="008E2ACA">
          <w:rPr>
            <w:color w:val="000000" w:themeColor="text1"/>
          </w:rPr>
          <w:t>are not in continuous use.</w:t>
        </w:r>
      </w:ins>
    </w:p>
    <w:p w14:paraId="6F59B2DC" w14:textId="77777777" w:rsidR="00043FB2" w:rsidRPr="008E2ACA" w:rsidRDefault="00043FB2" w:rsidP="00043FB2">
      <w:pPr>
        <w:pStyle w:val="BodyText"/>
        <w:rPr>
          <w:ins w:id="1708" w:author="Minsu Jeon" w:date="2024-03-05T12:18:00Z"/>
          <w:color w:val="000000" w:themeColor="text1"/>
        </w:rPr>
      </w:pPr>
      <w:ins w:id="1709" w:author="Minsu Jeon" w:date="2024-03-05T12:18:00Z">
        <w:r w:rsidRPr="008E2ACA">
          <w:rPr>
            <w:color w:val="000000" w:themeColor="text1"/>
          </w:rPr>
          <w:t>The</w:t>
        </w:r>
        <w:r w:rsidRPr="008E2ACA">
          <w:rPr>
            <w:color w:val="000000" w:themeColor="text1"/>
            <w:spacing w:val="-6"/>
          </w:rPr>
          <w:t xml:space="preserve"> </w:t>
        </w:r>
        <w:r w:rsidRPr="008E2ACA">
          <w:rPr>
            <w:color w:val="000000" w:themeColor="text1"/>
          </w:rPr>
          <w:t>inspections</w:t>
        </w:r>
        <w:r w:rsidRPr="008E2ACA">
          <w:rPr>
            <w:color w:val="000000" w:themeColor="text1"/>
            <w:spacing w:val="-6"/>
          </w:rPr>
          <w:t xml:space="preserve"> </w:t>
        </w:r>
        <w:r w:rsidRPr="008E2ACA">
          <w:rPr>
            <w:color w:val="000000" w:themeColor="text1"/>
          </w:rPr>
          <w:t>mentioned,</w:t>
        </w:r>
        <w:r w:rsidRPr="008E2ACA">
          <w:rPr>
            <w:color w:val="000000" w:themeColor="text1"/>
            <w:spacing w:val="-6"/>
          </w:rPr>
          <w:t xml:space="preserve"> </w:t>
        </w:r>
        <w:r w:rsidRPr="008E2ACA">
          <w:rPr>
            <w:color w:val="000000" w:themeColor="text1"/>
          </w:rPr>
          <w:t>as</w:t>
        </w:r>
        <w:r w:rsidRPr="008E2ACA">
          <w:rPr>
            <w:color w:val="000000" w:themeColor="text1"/>
            <w:spacing w:val="-6"/>
          </w:rPr>
          <w:t xml:space="preserve"> </w:t>
        </w:r>
        <w:r w:rsidRPr="008E2ACA">
          <w:rPr>
            <w:color w:val="000000" w:themeColor="text1"/>
          </w:rPr>
          <w:t>well</w:t>
        </w:r>
        <w:r w:rsidRPr="008E2ACA">
          <w:rPr>
            <w:color w:val="000000" w:themeColor="text1"/>
            <w:spacing w:val="-6"/>
          </w:rPr>
          <w:t xml:space="preserve"> </w:t>
        </w:r>
        <w:r w:rsidRPr="008E2ACA">
          <w:rPr>
            <w:color w:val="000000" w:themeColor="text1"/>
          </w:rPr>
          <w:t>as</w:t>
        </w:r>
        <w:r w:rsidRPr="008E2ACA">
          <w:rPr>
            <w:color w:val="000000" w:themeColor="text1"/>
            <w:spacing w:val="-6"/>
          </w:rPr>
          <w:t xml:space="preserve"> </w:t>
        </w:r>
        <w:r w:rsidRPr="008E2ACA">
          <w:rPr>
            <w:color w:val="000000" w:themeColor="text1"/>
          </w:rPr>
          <w:t>the</w:t>
        </w:r>
        <w:r w:rsidRPr="008E2ACA">
          <w:rPr>
            <w:color w:val="000000" w:themeColor="text1"/>
            <w:spacing w:val="-6"/>
          </w:rPr>
          <w:t xml:space="preserve"> </w:t>
        </w:r>
        <w:r w:rsidRPr="008E2ACA">
          <w:rPr>
            <w:color w:val="000000" w:themeColor="text1"/>
          </w:rPr>
          <w:t>measures</w:t>
        </w:r>
        <w:r w:rsidRPr="008E2ACA">
          <w:rPr>
            <w:color w:val="000000" w:themeColor="text1"/>
            <w:spacing w:val="-6"/>
          </w:rPr>
          <w:t xml:space="preserve"> </w:t>
        </w:r>
        <w:r w:rsidRPr="008E2ACA">
          <w:rPr>
            <w:color w:val="000000" w:themeColor="text1"/>
          </w:rPr>
          <w:t>referred</w:t>
        </w:r>
        <w:r w:rsidRPr="008E2ACA">
          <w:rPr>
            <w:color w:val="000000" w:themeColor="text1"/>
            <w:spacing w:val="-6"/>
          </w:rPr>
          <w:t xml:space="preserve"> </w:t>
        </w:r>
        <w:r w:rsidRPr="008E2ACA">
          <w:rPr>
            <w:color w:val="000000" w:themeColor="text1"/>
          </w:rPr>
          <w:t>to,</w:t>
        </w:r>
        <w:r w:rsidRPr="008E2ACA">
          <w:rPr>
            <w:color w:val="000000" w:themeColor="text1"/>
            <w:spacing w:val="-8"/>
          </w:rPr>
          <w:t xml:space="preserve"> </w:t>
        </w:r>
        <w:r w:rsidRPr="008E2ACA">
          <w:rPr>
            <w:color w:val="000000" w:themeColor="text1"/>
          </w:rPr>
          <w:t>should</w:t>
        </w:r>
        <w:r w:rsidRPr="008E2ACA">
          <w:rPr>
            <w:color w:val="000000" w:themeColor="text1"/>
            <w:spacing w:val="-6"/>
          </w:rPr>
          <w:t xml:space="preserve"> </w:t>
        </w:r>
        <w:r w:rsidRPr="008E2ACA">
          <w:rPr>
            <w:color w:val="000000" w:themeColor="text1"/>
          </w:rPr>
          <w:t>be</w:t>
        </w:r>
        <w:r w:rsidRPr="008E2ACA">
          <w:rPr>
            <w:color w:val="000000" w:themeColor="text1"/>
            <w:spacing w:val="-6"/>
          </w:rPr>
          <w:t xml:space="preserve"> </w:t>
        </w:r>
        <w:r w:rsidRPr="008E2ACA">
          <w:rPr>
            <w:color w:val="000000" w:themeColor="text1"/>
          </w:rPr>
          <w:t>integrated</w:t>
        </w:r>
        <w:r w:rsidRPr="008E2ACA">
          <w:rPr>
            <w:color w:val="000000" w:themeColor="text1"/>
            <w:spacing w:val="-6"/>
          </w:rPr>
          <w:t xml:space="preserve"> </w:t>
        </w:r>
        <w:r w:rsidRPr="008E2ACA">
          <w:rPr>
            <w:color w:val="000000" w:themeColor="text1"/>
          </w:rPr>
          <w:t>into</w:t>
        </w:r>
        <w:r w:rsidRPr="008E2ACA">
          <w:rPr>
            <w:color w:val="000000" w:themeColor="text1"/>
            <w:spacing w:val="-6"/>
          </w:rPr>
          <w:t xml:space="preserve"> </w:t>
        </w:r>
        <w:r w:rsidRPr="008E2ACA">
          <w:rPr>
            <w:color w:val="000000" w:themeColor="text1"/>
          </w:rPr>
          <w:t>the</w:t>
        </w:r>
        <w:r w:rsidRPr="008E2ACA">
          <w:rPr>
            <w:color w:val="000000" w:themeColor="text1"/>
            <w:spacing w:val="-6"/>
          </w:rPr>
          <w:t xml:space="preserve"> </w:t>
        </w:r>
        <w:r w:rsidRPr="008E2ACA">
          <w:rPr>
            <w:color w:val="000000" w:themeColor="text1"/>
          </w:rPr>
          <w:t>MASS</w:t>
        </w:r>
        <w:r w:rsidRPr="008E2ACA">
          <w:rPr>
            <w:color w:val="000000" w:themeColor="text1"/>
            <w:spacing w:val="-11"/>
          </w:rPr>
          <w:t xml:space="preserve"> </w:t>
        </w:r>
        <w:r w:rsidRPr="008E2ACA">
          <w:rPr>
            <w:color w:val="000000" w:themeColor="text1"/>
          </w:rPr>
          <w:t>operational</w:t>
        </w:r>
      </w:ins>
    </w:p>
    <w:p w14:paraId="5F2F81FA" w14:textId="77777777" w:rsidR="00043FB2" w:rsidRPr="008E2ACA" w:rsidRDefault="00043FB2" w:rsidP="00043FB2">
      <w:pPr>
        <w:pStyle w:val="BodyText"/>
        <w:rPr>
          <w:ins w:id="1710" w:author="Minsu Jeon" w:date="2024-03-05T12:18:00Z"/>
          <w:color w:val="000000" w:themeColor="text1"/>
        </w:rPr>
      </w:pPr>
      <w:ins w:id="1711" w:author="Minsu Jeon" w:date="2024-03-05T12:18:00Z">
        <w:r w:rsidRPr="008E2ACA">
          <w:rPr>
            <w:color w:val="000000" w:themeColor="text1"/>
            <w:position w:val="-1"/>
          </w:rPr>
          <w:t>MMS.</w:t>
        </w:r>
      </w:ins>
    </w:p>
    <w:p w14:paraId="4A6EC5A7" w14:textId="77777777" w:rsidR="00425189" w:rsidRDefault="00425189" w:rsidP="00425189">
      <w:pPr>
        <w:pStyle w:val="BodyText"/>
      </w:pPr>
    </w:p>
    <w:p w14:paraId="214A8C42" w14:textId="77777777" w:rsidR="00425189" w:rsidRPr="00425189" w:rsidRDefault="00425189" w:rsidP="00425189">
      <w:pPr>
        <w:pStyle w:val="BodyText"/>
      </w:pPr>
    </w:p>
    <w:p w14:paraId="0AA206F9" w14:textId="77777777" w:rsidR="00425189" w:rsidRPr="00425189" w:rsidRDefault="00425189" w:rsidP="00425189">
      <w:pPr>
        <w:pStyle w:val="BodyText"/>
      </w:pPr>
    </w:p>
    <w:p w14:paraId="532A7001" w14:textId="77777777" w:rsidR="00DC1232" w:rsidRPr="00C428B8" w:rsidRDefault="00DC1232" w:rsidP="00DC1232">
      <w:pPr>
        <w:pStyle w:val="Heading1"/>
        <w:suppressAutoHyphens/>
        <w:rPr>
          <w:ins w:id="1712" w:author="Minsu Jeon" w:date="2024-03-05T11:41:00Z"/>
          <w:caps w:val="0"/>
        </w:rPr>
      </w:pPr>
      <w:ins w:id="1713" w:author="Minsu Jeon" w:date="2024-03-05T11:41:00Z">
        <w:r>
          <w:rPr>
            <w:caps w:val="0"/>
          </w:rPr>
          <w:t>Review of MASS related documents</w:t>
        </w:r>
      </w:ins>
    </w:p>
    <w:p w14:paraId="1E17AEC8" w14:textId="77777777" w:rsidR="00DC1232" w:rsidRDefault="00DC1232" w:rsidP="00DC1232">
      <w:pPr>
        <w:pStyle w:val="BodyText"/>
        <w:rPr>
          <w:ins w:id="1714" w:author="Minsu Jeon" w:date="2024-03-05T11:41:00Z"/>
        </w:rPr>
      </w:pPr>
      <w:ins w:id="1715" w:author="Minsu Jeon" w:date="2024-03-05T11:41:00Z">
        <w:r>
          <w:t xml:space="preserve">As for other technologies, there is a compelling need for MASS equipment and functionalities to be tested, verified and validated and certified under the application of performance standards. However, as automation and increasing levels of autonomy in utilized systems are leading to higher complexity, for example by using methods from artificial intelligence, existing conventional standards are no longer applicable. Currently, several organizations have started to work on re-evaluating existing documents and drafting new standards and guidance documents for the usage in certification processes. </w:t>
        </w:r>
      </w:ins>
    </w:p>
    <w:p w14:paraId="0D98EF06" w14:textId="77777777" w:rsidR="00DC1232" w:rsidRDefault="00DC1232" w:rsidP="00DC1232">
      <w:pPr>
        <w:pStyle w:val="Heading3"/>
        <w:numPr>
          <w:ilvl w:val="2"/>
          <w:numId w:val="11"/>
        </w:numPr>
        <w:rPr>
          <w:ins w:id="1716" w:author="Minsu Jeon" w:date="2024-03-05T11:41:00Z"/>
        </w:rPr>
      </w:pPr>
      <w:bookmarkStart w:id="1717" w:name="_Toc111186826"/>
      <w:commentRangeStart w:id="1718"/>
      <w:ins w:id="1719" w:author="Minsu Jeon" w:date="2024-03-05T11:41:00Z">
        <w:r>
          <w:t>Existing high-level documents</w:t>
        </w:r>
        <w:bookmarkEnd w:id="1717"/>
        <w:commentRangeEnd w:id="1718"/>
        <w:r>
          <w:rPr>
            <w:rStyle w:val="CommentReference"/>
            <w:rFonts w:asciiTheme="minorHAnsi" w:eastAsiaTheme="minorHAnsi" w:hAnsiTheme="minorHAnsi" w:cstheme="minorBidi"/>
            <w:b w:val="0"/>
            <w:bCs w:val="0"/>
            <w:smallCaps w:val="0"/>
            <w:color w:val="auto"/>
          </w:rPr>
          <w:commentReference w:id="1718"/>
        </w:r>
      </w:ins>
    </w:p>
    <w:p w14:paraId="3F166DC8" w14:textId="77777777" w:rsidR="00DC1232" w:rsidRDefault="00DC1232" w:rsidP="00DC1232">
      <w:pPr>
        <w:pStyle w:val="BodyText"/>
        <w:rPr>
          <w:ins w:id="1720" w:author="Minsu Jeon" w:date="2024-03-05T11:41:00Z"/>
        </w:rPr>
      </w:pPr>
      <w:ins w:id="1721" w:author="Minsu Jeon" w:date="2024-03-05T11:41:00Z">
        <w:r>
          <w:t>Existing “high-level” documents, that may still be relevant in new processes for the certification of MASS equipment are:</w:t>
        </w:r>
      </w:ins>
    </w:p>
    <w:p w14:paraId="5A7E58C3" w14:textId="77777777" w:rsidR="00DC1232" w:rsidRPr="002E6470" w:rsidRDefault="00DC1232" w:rsidP="00DC1232">
      <w:pPr>
        <w:pStyle w:val="ListBullet"/>
        <w:rPr>
          <w:ins w:id="1722" w:author="Minsu Jeon" w:date="2024-03-05T11:41:00Z"/>
        </w:rPr>
      </w:pPr>
      <w:ins w:id="1723" w:author="Minsu Jeon" w:date="2024-03-05T11:41:00Z">
        <w:r w:rsidRPr="002E6470">
          <w:t>SOLAS - International Convention for the Safety of Life at Sea (currently not fully applicable to MASS due to requirements regarding personnel etc.)</w:t>
        </w:r>
      </w:ins>
    </w:p>
    <w:p w14:paraId="3C201924" w14:textId="77777777" w:rsidR="00DC1232" w:rsidRPr="002E6470" w:rsidRDefault="00DC1232" w:rsidP="00DC1232">
      <w:pPr>
        <w:pStyle w:val="ListBullet"/>
        <w:rPr>
          <w:ins w:id="1724" w:author="Minsu Jeon" w:date="2024-03-05T11:41:00Z"/>
        </w:rPr>
      </w:pPr>
      <w:ins w:id="1725" w:author="Minsu Jeon" w:date="2024-03-05T11:41:00Z">
        <w:r w:rsidRPr="002E6470">
          <w:t>STCW – Only partially related to MASS for certification of personnel</w:t>
        </w:r>
      </w:ins>
    </w:p>
    <w:p w14:paraId="36714DEC" w14:textId="77777777" w:rsidR="00DC1232" w:rsidRPr="002E6470" w:rsidRDefault="00DC1232" w:rsidP="00DC1232">
      <w:pPr>
        <w:pStyle w:val="ListBullet"/>
        <w:rPr>
          <w:ins w:id="1726" w:author="Minsu Jeon" w:date="2024-03-05T11:41:00Z"/>
        </w:rPr>
      </w:pPr>
      <w:ins w:id="1727" w:author="Minsu Jeon" w:date="2024-03-05T11:41:00Z">
        <w:r w:rsidRPr="002E6470">
          <w:t xml:space="preserve">COLREGS – (applicable to the control / navigation of the Autonomous ship – however, currently includes some “soft” definitions such as “safe speed” or “restricted visibility”, that may not be clearly enough defined for implementation in an autonomous system. (cf. </w:t>
        </w:r>
        <w:r>
          <w:fldChar w:fldCharType="begin"/>
        </w:r>
        <w:r>
          <w:instrText>HYPERLINK "https://www.researchgate.net/publication/336786127_Maritime_Autonomous_Surface_Ships_MASS_and_the_COLREGS_Do_We_Need_Quantified_Rules_Or_Is_the_Ordinary_Practice_of_Seamen_Specific_Enough"</w:instrText>
        </w:r>
        <w:r>
          <w:fldChar w:fldCharType="separate"/>
        </w:r>
        <w:r w:rsidRPr="00883181">
          <w:rPr>
            <w:rStyle w:val="Hyperlink"/>
            <w:color w:val="auto"/>
            <w:u w:val="none"/>
          </w:rPr>
          <w:t>https://www.researchgate.net/publication/336786127_Maritime_Autonomous_Surface_Ships_MASS_and_the_COLREGS_Do_We_Need_Quantified_Rules_Or_Is_the_Ordinary_Practice_of_Seamen_Specific_Enough</w:t>
        </w:r>
        <w:r>
          <w:rPr>
            <w:rStyle w:val="Hyperlink"/>
            <w:color w:val="auto"/>
            <w:u w:val="none"/>
          </w:rPr>
          <w:fldChar w:fldCharType="end"/>
        </w:r>
        <w:r w:rsidRPr="00883181">
          <w:t xml:space="preserve"> )</w:t>
        </w:r>
      </w:ins>
    </w:p>
    <w:p w14:paraId="33C73A64" w14:textId="77777777" w:rsidR="00DC1232" w:rsidRPr="002E6470" w:rsidRDefault="00DC1232" w:rsidP="00DC1232">
      <w:pPr>
        <w:pStyle w:val="ListBullet"/>
        <w:rPr>
          <w:ins w:id="1728" w:author="Minsu Jeon" w:date="2024-03-05T11:41:00Z"/>
        </w:rPr>
      </w:pPr>
      <w:ins w:id="1729" w:author="Minsu Jeon" w:date="2024-03-05T11:41:00Z">
        <w:r w:rsidRPr="002E6470">
          <w:t>ISPS Code - International Code for the Security of Ships and of Port Facilities (generally applicable, but might be relevant regarding cyber security and also needs to be assessed when dealing with unmanned ships).</w:t>
        </w:r>
      </w:ins>
    </w:p>
    <w:p w14:paraId="7D17D821" w14:textId="77777777" w:rsidR="00DC1232" w:rsidRPr="002E6470" w:rsidRDefault="00DC1232" w:rsidP="00DC1232">
      <w:pPr>
        <w:pStyle w:val="ListBullet"/>
        <w:rPr>
          <w:ins w:id="1730" w:author="Minsu Jeon" w:date="2024-03-05T11:41:00Z"/>
        </w:rPr>
      </w:pPr>
      <w:ins w:id="1731" w:author="Minsu Jeon" w:date="2024-03-05T11:41:00Z">
        <w:r w:rsidRPr="002E6470">
          <w:t>IMO A.694(17): General Requirements for Shipborne Radio Equipment Forming Part of the Global Maritime Distress and Safety System (GMDSS) and for Electronic Navigational Aids - resolution -&gt; Generally applicable for electronic Navigational Aids (mainly Hardware)</w:t>
        </w:r>
      </w:ins>
    </w:p>
    <w:p w14:paraId="16CB66F9" w14:textId="77777777" w:rsidR="00DC1232" w:rsidRPr="002E6470" w:rsidRDefault="00DC1232" w:rsidP="00DC1232">
      <w:pPr>
        <w:pStyle w:val="ListBullet"/>
        <w:rPr>
          <w:ins w:id="1732" w:author="Minsu Jeon" w:date="2024-03-05T11:41:00Z"/>
        </w:rPr>
      </w:pPr>
      <w:ins w:id="1733" w:author="Minsu Jeon" w:date="2024-03-05T11:41:00Z">
        <w:r w:rsidRPr="002E6470">
          <w:t>IMO A.1047(27): “Principles of Minimum Safe Manning” already takes automation into concern and may be relevant for higher degrees of autonomy.</w:t>
        </w:r>
      </w:ins>
    </w:p>
    <w:p w14:paraId="143A1109" w14:textId="77777777" w:rsidR="00DC1232" w:rsidRDefault="00DC1232" w:rsidP="00DC1232">
      <w:pPr>
        <w:pStyle w:val="Heading3"/>
        <w:numPr>
          <w:ilvl w:val="2"/>
          <w:numId w:val="11"/>
        </w:numPr>
        <w:rPr>
          <w:ins w:id="1734" w:author="Minsu Jeon" w:date="2024-03-05T11:41:00Z"/>
        </w:rPr>
      </w:pPr>
      <w:bookmarkStart w:id="1735" w:name="_Toc111186827"/>
      <w:ins w:id="1736" w:author="Minsu Jeon" w:date="2024-03-05T11:41:00Z">
        <w:r>
          <w:t xml:space="preserve">Other </w:t>
        </w:r>
        <w:commentRangeStart w:id="1737"/>
        <w:commentRangeStart w:id="1738"/>
        <w:r>
          <w:t>documents</w:t>
        </w:r>
        <w:commentRangeEnd w:id="1737"/>
        <w:r>
          <w:rPr>
            <w:rStyle w:val="CommentReference"/>
            <w:rFonts w:asciiTheme="minorHAnsi" w:eastAsiaTheme="minorHAnsi" w:hAnsiTheme="minorHAnsi" w:cstheme="minorBidi"/>
            <w:b w:val="0"/>
            <w:bCs w:val="0"/>
            <w:smallCaps w:val="0"/>
            <w:color w:val="auto"/>
          </w:rPr>
          <w:commentReference w:id="1737"/>
        </w:r>
        <w:bookmarkEnd w:id="1735"/>
        <w:commentRangeEnd w:id="1738"/>
        <w:r>
          <w:rPr>
            <w:rStyle w:val="CommentReference"/>
            <w:rFonts w:asciiTheme="minorHAnsi" w:eastAsiaTheme="minorHAnsi" w:hAnsiTheme="minorHAnsi" w:cstheme="minorBidi"/>
            <w:b w:val="0"/>
            <w:bCs w:val="0"/>
            <w:smallCaps w:val="0"/>
            <w:color w:val="auto"/>
          </w:rPr>
          <w:commentReference w:id="1738"/>
        </w:r>
      </w:ins>
    </w:p>
    <w:p w14:paraId="12AC510D" w14:textId="77777777" w:rsidR="00DC1232" w:rsidRDefault="00DC1232" w:rsidP="00DC1232">
      <w:pPr>
        <w:pStyle w:val="BodyText"/>
        <w:rPr>
          <w:ins w:id="1739" w:author="Minsu Jeon" w:date="2024-03-05T11:41:00Z"/>
        </w:rPr>
      </w:pPr>
      <w:ins w:id="1740" w:author="Minsu Jeon" w:date="2024-03-05T11:41:00Z">
        <w:r>
          <w:t xml:space="preserve">An extensive overview of requirements for the certification of MASS systems is given in </w:t>
        </w:r>
        <w:r w:rsidRPr="00883181">
          <w:rPr>
            <w:i/>
            <w:iCs/>
          </w:rPr>
          <w:t>DNVGL-CG-0264 Edition September 2018: Autonomous and remotely operated ships – Extensive Guideline for the certification of Autonomous Systems on vessels including their engineering and design process</w:t>
        </w:r>
        <w:r>
          <w:t xml:space="preserve">. From the perspective of IALA, the following aspects need to be considered for the development of </w:t>
        </w:r>
        <w:proofErr w:type="spellStart"/>
        <w:r>
          <w:t>AtoNs</w:t>
        </w:r>
        <w:proofErr w:type="spellEnd"/>
        <w:r>
          <w:t xml:space="preserve">, VTS and Maritime Services in the context of e-Navigation (emphasis added): </w:t>
        </w:r>
      </w:ins>
    </w:p>
    <w:p w14:paraId="77AE1DD6" w14:textId="77777777" w:rsidR="00DC1232" w:rsidRPr="002E6470" w:rsidRDefault="00DC1232" w:rsidP="00DC1232">
      <w:pPr>
        <w:pStyle w:val="ListBullet"/>
        <w:rPr>
          <w:ins w:id="1741" w:author="Minsu Jeon" w:date="2024-03-05T11:41:00Z"/>
        </w:rPr>
      </w:pPr>
      <w:ins w:id="1742" w:author="Minsu Jeon" w:date="2024-03-05T11:41:00Z">
        <w:r w:rsidRPr="002E6470">
          <w:t xml:space="preserve">“It shall be possible to plan the intended voyage in advance, taking into consideration all </w:t>
        </w:r>
        <w:r w:rsidRPr="00883181">
          <w:rPr>
            <w:b/>
            <w:bCs/>
          </w:rPr>
          <w:t>pertinent information</w:t>
        </w:r>
        <w:r w:rsidRPr="002E6470">
          <w:t xml:space="preserve"> and make a passage plan.” (p.53) </w:t>
        </w:r>
        <w:r w:rsidRPr="002E6470">
          <w:t> Relevant for Information Services for MASS (cf. MS in the context of e-Nav)</w:t>
        </w:r>
      </w:ins>
    </w:p>
    <w:p w14:paraId="6DBB8AD5" w14:textId="77777777" w:rsidR="00DC1232" w:rsidRPr="002E6470" w:rsidRDefault="00DC1232" w:rsidP="00DC1232">
      <w:pPr>
        <w:pStyle w:val="ListBullet"/>
        <w:rPr>
          <w:ins w:id="1743" w:author="Minsu Jeon" w:date="2024-03-05T11:41:00Z"/>
        </w:rPr>
      </w:pPr>
      <w:ins w:id="1744" w:author="Minsu Jeon" w:date="2024-03-05T11:41:00Z">
        <w:r w:rsidRPr="002E6470">
          <w:t xml:space="preserve">“It shall be possible to detect </w:t>
        </w:r>
        <w:r w:rsidRPr="00883181">
          <w:rPr>
            <w:b/>
            <w:bCs/>
          </w:rPr>
          <w:t>all external objects of interest</w:t>
        </w:r>
        <w:r w:rsidRPr="002E6470">
          <w:t xml:space="preserve"> for safe navigation, such as ships, </w:t>
        </w:r>
        <w:r w:rsidRPr="00883181">
          <w:rPr>
            <w:b/>
            <w:bCs/>
          </w:rPr>
          <w:t xml:space="preserve">buoys and lighthouses </w:t>
        </w:r>
        <w:r w:rsidRPr="002E6470">
          <w:t>in any direction when the vessel is pitching and rolling.” (p.54)</w:t>
        </w:r>
      </w:ins>
    </w:p>
    <w:p w14:paraId="4ECA0364" w14:textId="77777777" w:rsidR="00DC1232" w:rsidRPr="002E6470" w:rsidRDefault="00DC1232" w:rsidP="00DC1232">
      <w:pPr>
        <w:pStyle w:val="ListBullet"/>
        <w:rPr>
          <w:ins w:id="1745" w:author="Minsu Jeon" w:date="2024-03-05T11:41:00Z"/>
        </w:rPr>
      </w:pPr>
      <w:ins w:id="1746" w:author="Minsu Jeon" w:date="2024-03-05T11:41:00Z">
        <w:r w:rsidRPr="002E6470">
          <w:t>“It shall be possible to detect and recognise lights and shapes as described in COLREG Part C, and sound and light signals as described in COLREG Part D.” (p.54)</w:t>
        </w:r>
      </w:ins>
    </w:p>
    <w:p w14:paraId="36F0F077" w14:textId="77777777" w:rsidR="00DC1232" w:rsidRPr="002E6470" w:rsidRDefault="00DC1232" w:rsidP="00DC1232">
      <w:pPr>
        <w:pStyle w:val="ListBullet"/>
        <w:rPr>
          <w:ins w:id="1747" w:author="Minsu Jeon" w:date="2024-03-05T11:41:00Z"/>
        </w:rPr>
      </w:pPr>
      <w:ins w:id="1748" w:author="Minsu Jeon" w:date="2024-03-05T11:41:00Z">
        <w:r w:rsidRPr="002E6470">
          <w:t xml:space="preserve">“Any systems provided for detection of hazards to navigation above the water surface should be able to provide essential information supporting collision avoidance and safe navigation based on the requirements </w:t>
        </w:r>
        <w:r w:rsidRPr="002E6470">
          <w:lastRenderedPageBreak/>
          <w:t>for lookout and horizontal and vertical field of vision described in [3.1.1]. Typical hazards include other vessels, aids to navigation, small unlit boats, floating logs, oil drums, containers, buoys, ice, hazardous waves, etc., thus the size, colour and material of the object are parameters to be considered.” (p.57)</w:t>
        </w:r>
      </w:ins>
    </w:p>
    <w:p w14:paraId="5445D69A" w14:textId="77777777" w:rsidR="00DC1232" w:rsidRDefault="00DC1232" w:rsidP="00DC1232">
      <w:pPr>
        <w:pStyle w:val="BodyText"/>
        <w:rPr>
          <w:ins w:id="1749" w:author="Minsu Jeon" w:date="2024-03-05T11:41:00Z"/>
        </w:rPr>
      </w:pPr>
      <w:ins w:id="1750" w:author="Minsu Jeon" w:date="2024-03-05T11:41:00Z">
        <w:r>
          <w:t>Further requirements are mentioned in the considered document on the topics of:</w:t>
        </w:r>
      </w:ins>
    </w:p>
    <w:p w14:paraId="1646B5D4" w14:textId="77777777" w:rsidR="00DC1232" w:rsidRPr="00883181" w:rsidRDefault="00DC1232" w:rsidP="00DC1232">
      <w:pPr>
        <w:pStyle w:val="ListBullet"/>
        <w:rPr>
          <w:ins w:id="1751" w:author="Minsu Jeon" w:date="2024-03-05T11:41:00Z"/>
          <w:rStyle w:val="Hyperlink"/>
          <w:rFonts w:ascii="Calibri" w:eastAsia="Times New Roman" w:hAnsi="Calibri" w:cs="Calibri"/>
          <w:bCs/>
        </w:rPr>
      </w:pPr>
      <w:ins w:id="1752" w:author="Minsu Jeon" w:date="2024-03-05T11:41:00Z">
        <w:r w:rsidRPr="00883181">
          <w:rPr>
            <w:rStyle w:val="Hyperlink"/>
            <w:rFonts w:ascii="Calibri" w:eastAsia="Times New Roman" w:hAnsi="Calibri" w:cs="Calibri"/>
            <w:bCs/>
          </w:rPr>
          <w:t>Communication Link to VTS (p. 92 / p. 93)</w:t>
        </w:r>
      </w:ins>
    </w:p>
    <w:p w14:paraId="31BA3E5D" w14:textId="77777777" w:rsidR="00DC1232" w:rsidRPr="00883181" w:rsidRDefault="00DC1232" w:rsidP="00DC1232">
      <w:pPr>
        <w:pStyle w:val="ListBullet"/>
        <w:rPr>
          <w:ins w:id="1753" w:author="Minsu Jeon" w:date="2024-03-05T11:41:00Z"/>
          <w:rStyle w:val="Hyperlink"/>
          <w:rFonts w:ascii="Calibri" w:eastAsia="Times New Roman" w:hAnsi="Calibri" w:cs="Calibri"/>
          <w:bCs/>
        </w:rPr>
      </w:pPr>
      <w:ins w:id="1754" w:author="Minsu Jeon" w:date="2024-03-05T11:41:00Z">
        <w:r w:rsidRPr="00883181">
          <w:rPr>
            <w:rStyle w:val="Hyperlink"/>
            <w:rFonts w:ascii="Calibri" w:eastAsia="Times New Roman" w:hAnsi="Calibri" w:cs="Calibri"/>
            <w:bCs/>
          </w:rPr>
          <w:t>Situational Awareness in RCC (p.58 ff.)</w:t>
        </w:r>
      </w:ins>
    </w:p>
    <w:p w14:paraId="50F7400A" w14:textId="77777777" w:rsidR="00DC1232" w:rsidRPr="00883181" w:rsidRDefault="00DC1232" w:rsidP="00DC1232">
      <w:pPr>
        <w:pStyle w:val="ListBullet"/>
        <w:rPr>
          <w:ins w:id="1755" w:author="Minsu Jeon" w:date="2024-03-05T11:41:00Z"/>
          <w:rStyle w:val="Hyperlink"/>
          <w:rFonts w:ascii="Calibri" w:eastAsia="Times New Roman" w:hAnsi="Calibri" w:cs="Calibri"/>
          <w:bCs/>
        </w:rPr>
      </w:pPr>
      <w:ins w:id="1756" w:author="Minsu Jeon" w:date="2024-03-05T11:41:00Z">
        <w:r>
          <w:rPr>
            <w:rStyle w:val="Hyperlink"/>
            <w:rFonts w:ascii="Calibri" w:eastAsia="Times New Roman" w:hAnsi="Calibri" w:cs="Calibri"/>
            <w:bCs/>
          </w:rPr>
          <w:t>RCC</w:t>
        </w:r>
        <w:r w:rsidRPr="00883181">
          <w:rPr>
            <w:rStyle w:val="Hyperlink"/>
            <w:rFonts w:ascii="Calibri" w:eastAsia="Times New Roman" w:hAnsi="Calibri" w:cs="Calibri"/>
            <w:bCs/>
          </w:rPr>
          <w:t xml:space="preserve"> Workstation for voyage planning (p. 61)</w:t>
        </w:r>
      </w:ins>
    </w:p>
    <w:p w14:paraId="386099B3" w14:textId="77777777" w:rsidR="00DC1232" w:rsidRPr="00883181" w:rsidRDefault="00DC1232" w:rsidP="00DC1232">
      <w:pPr>
        <w:pStyle w:val="ListBullet"/>
        <w:rPr>
          <w:ins w:id="1757" w:author="Minsu Jeon" w:date="2024-03-05T11:41:00Z"/>
          <w:rStyle w:val="Hyperlink"/>
          <w:rFonts w:ascii="Calibri" w:eastAsia="Times New Roman" w:hAnsi="Calibri" w:cs="Calibri"/>
          <w:bCs/>
        </w:rPr>
      </w:pPr>
      <w:ins w:id="1758" w:author="Minsu Jeon" w:date="2024-03-05T11:41:00Z">
        <w:r>
          <w:rPr>
            <w:rStyle w:val="Hyperlink"/>
            <w:rFonts w:ascii="Calibri" w:eastAsia="Times New Roman" w:hAnsi="Calibri" w:cs="Calibri"/>
            <w:bCs/>
          </w:rPr>
          <w:t>RCC</w:t>
        </w:r>
        <w:r w:rsidRPr="00883181">
          <w:rPr>
            <w:rStyle w:val="Hyperlink"/>
            <w:rFonts w:ascii="Calibri" w:eastAsia="Times New Roman" w:hAnsi="Calibri" w:cs="Calibri"/>
            <w:bCs/>
          </w:rPr>
          <w:t xml:space="preserve"> in general (p. 83 ff.)</w:t>
        </w:r>
      </w:ins>
    </w:p>
    <w:p w14:paraId="6CF5283D" w14:textId="77777777" w:rsidR="00DC1232" w:rsidRDefault="00DC1232" w:rsidP="00DC1232">
      <w:pPr>
        <w:pStyle w:val="BodyText"/>
        <w:rPr>
          <w:ins w:id="1759" w:author="Minsu Jeon" w:date="2024-03-05T11:41:00Z"/>
        </w:rPr>
      </w:pPr>
      <w:ins w:id="1760" w:author="Minsu Jeon" w:date="2024-03-05T11:41:00Z">
        <w:r>
          <w:t>It is also mentioned that new functionalities for which no IMO performance standards exist to the current point in time, “compliance with IMO recommendations on general requirements for GMDSS and electronic navigational aids - resolution A.694(17) - and the appurtenant test standard IEC 60945 or similar should be the minimum applied” (p. 105).</w:t>
        </w:r>
      </w:ins>
    </w:p>
    <w:p w14:paraId="14159F8D" w14:textId="77777777" w:rsidR="00DC1232" w:rsidRDefault="00DC1232" w:rsidP="00DC1232">
      <w:pPr>
        <w:pStyle w:val="BodyText"/>
        <w:rPr>
          <w:ins w:id="1761" w:author="Minsu Jeon" w:date="2024-03-05T11:41:00Z"/>
        </w:rPr>
      </w:pPr>
      <w:ins w:id="1762" w:author="Minsu Jeon" w:date="2024-03-05T11:41:00Z">
        <w:r>
          <w:t xml:space="preserve">Standards developed by International Electrotechnical Commission Technical Committee 80 (IEC TC 80) could be relevant for the certifying specific communication sub-functionalities of MASS equipment (see https://www.iec.ch/dyn/www/f?p=103:22:702902501236996::::FSP_ORG_ID,FSP_LANG_ID:1271,25 for an overview of related standards. </w:t>
        </w:r>
      </w:ins>
    </w:p>
    <w:p w14:paraId="1C96B393" w14:textId="77777777" w:rsidR="00DC1232" w:rsidRDefault="00DC1232" w:rsidP="00DC1232">
      <w:pPr>
        <w:pStyle w:val="BodyText"/>
        <w:rPr>
          <w:ins w:id="1763" w:author="Minsu Jeon" w:date="2024-03-05T11:41:00Z"/>
        </w:rPr>
      </w:pPr>
      <w:ins w:id="1764" w:author="Minsu Jeon" w:date="2024-03-05T11:41:00Z">
        <w:r>
          <w:t>Further references to potentially related documents can be found in appendix</w:t>
        </w:r>
        <w:commentRangeStart w:id="1765"/>
        <w:r>
          <w:t xml:space="preserve"> </w:t>
        </w:r>
        <w:r w:rsidRPr="00883181">
          <w:rPr>
            <w:highlight w:val="yellow"/>
          </w:rPr>
          <w:t>X</w:t>
        </w:r>
        <w:r>
          <w:t>.</w:t>
        </w:r>
        <w:commentRangeEnd w:id="1765"/>
        <w:r>
          <w:rPr>
            <w:rStyle w:val="CommentReference"/>
          </w:rPr>
          <w:commentReference w:id="1765"/>
        </w:r>
      </w:ins>
    </w:p>
    <w:p w14:paraId="5C73CF97" w14:textId="77777777" w:rsidR="00DC1232" w:rsidRDefault="00DC1232" w:rsidP="00DC1232">
      <w:pPr>
        <w:pStyle w:val="BodyText"/>
        <w:rPr>
          <w:ins w:id="1766" w:author="Minsu Jeon" w:date="2024-03-05T11:41:00Z"/>
        </w:rPr>
      </w:pPr>
      <w:ins w:id="1767" w:author="Minsu Jeon" w:date="2024-03-05T11:41:00Z">
        <w:r>
          <w:t xml:space="preserve">Finally, related standards that have been mainly applied in other domains may also contribute to a holistic approach for MASS certification. Especially ISO 26262, ISO/PAS 21448 SOTIF or ANSI/UL 4600 Standard for Safety for the Evaluation of Autonomous Products could be relevant. </w:t>
        </w:r>
      </w:ins>
    </w:p>
    <w:p w14:paraId="61EFAEBE" w14:textId="77777777" w:rsidR="00DC1232" w:rsidRDefault="00DC1232" w:rsidP="00DC1232">
      <w:pPr>
        <w:pStyle w:val="Heading3"/>
        <w:numPr>
          <w:ilvl w:val="2"/>
          <w:numId w:val="11"/>
        </w:numPr>
        <w:rPr>
          <w:ins w:id="1768" w:author="Minsu Jeon" w:date="2024-03-05T11:41:00Z"/>
        </w:rPr>
      </w:pPr>
      <w:bookmarkStart w:id="1769" w:name="_Toc111186828"/>
      <w:ins w:id="1770" w:author="Minsu Jeon" w:date="2024-03-05T11:41:00Z">
        <w:r>
          <w:t>Conclusion</w:t>
        </w:r>
        <w:bookmarkEnd w:id="1769"/>
      </w:ins>
    </w:p>
    <w:p w14:paraId="430F9587" w14:textId="77777777" w:rsidR="00DC1232" w:rsidRDefault="00DC1232" w:rsidP="00DC1232">
      <w:pPr>
        <w:pStyle w:val="BodyText"/>
        <w:rPr>
          <w:ins w:id="1771" w:author="Minsu Jeon" w:date="2024-03-05T11:41:00Z"/>
          <w:caps/>
        </w:rPr>
      </w:pPr>
      <w:ins w:id="1772" w:author="Minsu Jeon" w:date="2024-03-05T11:41:00Z">
        <w:r>
          <w:t>Firstly, it should be recognized that providing accurate methods for the validation, verification and certification of automated or autonomous systems are still actively being developed and new or adapted standards and guidance documents may emerge as a result of ongoing activities in the next years. Especially in the area of IALA, there is only very little guidance on how the shore-side support for MASS (radio beacons, AtoN provision, etc.), VTS-to-MASS communication or VTS support in general could be realized. Based on the discussion in the first section of this document, we recommend to either add a new sub-section to chapter 4 dealing with the challenges of MASS certification processes referencing the above-mentioned standards, guidance documents and their requirements or to extend the current sections (especially 4.1, 4.2, 4.3, 4.5, 5, 6.1, 6.2 and 7/8) with the provided information.</w:t>
        </w:r>
      </w:ins>
    </w:p>
    <w:p w14:paraId="6117270F" w14:textId="77777777" w:rsidR="00425189" w:rsidRDefault="00425189" w:rsidP="00425189">
      <w:pPr>
        <w:pStyle w:val="BodyText"/>
      </w:pPr>
    </w:p>
    <w:p w14:paraId="536AA9AA" w14:textId="77777777" w:rsidR="00425189" w:rsidRPr="00425189" w:rsidDel="00353DC9" w:rsidRDefault="00425189" w:rsidP="00425189">
      <w:pPr>
        <w:pStyle w:val="BodyText"/>
        <w:rPr>
          <w:del w:id="1773" w:author="Minsu Jeon" w:date="2024-03-05T12:32:00Z"/>
        </w:rPr>
      </w:pPr>
    </w:p>
    <w:p w14:paraId="3E5B1193" w14:textId="547C1634" w:rsidR="00425189" w:rsidDel="00353DC9" w:rsidRDefault="00425189" w:rsidP="00425189">
      <w:pPr>
        <w:pStyle w:val="Heading1"/>
        <w:rPr>
          <w:del w:id="1774" w:author="Minsu Jeon" w:date="2024-03-05T12:32:00Z"/>
        </w:rPr>
      </w:pPr>
      <w:bookmarkStart w:id="1775" w:name="_Toc137143727"/>
      <w:del w:id="1776" w:author="Minsu Jeon" w:date="2024-03-05T12:32:00Z">
        <w:r w:rsidDel="00353DC9">
          <w:delText>Refer</w:delText>
        </w:r>
        <w:r w:rsidR="0045382A" w:rsidDel="00353DC9">
          <w:delText>e</w:delText>
        </w:r>
        <w:r w:rsidDel="00353DC9">
          <w:delText>nces</w:delText>
        </w:r>
        <w:bookmarkEnd w:id="1775"/>
      </w:del>
    </w:p>
    <w:p w14:paraId="4C333DAD" w14:textId="7031BCC4" w:rsidR="00425189" w:rsidDel="00353DC9" w:rsidRDefault="00425189" w:rsidP="00425189">
      <w:pPr>
        <w:pStyle w:val="Heading1separationline"/>
        <w:rPr>
          <w:del w:id="1777" w:author="Minsu Jeon" w:date="2024-03-05T12:32:00Z"/>
        </w:rPr>
      </w:pPr>
    </w:p>
    <w:p w14:paraId="4C8B4F1C" w14:textId="3F23900F" w:rsidR="00425189" w:rsidRPr="00425189" w:rsidDel="00353DC9" w:rsidRDefault="00425189" w:rsidP="00425189">
      <w:pPr>
        <w:pStyle w:val="BodyText"/>
        <w:rPr>
          <w:del w:id="1778" w:author="Minsu Jeon" w:date="2024-03-05T12:32:00Z"/>
        </w:rPr>
      </w:pPr>
    </w:p>
    <w:p w14:paraId="0E88188B" w14:textId="77777777" w:rsidR="00576566" w:rsidRDefault="00576566" w:rsidP="002A7E5A">
      <w:pPr>
        <w:pStyle w:val="BodyText"/>
        <w:rPr>
          <w:ins w:id="1779" w:author="Minsu Jeon" w:date="2024-03-05T12:32:00Z"/>
          <w:lang w:eastAsia="en-GB"/>
        </w:rPr>
      </w:pPr>
    </w:p>
    <w:p w14:paraId="40F976CA" w14:textId="77777777" w:rsidR="00353DC9" w:rsidRPr="00F55AD7" w:rsidRDefault="00353DC9" w:rsidP="00353DC9">
      <w:pPr>
        <w:pStyle w:val="Heading1"/>
        <w:numPr>
          <w:ilvl w:val="0"/>
          <w:numId w:val="11"/>
        </w:numPr>
        <w:suppressAutoHyphens/>
        <w:rPr>
          <w:ins w:id="1780" w:author="Minsu Jeon" w:date="2024-03-05T12:32:00Z"/>
          <w:caps w:val="0"/>
        </w:rPr>
      </w:pPr>
      <w:bookmarkStart w:id="1781" w:name="_Toc111186885"/>
      <w:ins w:id="1782" w:author="Minsu Jeon" w:date="2024-03-05T12:32:00Z">
        <w:r w:rsidRPr="00F55AD7">
          <w:rPr>
            <w:caps w:val="0"/>
          </w:rPr>
          <w:t>DEFINITIONS</w:t>
        </w:r>
        <w:bookmarkEnd w:id="1781"/>
      </w:ins>
    </w:p>
    <w:p w14:paraId="3D4F0AC9" w14:textId="77777777" w:rsidR="00353DC9" w:rsidRPr="00F55AD7" w:rsidRDefault="00353DC9" w:rsidP="00353DC9">
      <w:pPr>
        <w:pStyle w:val="Heading1separationline"/>
        <w:suppressAutoHyphens/>
        <w:rPr>
          <w:ins w:id="1783" w:author="Minsu Jeon" w:date="2024-03-05T12:32:00Z"/>
        </w:rPr>
      </w:pPr>
    </w:p>
    <w:p w14:paraId="1C5D8DF9" w14:textId="77777777" w:rsidR="00353DC9" w:rsidRDefault="00353DC9" w:rsidP="00353DC9">
      <w:pPr>
        <w:pStyle w:val="BodyText"/>
        <w:suppressAutoHyphens/>
        <w:rPr>
          <w:ins w:id="1784" w:author="Minsu Jeon" w:date="2024-03-05T12:32:00Z"/>
        </w:rPr>
      </w:pPr>
      <w:bookmarkStart w:id="1785" w:name="_Hlk59209504"/>
      <w:ins w:id="1786" w:author="Minsu Jeon" w:date="2024-03-05T12:32:00Z">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w:t>
        </w:r>
        <w:r>
          <w:rPr>
            <w:rStyle w:val="BodyTextChar"/>
          </w:rPr>
          <w:t>d</w:t>
        </w:r>
        <w:r w:rsidRPr="00C843AC">
          <w:rPr>
            <w:rStyle w:val="BodyTextChar"/>
          </w:rPr>
          <w:t xml:space="preserve">ictionary) at </w:t>
        </w:r>
        <w:r>
          <w:fldChar w:fldCharType="begin"/>
        </w:r>
        <w:r>
          <w:instrText>HYPERLINK "http://www.iala-aism.org/wiki/dictionary"</w:instrText>
        </w:r>
        <w:r>
          <w:fldChar w:fldCharType="separate"/>
        </w:r>
        <w:r w:rsidRPr="00C843AC">
          <w:rPr>
            <w:rStyle w:val="BodyTextChar"/>
          </w:rPr>
          <w:t>http://www.iala-aism.org/wiki/dictionary</w:t>
        </w:r>
        <w:r>
          <w:rPr>
            <w:rStyle w:val="BodyTextChar"/>
          </w:rPr>
          <w:fldChar w:fldCharType="end"/>
        </w:r>
        <w:r>
          <w:rPr>
            <w:rStyle w:val="BodyTextChar"/>
          </w:rPr>
          <w:t xml:space="preserve"> </w:t>
        </w:r>
        <w:r w:rsidRPr="00C843AC">
          <w:rPr>
            <w:rStyle w:val="BodyTextChar"/>
          </w:rPr>
          <w:t>and were checked as correct at the time of going to print. Where conflict arises, the IALA Dictionary should be considered as</w:t>
        </w:r>
        <w:r w:rsidRPr="00C843AC">
          <w:t xml:space="preserve"> the authoritative source of definitions used in IALA documents.</w:t>
        </w:r>
      </w:ins>
    </w:p>
    <w:p w14:paraId="4C1C51D6" w14:textId="77777777" w:rsidR="00353DC9" w:rsidRDefault="00353DC9" w:rsidP="00353DC9">
      <w:pPr>
        <w:pStyle w:val="Heading1"/>
        <w:keepLines w:val="0"/>
        <w:numPr>
          <w:ilvl w:val="0"/>
          <w:numId w:val="11"/>
        </w:numPr>
        <w:suppressAutoHyphens/>
        <w:rPr>
          <w:ins w:id="1787" w:author="Minsu Jeon" w:date="2024-03-05T12:32:00Z"/>
        </w:rPr>
      </w:pPr>
      <w:bookmarkStart w:id="1788" w:name="_Toc111186886"/>
      <w:bookmarkStart w:id="1789" w:name="_Hlk59202516"/>
      <w:bookmarkEnd w:id="1785"/>
      <w:ins w:id="1790" w:author="Minsu Jeon" w:date="2024-03-05T12:32:00Z">
        <w:r>
          <w:lastRenderedPageBreak/>
          <w:t>abbreviations</w:t>
        </w:r>
        <w:bookmarkEnd w:id="1788"/>
      </w:ins>
    </w:p>
    <w:p w14:paraId="757C6A69" w14:textId="77777777" w:rsidR="00353DC9" w:rsidRDefault="00353DC9" w:rsidP="00353DC9">
      <w:pPr>
        <w:pStyle w:val="Heading1separationline"/>
        <w:keepNext/>
        <w:suppressAutoHyphens/>
        <w:rPr>
          <w:ins w:id="1791" w:author="Minsu Jeon" w:date="2024-03-05T12:32:00Z"/>
        </w:rPr>
      </w:pPr>
    </w:p>
    <w:p w14:paraId="410B3F05" w14:textId="77777777" w:rsidR="00353DC9" w:rsidRDefault="00353DC9" w:rsidP="00353DC9">
      <w:pPr>
        <w:pStyle w:val="BodyText"/>
        <w:keepNext/>
        <w:suppressAutoHyphens/>
        <w:rPr>
          <w:ins w:id="1792" w:author="Minsu Jeon" w:date="2024-03-05T12:32:00Z"/>
        </w:rPr>
      </w:pPr>
      <w:ins w:id="1793" w:author="Minsu Jeon" w:date="2024-03-05T12:32:00Z">
        <w:r>
          <w:t>[to be developed]</w:t>
        </w:r>
      </w:ins>
    </w:p>
    <w:p w14:paraId="677D8CD6" w14:textId="77777777" w:rsidR="00353DC9" w:rsidRDefault="00353DC9" w:rsidP="00353DC9">
      <w:pPr>
        <w:pStyle w:val="Abbreviations"/>
        <w:keepNext/>
        <w:suppressAutoHyphens/>
        <w:rPr>
          <w:ins w:id="1794" w:author="Minsu Jeon" w:date="2024-03-05T12:32:00Z"/>
        </w:rPr>
      </w:pPr>
    </w:p>
    <w:p w14:paraId="5690EEC5" w14:textId="77777777" w:rsidR="00353DC9" w:rsidRPr="005F1314" w:rsidRDefault="00353DC9" w:rsidP="00353DC9">
      <w:pPr>
        <w:pStyle w:val="Abbreviations"/>
        <w:keepNext/>
        <w:suppressAutoHyphens/>
        <w:rPr>
          <w:ins w:id="1795" w:author="Minsu Jeon" w:date="2024-03-05T12:32:00Z"/>
        </w:rPr>
      </w:pPr>
      <w:ins w:id="1796" w:author="Minsu Jeon" w:date="2024-03-05T12:32:00Z">
        <w:r w:rsidRPr="005F1314">
          <w:t>NGO</w:t>
        </w:r>
        <w:r w:rsidRPr="005F1314">
          <w:tab/>
          <w:t>Non-governmental organi</w:t>
        </w:r>
        <w:r>
          <w:t>z</w:t>
        </w:r>
        <w:r w:rsidRPr="005F1314">
          <w:t>ation</w:t>
        </w:r>
      </w:ins>
    </w:p>
    <w:p w14:paraId="1124CD2B" w14:textId="77777777" w:rsidR="00353DC9" w:rsidRDefault="00353DC9" w:rsidP="00353DC9">
      <w:pPr>
        <w:pStyle w:val="Abbreviations"/>
        <w:keepNext/>
        <w:suppressAutoHyphens/>
        <w:rPr>
          <w:ins w:id="1797" w:author="Minsu Jeon" w:date="2024-03-05T12:32:00Z"/>
        </w:rPr>
      </w:pPr>
      <w:ins w:id="1798" w:author="Minsu Jeon" w:date="2024-03-05T12:32:00Z">
        <w:r w:rsidRPr="005F1314">
          <w:t>VTS</w:t>
        </w:r>
        <w:r w:rsidRPr="005F1314">
          <w:tab/>
          <w:t>Vessel Traffic Services</w:t>
        </w:r>
      </w:ins>
    </w:p>
    <w:p w14:paraId="4BDF96AE" w14:textId="77777777" w:rsidR="00353DC9" w:rsidRPr="005F1314" w:rsidRDefault="00353DC9" w:rsidP="00353DC9">
      <w:pPr>
        <w:pStyle w:val="Abbreviations"/>
        <w:keepNext/>
        <w:suppressAutoHyphens/>
        <w:rPr>
          <w:ins w:id="1799" w:author="Minsu Jeon" w:date="2024-03-05T12:32:00Z"/>
        </w:rPr>
      </w:pPr>
    </w:p>
    <w:p w14:paraId="5BA4638E" w14:textId="77777777" w:rsidR="00353DC9" w:rsidRPr="00224DAB" w:rsidRDefault="00353DC9" w:rsidP="00353DC9">
      <w:pPr>
        <w:pStyle w:val="Heading1"/>
        <w:numPr>
          <w:ilvl w:val="0"/>
          <w:numId w:val="11"/>
        </w:numPr>
        <w:suppressAutoHyphens/>
        <w:rPr>
          <w:ins w:id="1800" w:author="Minsu Jeon" w:date="2024-03-05T12:32:00Z"/>
        </w:rPr>
      </w:pPr>
      <w:bookmarkStart w:id="1801" w:name="_Toc111186887"/>
      <w:bookmarkEnd w:id="1789"/>
      <w:ins w:id="1802" w:author="Minsu Jeon" w:date="2024-03-05T12:32:00Z">
        <w:r>
          <w:t>references</w:t>
        </w:r>
        <w:bookmarkEnd w:id="1801"/>
      </w:ins>
    </w:p>
    <w:p w14:paraId="4C8C3054" w14:textId="77777777" w:rsidR="00353DC9" w:rsidRDefault="00353DC9" w:rsidP="00353DC9">
      <w:pPr>
        <w:pStyle w:val="Heading1separationline"/>
        <w:suppressAutoHyphens/>
        <w:rPr>
          <w:ins w:id="1803" w:author="Minsu Jeon" w:date="2024-03-05T12:32:00Z"/>
        </w:rPr>
      </w:pPr>
    </w:p>
    <w:p w14:paraId="3926D604" w14:textId="77777777" w:rsidR="00353DC9" w:rsidRPr="00CF10E3" w:rsidRDefault="00353DC9" w:rsidP="00353DC9">
      <w:pPr>
        <w:pStyle w:val="BodyText"/>
        <w:suppressAutoHyphens/>
        <w:rPr>
          <w:ins w:id="1804" w:author="Minsu Jeon" w:date="2024-03-05T12:32:00Z"/>
        </w:rPr>
      </w:pPr>
      <w:bookmarkStart w:id="1805" w:name="_Hlk59209161"/>
      <w:commentRangeStart w:id="1806"/>
      <w:ins w:id="1807" w:author="Minsu Jeon" w:date="2024-03-05T12:32:00Z">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ins>
    </w:p>
    <w:p w14:paraId="21ED2694" w14:textId="77777777" w:rsidR="00353DC9" w:rsidRPr="00CF10E3" w:rsidRDefault="00353DC9" w:rsidP="00353DC9">
      <w:pPr>
        <w:pStyle w:val="BodyText"/>
        <w:suppressAutoHyphens/>
        <w:rPr>
          <w:ins w:id="1808" w:author="Minsu Jeon" w:date="2024-03-05T12:32:00Z"/>
        </w:rPr>
      </w:pPr>
      <w:bookmarkStart w:id="1809" w:name="_Hlk60409076"/>
      <w:ins w:id="1810" w:author="Minsu Jeon" w:date="2024-03-05T12:32:00Z">
        <w:r w:rsidRPr="00CF10E3">
          <w:t xml:space="preserve">The reference should be listed in the References section in the following syntax using the </w:t>
        </w:r>
        <w:r w:rsidRPr="00CF10E3">
          <w:rPr>
            <w:b/>
            <w:bCs/>
          </w:rPr>
          <w:t>Reference</w:t>
        </w:r>
        <w:r w:rsidRPr="00CF10E3">
          <w:t xml:space="preserve"> </w:t>
        </w:r>
        <w:r w:rsidRPr="00456DE1">
          <w:rPr>
            <w:b/>
            <w:bCs/>
          </w:rPr>
          <w:t>list</w:t>
        </w:r>
        <w:r>
          <w:t xml:space="preserve"> </w:t>
        </w:r>
        <w:r w:rsidRPr="00CF10E3">
          <w:t>style:</w:t>
        </w:r>
      </w:ins>
    </w:p>
    <w:p w14:paraId="21EDCE6A" w14:textId="77777777" w:rsidR="00353DC9" w:rsidRDefault="00353DC9" w:rsidP="00353DC9">
      <w:pPr>
        <w:pStyle w:val="BodyText"/>
        <w:suppressAutoHyphens/>
        <w:jc w:val="center"/>
        <w:rPr>
          <w:ins w:id="1811" w:author="Minsu Jeon" w:date="2024-03-05T12:32:00Z"/>
        </w:rPr>
      </w:pPr>
      <w:ins w:id="1812" w:author="Minsu Jeon" w:date="2024-03-05T12:32:00Z">
        <w:r>
          <w:rPr>
            <w:rStyle w:val="BodyTextChar"/>
          </w:rPr>
          <w:t xml:space="preserve">[Author </w:t>
        </w:r>
        <w:r w:rsidRPr="00CF10E3">
          <w:rPr>
            <w:rStyle w:val="BodyTextChar"/>
          </w:rPr>
          <w:t>surname</w:t>
        </w:r>
        <w:r>
          <w:rPr>
            <w:rStyle w:val="BodyTextChar"/>
          </w:rPr>
          <w:t>,] &lt;</w:t>
        </w:r>
        <w:r w:rsidRPr="00CF10E3">
          <w:rPr>
            <w:rStyle w:val="BodyTextChar"/>
          </w:rPr>
          <w:t>space</w:t>
        </w:r>
        <w:r>
          <w:rPr>
            <w:rStyle w:val="BodyTextChar"/>
          </w:rPr>
          <w:t>&gt; [</w:t>
        </w:r>
        <w:r w:rsidRPr="00CF10E3">
          <w:rPr>
            <w:rStyle w:val="BodyTextChar"/>
          </w:rPr>
          <w:t>initial.</w:t>
        </w:r>
        <w:r>
          <w:rPr>
            <w:rStyle w:val="BodyTextChar"/>
          </w:rPr>
          <w:t>] &lt;</w:t>
        </w:r>
        <w:r w:rsidRPr="00CF10E3">
          <w:rPr>
            <w:rStyle w:val="BodyTextChar"/>
          </w:rPr>
          <w:t>space</w:t>
        </w:r>
        <w:r>
          <w:rPr>
            <w:rStyle w:val="BodyTextChar"/>
          </w:rPr>
          <w:t>&gt; [</w:t>
        </w:r>
        <w:r w:rsidRPr="00CF10E3">
          <w:rPr>
            <w:rStyle w:val="BodyTextChar"/>
          </w:rPr>
          <w:t>year</w:t>
        </w:r>
        <w:r>
          <w:rPr>
            <w:rStyle w:val="BodyTextChar"/>
          </w:rPr>
          <w:t>] &lt;</w:t>
        </w:r>
        <w:r w:rsidRPr="00CF10E3">
          <w:rPr>
            <w:rStyle w:val="BodyTextChar"/>
          </w:rPr>
          <w:t>space</w:t>
        </w:r>
        <w:r>
          <w:rPr>
            <w:rStyle w:val="BodyTextChar"/>
          </w:rPr>
          <w:t>&gt; [title</w:t>
        </w:r>
        <w:r w:rsidRPr="00CF10E3">
          <w:t>.</w:t>
        </w:r>
        <w:r>
          <w:t>]</w:t>
        </w:r>
      </w:ins>
    </w:p>
    <w:p w14:paraId="3B147965" w14:textId="77777777" w:rsidR="00353DC9" w:rsidRPr="00CF10E3" w:rsidRDefault="00353DC9" w:rsidP="00353DC9">
      <w:pPr>
        <w:pStyle w:val="BodyText"/>
        <w:suppressAutoHyphens/>
        <w:jc w:val="left"/>
        <w:rPr>
          <w:ins w:id="1813" w:author="Minsu Jeon" w:date="2024-03-05T12:32:00Z"/>
        </w:rPr>
      </w:pPr>
      <w:ins w:id="1814" w:author="Minsu Jeon" w:date="2024-03-05T12:32:00Z">
        <w:r w:rsidRPr="00CF10E3">
          <w:t>For example:</w:t>
        </w:r>
      </w:ins>
    </w:p>
    <w:p w14:paraId="1B81FD12" w14:textId="77777777" w:rsidR="00353DC9" w:rsidRPr="00CF10E3" w:rsidRDefault="00353DC9" w:rsidP="00353DC9">
      <w:pPr>
        <w:pStyle w:val="BodyText"/>
        <w:suppressAutoHyphens/>
        <w:ind w:left="708"/>
        <w:rPr>
          <w:ins w:id="1815" w:author="Minsu Jeon" w:date="2024-03-05T12:32:00Z"/>
        </w:rPr>
      </w:pPr>
      <w:ins w:id="1816" w:author="Minsu Jeon" w:date="2024-03-05T12:32:00Z">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t xml:space="preserve"> [2].</w:t>
        </w:r>
        <w:r w:rsidRPr="00CF10E3">
          <w:t xml:space="preserve">” </w:t>
        </w:r>
      </w:ins>
    </w:p>
    <w:p w14:paraId="64D66C29" w14:textId="77777777" w:rsidR="00353DC9" w:rsidRPr="00CF10E3" w:rsidRDefault="00353DC9" w:rsidP="00353DC9">
      <w:pPr>
        <w:pStyle w:val="BodyText"/>
        <w:suppressAutoHyphens/>
        <w:rPr>
          <w:ins w:id="1817" w:author="Minsu Jeon" w:date="2024-03-05T12:32:00Z"/>
        </w:rPr>
      </w:pPr>
      <w:ins w:id="1818" w:author="Minsu Jeon" w:date="2024-03-05T12:32:00Z">
        <w:r w:rsidRPr="00CF10E3">
          <w:t xml:space="preserve">should be included in the reference list as follows: </w:t>
        </w:r>
      </w:ins>
    </w:p>
    <w:p w14:paraId="11004BD2" w14:textId="77777777" w:rsidR="00353DC9" w:rsidRPr="00CF10E3" w:rsidRDefault="00353DC9" w:rsidP="00353DC9">
      <w:pPr>
        <w:pStyle w:val="Reference"/>
        <w:suppressAutoHyphens/>
        <w:rPr>
          <w:ins w:id="1819" w:author="Minsu Jeon" w:date="2024-03-05T12:32:00Z"/>
        </w:rPr>
      </w:pPr>
      <w:bookmarkStart w:id="1820" w:name="_Hlk58941431"/>
      <w:bookmarkStart w:id="1821" w:name="_Hlk58941398"/>
      <w:bookmarkEnd w:id="1809"/>
      <w:ins w:id="1822" w:author="Minsu Jeon" w:date="2024-03-05T12:32:00Z">
        <w:r w:rsidRPr="00CF10E3">
          <w:t>Hawking, S. (2001) The Universe in a Nutshell.</w:t>
        </w:r>
      </w:ins>
    </w:p>
    <w:p w14:paraId="5369727B" w14:textId="77777777" w:rsidR="00353DC9" w:rsidRDefault="00353DC9" w:rsidP="00353DC9">
      <w:pPr>
        <w:pStyle w:val="Reference"/>
        <w:suppressAutoHyphens/>
        <w:rPr>
          <w:ins w:id="1823" w:author="Minsu Jeon" w:date="2024-03-05T12:32:00Z"/>
        </w:rPr>
      </w:pPr>
      <w:bookmarkStart w:id="1824" w:name="_Hlk58941458"/>
      <w:bookmarkEnd w:id="1820"/>
      <w:ins w:id="1825" w:author="Minsu Jeon" w:date="2024-03-05T12:32:00Z">
        <w:r w:rsidRPr="00CF10E3">
          <w:t>Hawking, S. (1988) A Brief History of Time.</w:t>
        </w:r>
      </w:ins>
    </w:p>
    <w:bookmarkEnd w:id="1821"/>
    <w:bookmarkEnd w:id="1824"/>
    <w:p w14:paraId="0F59C58F" w14:textId="77777777" w:rsidR="00353DC9" w:rsidRDefault="00353DC9" w:rsidP="00353DC9">
      <w:pPr>
        <w:pStyle w:val="BodyText"/>
        <w:suppressAutoHyphens/>
        <w:rPr>
          <w:ins w:id="1826" w:author="Minsu Jeon" w:date="2024-03-05T12:32:00Z"/>
        </w:rPr>
      </w:pPr>
      <w:ins w:id="1827" w:author="Minsu Jeon" w:date="2024-03-05T12:32:00Z">
        <w:r>
          <w:t xml:space="preserve">The </w:t>
        </w:r>
        <w:r w:rsidRPr="00456DE1">
          <w:rPr>
            <w:b/>
            <w:bCs/>
          </w:rPr>
          <w:t>Reference list</w:t>
        </w:r>
        <w:r>
          <w:t xml:space="preserve"> style will add a number for the reference as soon as you start typing the text and the paragraph will automatically align with the first line of text. Press return to enter a new reference in the list.</w:t>
        </w:r>
        <w:commentRangeEnd w:id="1806"/>
        <w:r>
          <w:rPr>
            <w:rStyle w:val="CommentReference"/>
          </w:rPr>
          <w:commentReference w:id="1806"/>
        </w:r>
      </w:ins>
    </w:p>
    <w:p w14:paraId="01FCAF82" w14:textId="77777777" w:rsidR="00353DC9" w:rsidRDefault="00353DC9" w:rsidP="00353DC9">
      <w:pPr>
        <w:pStyle w:val="Heading1"/>
        <w:numPr>
          <w:ilvl w:val="0"/>
          <w:numId w:val="11"/>
        </w:numPr>
        <w:suppressAutoHyphens/>
        <w:rPr>
          <w:ins w:id="1828" w:author="Minsu Jeon" w:date="2024-03-05T12:32:00Z"/>
        </w:rPr>
      </w:pPr>
      <w:bookmarkStart w:id="1829" w:name="_Toc111186888"/>
      <w:bookmarkEnd w:id="1805"/>
      <w:ins w:id="1830" w:author="Minsu Jeon" w:date="2024-03-05T12:32:00Z">
        <w:r>
          <w:t>Further reading</w:t>
        </w:r>
        <w:bookmarkEnd w:id="1829"/>
      </w:ins>
    </w:p>
    <w:p w14:paraId="55E5B650" w14:textId="77777777" w:rsidR="00353DC9" w:rsidRDefault="00353DC9" w:rsidP="00353DC9">
      <w:pPr>
        <w:pStyle w:val="Heading1separationline"/>
        <w:suppressAutoHyphens/>
        <w:rPr>
          <w:ins w:id="1831" w:author="Minsu Jeon" w:date="2024-03-05T12:32:00Z"/>
        </w:rPr>
      </w:pPr>
    </w:p>
    <w:p w14:paraId="688FFBB8" w14:textId="77777777" w:rsidR="00353DC9" w:rsidRDefault="00353DC9" w:rsidP="00353DC9">
      <w:pPr>
        <w:pStyle w:val="BodyText"/>
        <w:suppressAutoHyphens/>
        <w:rPr>
          <w:ins w:id="1832" w:author="Minsu Jeon" w:date="2024-03-05T12:32:00Z"/>
        </w:rPr>
      </w:pPr>
      <w:bookmarkStart w:id="1833" w:name="_Hlk58941611"/>
      <w:bookmarkStart w:id="1834" w:name="_Hlk59209242"/>
      <w:ins w:id="1835" w:author="Minsu Jeon" w:date="2024-03-05T12:32:00Z">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ins>
    </w:p>
    <w:p w14:paraId="76B8BED2" w14:textId="77777777" w:rsidR="00353DC9" w:rsidRDefault="00353DC9" w:rsidP="00353DC9">
      <w:pPr>
        <w:pStyle w:val="Furtherreading"/>
        <w:suppressAutoHyphens/>
        <w:rPr>
          <w:ins w:id="1836" w:author="Minsu Jeon" w:date="2024-03-05T12:32:00Z"/>
        </w:rPr>
      </w:pPr>
      <w:bookmarkStart w:id="1837" w:name="_Hlk58941649"/>
      <w:bookmarkEnd w:id="1833"/>
      <w:ins w:id="1838" w:author="Minsu Jeon" w:date="2024-03-05T12:32:00Z">
        <w:r>
          <w:t>Einstein, A. (1905) Relativity: The Special and General Theory of Relativity</w:t>
        </w:r>
      </w:ins>
    </w:p>
    <w:p w14:paraId="287D7D98" w14:textId="77777777" w:rsidR="00353DC9" w:rsidRDefault="00353DC9" w:rsidP="00353DC9">
      <w:pPr>
        <w:pStyle w:val="Furtherreading"/>
        <w:suppressAutoHyphens/>
        <w:rPr>
          <w:ins w:id="1839" w:author="Minsu Jeon" w:date="2024-03-05T12:32:00Z"/>
        </w:rPr>
      </w:pPr>
      <w:ins w:id="1840" w:author="Minsu Jeon" w:date="2024-03-05T12:32:00Z">
        <w:r>
          <w:t>Idle, E. (1984) The Galaxy Song</w:t>
        </w:r>
      </w:ins>
    </w:p>
    <w:bookmarkEnd w:id="1834"/>
    <w:bookmarkEnd w:id="1837"/>
    <w:p w14:paraId="28570EA8" w14:textId="77777777" w:rsidR="00353DC9" w:rsidRDefault="00353DC9" w:rsidP="002A7E5A">
      <w:pPr>
        <w:pStyle w:val="BodyText"/>
        <w:rPr>
          <w:ins w:id="1841" w:author="Minsu Jeon" w:date="2024-03-05T12:32:00Z"/>
          <w:lang w:eastAsia="en-GB"/>
        </w:rPr>
      </w:pPr>
    </w:p>
    <w:p w14:paraId="40717A12" w14:textId="77777777" w:rsidR="00B27890" w:rsidRDefault="00B27890" w:rsidP="002A7E5A">
      <w:pPr>
        <w:pStyle w:val="BodyText"/>
        <w:rPr>
          <w:ins w:id="1842" w:author="Minsu Jeon" w:date="2024-03-05T12:33:00Z"/>
          <w:lang w:eastAsia="en-GB"/>
        </w:rPr>
      </w:pPr>
    </w:p>
    <w:p w14:paraId="02148642" w14:textId="77777777" w:rsidR="00B27890" w:rsidRDefault="00B27890" w:rsidP="002A7E5A">
      <w:pPr>
        <w:pStyle w:val="BodyText"/>
        <w:rPr>
          <w:ins w:id="1843" w:author="Minsu Jeon" w:date="2024-03-05T12:33:00Z"/>
          <w:lang w:eastAsia="en-GB"/>
        </w:rPr>
      </w:pPr>
    </w:p>
    <w:p w14:paraId="01BEAFA4" w14:textId="77777777" w:rsidR="00B27890" w:rsidRDefault="00B27890" w:rsidP="002A7E5A">
      <w:pPr>
        <w:pStyle w:val="BodyText"/>
        <w:rPr>
          <w:ins w:id="1844" w:author="Minsu Jeon" w:date="2024-03-05T12:33:00Z"/>
          <w:lang w:eastAsia="en-GB"/>
        </w:rPr>
      </w:pPr>
    </w:p>
    <w:p w14:paraId="493FE25B" w14:textId="77777777" w:rsidR="00B27890" w:rsidRDefault="00B27890" w:rsidP="002A7E5A">
      <w:pPr>
        <w:pStyle w:val="BodyText"/>
        <w:rPr>
          <w:ins w:id="1845" w:author="Minsu Jeon" w:date="2024-03-05T12:33:00Z"/>
          <w:lang w:eastAsia="en-GB"/>
        </w:rPr>
      </w:pPr>
    </w:p>
    <w:p w14:paraId="49E03339" w14:textId="77777777" w:rsidR="00B27890" w:rsidRDefault="00B27890" w:rsidP="002A7E5A">
      <w:pPr>
        <w:pStyle w:val="BodyText"/>
        <w:rPr>
          <w:ins w:id="1846" w:author="Minsu Jeon" w:date="2024-03-05T12:33:00Z"/>
          <w:lang w:eastAsia="en-GB"/>
        </w:rPr>
      </w:pPr>
    </w:p>
    <w:p w14:paraId="30ECFCDD" w14:textId="77777777" w:rsidR="00B27890" w:rsidRDefault="00B27890" w:rsidP="002A7E5A">
      <w:pPr>
        <w:pStyle w:val="BodyText"/>
        <w:rPr>
          <w:ins w:id="1847" w:author="Minsu Jeon" w:date="2024-03-05T12:33:00Z"/>
          <w:lang w:eastAsia="en-GB"/>
        </w:rPr>
      </w:pPr>
    </w:p>
    <w:p w14:paraId="2B20786F" w14:textId="77777777" w:rsidR="00B27890" w:rsidRDefault="00B27890" w:rsidP="002A7E5A">
      <w:pPr>
        <w:pStyle w:val="BodyText"/>
        <w:rPr>
          <w:ins w:id="1848" w:author="Minsu Jeon" w:date="2024-03-05T12:33:00Z"/>
          <w:lang w:eastAsia="en-GB"/>
        </w:rPr>
      </w:pPr>
    </w:p>
    <w:p w14:paraId="79AB9DF3" w14:textId="77777777" w:rsidR="00B27890" w:rsidRDefault="00B27890" w:rsidP="002A7E5A">
      <w:pPr>
        <w:pStyle w:val="BodyText"/>
        <w:rPr>
          <w:ins w:id="1849" w:author="Minsu Jeon" w:date="2024-03-05T12:33:00Z"/>
          <w:lang w:eastAsia="en-GB"/>
        </w:rPr>
      </w:pPr>
    </w:p>
    <w:p w14:paraId="01F695B5" w14:textId="77777777" w:rsidR="00B27890" w:rsidRDefault="00B27890">
      <w:pPr>
        <w:spacing w:after="200" w:line="276" w:lineRule="auto"/>
        <w:rPr>
          <w:ins w:id="1850" w:author="Minsu Jeon" w:date="2024-03-05T12:33:00Z"/>
          <w:rFonts w:asciiTheme="majorHAnsi" w:eastAsia="Calibri" w:hAnsiTheme="majorHAnsi" w:cs="Calibri"/>
          <w:b/>
          <w:bCs/>
          <w:caps/>
          <w:color w:val="00558C"/>
          <w:sz w:val="28"/>
          <w:szCs w:val="28"/>
        </w:rPr>
      </w:pPr>
      <w:ins w:id="1851" w:author="Minsu Jeon" w:date="2024-03-05T12:33:00Z">
        <w:r>
          <w:br w:type="page"/>
        </w:r>
      </w:ins>
    </w:p>
    <w:p w14:paraId="4D0BB102" w14:textId="036983EC" w:rsidR="00B27890" w:rsidRDefault="00B27890" w:rsidP="00B27890">
      <w:pPr>
        <w:pStyle w:val="Appendix"/>
        <w:rPr>
          <w:ins w:id="1852" w:author="Minsu Jeon" w:date="2024-03-05T12:33:00Z"/>
        </w:rPr>
      </w:pPr>
      <w:ins w:id="1853" w:author="Minsu Jeon" w:date="2024-03-05T12:33:00Z">
        <w:r>
          <w:lastRenderedPageBreak/>
          <w:t xml:space="preserve">Further references </w:t>
        </w:r>
        <w:commentRangeStart w:id="1854"/>
        <w:r>
          <w:t xml:space="preserve">for MASS </w:t>
        </w:r>
        <w:commentRangeEnd w:id="1854"/>
        <w:r>
          <w:rPr>
            <w:rStyle w:val="CommentReference"/>
            <w:rFonts w:asciiTheme="minorHAnsi" w:eastAsiaTheme="minorHAnsi" w:hAnsiTheme="minorHAnsi" w:cstheme="minorBidi"/>
            <w:b w:val="0"/>
            <w:bCs w:val="0"/>
            <w:caps w:val="0"/>
            <w:color w:val="auto"/>
          </w:rPr>
          <w:commentReference w:id="1854"/>
        </w:r>
      </w:ins>
    </w:p>
    <w:p w14:paraId="549286D2" w14:textId="77777777" w:rsidR="00B27890" w:rsidRDefault="00B27890" w:rsidP="00B27890">
      <w:pPr>
        <w:pStyle w:val="BodyText"/>
        <w:rPr>
          <w:ins w:id="1855" w:author="Minsu Jeon" w:date="2024-03-05T12:33:00Z"/>
        </w:rPr>
      </w:pPr>
      <w:ins w:id="1856" w:author="Minsu Jeon" w:date="2024-03-05T12:33:00Z">
        <w:r>
          <w:t>There are a number of existing and developing references for MASS.  These include documents regarding the levels of autonomy, documents from specific agencies (international and national), and documents from classification and certification authorities.</w:t>
        </w:r>
      </w:ins>
    </w:p>
    <w:p w14:paraId="144B121D" w14:textId="77777777" w:rsidR="00B27890" w:rsidRDefault="00B27890" w:rsidP="00B27890">
      <w:pPr>
        <w:pStyle w:val="AppendixHead1"/>
        <w:rPr>
          <w:ins w:id="1857" w:author="Minsu Jeon" w:date="2024-03-05T12:33:00Z"/>
        </w:rPr>
      </w:pPr>
      <w:ins w:id="1858" w:author="Minsu Jeon" w:date="2024-03-05T12:33:00Z">
        <w:r>
          <w:t xml:space="preserve">Degrees of Autonomy </w:t>
        </w:r>
      </w:ins>
    </w:p>
    <w:p w14:paraId="1F02A4A0" w14:textId="77777777" w:rsidR="00B27890" w:rsidRPr="00883181" w:rsidRDefault="00B27890" w:rsidP="00B27890">
      <w:pPr>
        <w:pStyle w:val="Heading1separationline"/>
        <w:rPr>
          <w:ins w:id="1859" w:author="Minsu Jeon" w:date="2024-03-05T12:33:00Z"/>
          <w:lang w:eastAsia="en-GB"/>
        </w:rPr>
      </w:pPr>
    </w:p>
    <w:p w14:paraId="4372498B" w14:textId="77777777" w:rsidR="00B27890" w:rsidRDefault="00B27890" w:rsidP="00B27890">
      <w:pPr>
        <w:pStyle w:val="AppendixHead2"/>
        <w:rPr>
          <w:ins w:id="1860" w:author="Minsu Jeon" w:date="2024-03-05T12:33:00Z"/>
        </w:rPr>
      </w:pPr>
      <w:ins w:id="1861" w:author="Minsu Jeon" w:date="2024-03-05T12:33:00Z">
        <w:r>
          <w:t>IMO Definition</w:t>
        </w:r>
      </w:ins>
    </w:p>
    <w:p w14:paraId="127C34E9" w14:textId="77777777" w:rsidR="00B27890" w:rsidRPr="00883181" w:rsidRDefault="00B27890" w:rsidP="00B27890">
      <w:pPr>
        <w:pStyle w:val="Heading2separationline"/>
        <w:rPr>
          <w:ins w:id="1862" w:author="Minsu Jeon" w:date="2024-03-05T12:33:00Z"/>
          <w:lang w:eastAsia="en-GB"/>
        </w:rPr>
      </w:pPr>
    </w:p>
    <w:p w14:paraId="42069933" w14:textId="77777777" w:rsidR="00B27890" w:rsidRDefault="00B27890" w:rsidP="00B27890">
      <w:pPr>
        <w:pStyle w:val="ListBullet"/>
        <w:numPr>
          <w:ilvl w:val="0"/>
          <w:numId w:val="0"/>
        </w:numPr>
        <w:ind w:left="360"/>
        <w:rPr>
          <w:ins w:id="1863" w:author="Minsu Jeon" w:date="2024-03-05T12:33:00Z"/>
        </w:rPr>
      </w:pPr>
      <w:ins w:id="1864" w:author="Minsu Jeon" w:date="2024-03-05T12:33:00Z">
        <w:r>
          <w:t>(https://wwwcdn.imo.org/localresources/en/MediaCentre/PressBriefings/Documents/MSC.1-Circ.1638%20-%20Outcome%20Of%20The%20Regulatory%20Scoping%20ExerciseFor%20The%20Use%20Of%20Maritime%20Autonomous%20Surface%20Ships…%20(Secretariat).pdf )):</w:t>
        </w:r>
      </w:ins>
    </w:p>
    <w:p w14:paraId="1230091B" w14:textId="77777777" w:rsidR="00B27890" w:rsidRDefault="00B27890" w:rsidP="00B27890">
      <w:pPr>
        <w:pStyle w:val="InsetList"/>
        <w:rPr>
          <w:ins w:id="1865" w:author="Minsu Jeon" w:date="2024-03-05T12:33:00Z"/>
        </w:rPr>
      </w:pPr>
      <w:ins w:id="1866" w:author="Minsu Jeon" w:date="2024-03-05T12:33:00Z">
        <w:r>
          <w:t>Degree One: Ship with automated processes and decision support: Seafarers are on board to operate and control shipboard systems and functions. Some operations may be automated and at times be unsupervised but with seafarers on board ready to take control.</w:t>
        </w:r>
      </w:ins>
    </w:p>
    <w:p w14:paraId="57DA0089" w14:textId="77777777" w:rsidR="00B27890" w:rsidRDefault="00B27890" w:rsidP="00B27890">
      <w:pPr>
        <w:pStyle w:val="InsetList"/>
        <w:rPr>
          <w:ins w:id="1867" w:author="Minsu Jeon" w:date="2024-03-05T12:33:00Z"/>
        </w:rPr>
      </w:pPr>
      <w:ins w:id="1868" w:author="Minsu Jeon" w:date="2024-03-05T12:33:00Z">
        <w:r>
          <w:t>Degree Two: Remotely controlled ship with seafarers on board: The ship is controlled and operated from another location. Seafarers are available on board to take control and to operate the shipboard systems and functions.</w:t>
        </w:r>
      </w:ins>
    </w:p>
    <w:p w14:paraId="61537CA8" w14:textId="77777777" w:rsidR="00B27890" w:rsidRDefault="00B27890" w:rsidP="00B27890">
      <w:pPr>
        <w:pStyle w:val="InsetList"/>
        <w:rPr>
          <w:ins w:id="1869" w:author="Minsu Jeon" w:date="2024-03-05T12:33:00Z"/>
        </w:rPr>
      </w:pPr>
      <w:ins w:id="1870" w:author="Minsu Jeon" w:date="2024-03-05T12:33:00Z">
        <w:r>
          <w:t>Degree Three: Remotely controlled ship without seafarers on board: The ship is controlled and operated from another location. There are no seafarers on board.</w:t>
        </w:r>
      </w:ins>
    </w:p>
    <w:p w14:paraId="5AE220A8" w14:textId="77777777" w:rsidR="00B27890" w:rsidRDefault="00B27890" w:rsidP="00B27890">
      <w:pPr>
        <w:pStyle w:val="InsetList"/>
        <w:rPr>
          <w:ins w:id="1871" w:author="Minsu Jeon" w:date="2024-03-05T12:33:00Z"/>
        </w:rPr>
      </w:pPr>
      <w:ins w:id="1872" w:author="Minsu Jeon" w:date="2024-03-05T12:33:00Z">
        <w:r>
          <w:t>Degree Four: Fully autonomous ship: The operating system of the ship is able to make decisions and determine actions by itself.</w:t>
        </w:r>
      </w:ins>
    </w:p>
    <w:p w14:paraId="300BAEE4" w14:textId="77777777" w:rsidR="00B27890" w:rsidRDefault="00B27890" w:rsidP="00B27890">
      <w:pPr>
        <w:pStyle w:val="AppendixHead2"/>
        <w:rPr>
          <w:ins w:id="1873" w:author="Minsu Jeon" w:date="2024-03-05T12:33:00Z"/>
        </w:rPr>
      </w:pPr>
      <w:ins w:id="1874" w:author="Minsu Jeon" w:date="2024-03-05T12:33:00Z">
        <w:r>
          <w:t>Sheridan Definition</w:t>
        </w:r>
      </w:ins>
    </w:p>
    <w:p w14:paraId="4B411CD8" w14:textId="77777777" w:rsidR="00B27890" w:rsidRPr="00883181" w:rsidRDefault="00B27890" w:rsidP="00B27890">
      <w:pPr>
        <w:pStyle w:val="Heading2separationline"/>
        <w:rPr>
          <w:ins w:id="1875" w:author="Minsu Jeon" w:date="2024-03-05T12:33:00Z"/>
          <w:lang w:eastAsia="en-GB"/>
        </w:rPr>
      </w:pPr>
    </w:p>
    <w:p w14:paraId="1BFC7744" w14:textId="77777777" w:rsidR="00B27890" w:rsidRDefault="00B27890" w:rsidP="00B27890">
      <w:pPr>
        <w:pStyle w:val="BodyText"/>
        <w:rPr>
          <w:ins w:id="1876" w:author="Minsu Jeon" w:date="2024-03-05T12:33:00Z"/>
        </w:rPr>
      </w:pPr>
      <w:ins w:id="1877" w:author="Minsu Jeon" w:date="2024-03-05T12:33:00Z">
        <w:r>
          <w:t xml:space="preserve">As defined in ‘Human and Computer Control / of undersea teleoperators’ (Thomas B Sheridan and William L. Verplank, 1976) </w:t>
        </w:r>
      </w:ins>
    </w:p>
    <w:p w14:paraId="3F783BA7" w14:textId="77777777" w:rsidR="00B27890" w:rsidRDefault="00B27890" w:rsidP="00B27890">
      <w:pPr>
        <w:pStyle w:val="InsetList"/>
        <w:rPr>
          <w:ins w:id="1878" w:author="Minsu Jeon" w:date="2024-03-05T12:33:00Z"/>
        </w:rPr>
      </w:pPr>
      <w:ins w:id="1879" w:author="Minsu Jeon" w:date="2024-03-05T12:33:00Z">
        <w:r>
          <w:t>Level 1 – The computer offers no assistance, human in charge of all decisions and actions</w:t>
        </w:r>
      </w:ins>
    </w:p>
    <w:p w14:paraId="0295483E" w14:textId="77777777" w:rsidR="00B27890" w:rsidRDefault="00B27890" w:rsidP="00B27890">
      <w:pPr>
        <w:pStyle w:val="InsetList"/>
        <w:rPr>
          <w:ins w:id="1880" w:author="Minsu Jeon" w:date="2024-03-05T12:33:00Z"/>
        </w:rPr>
      </w:pPr>
      <w:ins w:id="1881" w:author="Minsu Jeon" w:date="2024-03-05T12:33:00Z">
        <w:r>
          <w:t>Level 2 – The computer offers a complete set of decision alternatives</w:t>
        </w:r>
      </w:ins>
    </w:p>
    <w:p w14:paraId="34012C72" w14:textId="77777777" w:rsidR="00B27890" w:rsidRDefault="00B27890" w:rsidP="00B27890">
      <w:pPr>
        <w:pStyle w:val="InsetList"/>
        <w:rPr>
          <w:ins w:id="1882" w:author="Minsu Jeon" w:date="2024-03-05T12:33:00Z"/>
        </w:rPr>
      </w:pPr>
      <w:ins w:id="1883" w:author="Minsu Jeon" w:date="2024-03-05T12:33:00Z">
        <w:r>
          <w:t>Level 3 – The computer narrows alternatives down to a few</w:t>
        </w:r>
      </w:ins>
    </w:p>
    <w:p w14:paraId="2C12D48E" w14:textId="77777777" w:rsidR="00B27890" w:rsidRDefault="00B27890" w:rsidP="00B27890">
      <w:pPr>
        <w:pStyle w:val="InsetList"/>
        <w:rPr>
          <w:ins w:id="1884" w:author="Minsu Jeon" w:date="2024-03-05T12:33:00Z"/>
        </w:rPr>
      </w:pPr>
      <w:ins w:id="1885" w:author="Minsu Jeon" w:date="2024-03-05T12:33:00Z">
        <w:r>
          <w:t>Level 4 – Computer suggest a single alternative</w:t>
        </w:r>
      </w:ins>
    </w:p>
    <w:p w14:paraId="69710C79" w14:textId="77777777" w:rsidR="00B27890" w:rsidRDefault="00B27890" w:rsidP="00B27890">
      <w:pPr>
        <w:pStyle w:val="InsetList"/>
        <w:rPr>
          <w:ins w:id="1886" w:author="Minsu Jeon" w:date="2024-03-05T12:33:00Z"/>
        </w:rPr>
      </w:pPr>
      <w:ins w:id="1887" w:author="Minsu Jeon" w:date="2024-03-05T12:33:00Z">
        <w:r>
          <w:t>Level 5 – The computer executes the suggested action if the human approves</w:t>
        </w:r>
      </w:ins>
    </w:p>
    <w:p w14:paraId="30F86356" w14:textId="77777777" w:rsidR="00B27890" w:rsidRDefault="00B27890" w:rsidP="00B27890">
      <w:pPr>
        <w:pStyle w:val="InsetList"/>
        <w:rPr>
          <w:ins w:id="1888" w:author="Minsu Jeon" w:date="2024-03-05T12:33:00Z"/>
        </w:rPr>
      </w:pPr>
      <w:ins w:id="1889" w:author="Minsu Jeon" w:date="2024-03-05T12:33:00Z">
        <w:r>
          <w:t>Level 6 – The computer allows the human restricted time to veto before automatic execution</w:t>
        </w:r>
      </w:ins>
    </w:p>
    <w:p w14:paraId="4407AADD" w14:textId="77777777" w:rsidR="00B27890" w:rsidRDefault="00B27890" w:rsidP="00B27890">
      <w:pPr>
        <w:pStyle w:val="InsetList"/>
        <w:rPr>
          <w:ins w:id="1890" w:author="Minsu Jeon" w:date="2024-03-05T12:33:00Z"/>
        </w:rPr>
      </w:pPr>
      <w:ins w:id="1891" w:author="Minsu Jeon" w:date="2024-03-05T12:33:00Z">
        <w:r>
          <w:t>Level 7 – The computer executes automatically, when necessary informing human</w:t>
        </w:r>
      </w:ins>
    </w:p>
    <w:p w14:paraId="7532CB34" w14:textId="77777777" w:rsidR="00B27890" w:rsidRDefault="00B27890" w:rsidP="00B27890">
      <w:pPr>
        <w:pStyle w:val="InsetList"/>
        <w:rPr>
          <w:ins w:id="1892" w:author="Minsu Jeon" w:date="2024-03-05T12:33:00Z"/>
        </w:rPr>
      </w:pPr>
      <w:ins w:id="1893" w:author="Minsu Jeon" w:date="2024-03-05T12:33:00Z">
        <w:r>
          <w:t>Level 8 – The computer informs human only if asked</w:t>
        </w:r>
      </w:ins>
    </w:p>
    <w:p w14:paraId="38AA91D0" w14:textId="77777777" w:rsidR="00B27890" w:rsidRDefault="00B27890" w:rsidP="00B27890">
      <w:pPr>
        <w:pStyle w:val="InsetList"/>
        <w:rPr>
          <w:ins w:id="1894" w:author="Minsu Jeon" w:date="2024-03-05T12:33:00Z"/>
        </w:rPr>
      </w:pPr>
      <w:ins w:id="1895" w:author="Minsu Jeon" w:date="2024-03-05T12:33:00Z">
        <w:r>
          <w:t>Level 9 – The computer informs human only if it (the computer) decides so</w:t>
        </w:r>
      </w:ins>
    </w:p>
    <w:p w14:paraId="02A89F39" w14:textId="77777777" w:rsidR="00B27890" w:rsidRDefault="00B27890" w:rsidP="00B27890">
      <w:pPr>
        <w:pStyle w:val="InsetList"/>
        <w:rPr>
          <w:ins w:id="1896" w:author="Minsu Jeon" w:date="2024-03-05T12:33:00Z"/>
        </w:rPr>
      </w:pPr>
      <w:ins w:id="1897" w:author="Minsu Jeon" w:date="2024-03-05T12:33:00Z">
        <w:r>
          <w:t>Level 10 – The computer does everything autonomously, ignores human</w:t>
        </w:r>
      </w:ins>
    </w:p>
    <w:p w14:paraId="19F10C33" w14:textId="77777777" w:rsidR="00B27890" w:rsidRDefault="00B27890" w:rsidP="00B27890">
      <w:pPr>
        <w:pStyle w:val="AppendixHead1"/>
        <w:rPr>
          <w:ins w:id="1898" w:author="Minsu Jeon" w:date="2024-03-05T12:33:00Z"/>
        </w:rPr>
      </w:pPr>
      <w:ins w:id="1899" w:author="Minsu Jeon" w:date="2024-03-05T12:33:00Z">
        <w:r>
          <w:t>International and Regional Agencies</w:t>
        </w:r>
      </w:ins>
    </w:p>
    <w:p w14:paraId="4F6DC6BD" w14:textId="77777777" w:rsidR="00B27890" w:rsidRPr="00883181" w:rsidRDefault="00B27890" w:rsidP="00B27890">
      <w:pPr>
        <w:pStyle w:val="Heading1separationline"/>
        <w:rPr>
          <w:ins w:id="1900" w:author="Minsu Jeon" w:date="2024-03-05T12:33:00Z"/>
          <w:lang w:eastAsia="en-GB"/>
        </w:rPr>
      </w:pPr>
    </w:p>
    <w:p w14:paraId="416E12B5" w14:textId="77777777" w:rsidR="00B27890" w:rsidRDefault="00B27890" w:rsidP="00B27890">
      <w:pPr>
        <w:pStyle w:val="AppendixHead2"/>
        <w:rPr>
          <w:ins w:id="1901" w:author="Minsu Jeon" w:date="2024-03-05T12:33:00Z"/>
        </w:rPr>
      </w:pPr>
      <w:ins w:id="1902" w:author="Minsu Jeon" w:date="2024-03-05T12:33:00Z">
        <w:r>
          <w:t xml:space="preserve">Maritime Safety Committee (MSC) of the IMO </w:t>
        </w:r>
      </w:ins>
    </w:p>
    <w:p w14:paraId="36D07F9F" w14:textId="77777777" w:rsidR="00B27890" w:rsidRPr="00883181" w:rsidRDefault="00B27890" w:rsidP="00B27890">
      <w:pPr>
        <w:pStyle w:val="Heading2separationline"/>
        <w:rPr>
          <w:ins w:id="1903" w:author="Minsu Jeon" w:date="2024-03-05T12:33:00Z"/>
          <w:lang w:eastAsia="en-GB"/>
        </w:rPr>
      </w:pPr>
    </w:p>
    <w:p w14:paraId="77BCD6BE" w14:textId="77777777" w:rsidR="00B27890" w:rsidRDefault="00B27890" w:rsidP="00B27890">
      <w:pPr>
        <w:pStyle w:val="Bullet1"/>
        <w:numPr>
          <w:ilvl w:val="0"/>
          <w:numId w:val="1"/>
        </w:numPr>
        <w:rPr>
          <w:ins w:id="1904" w:author="Minsu Jeon" w:date="2024-03-05T12:33:00Z"/>
        </w:rPr>
      </w:pPr>
      <w:ins w:id="1905" w:author="Minsu Jeon" w:date="2024-03-05T12:33:00Z">
        <w:r>
          <w:t>MSC-MEPC.2/Circ.12/Rev.2: REVISED GUIDELINES FOR FORMAL SAFETY ASSESSMENT (FSA) FOR USE IN THE IMO RULE-MAKING PROCESS</w:t>
        </w:r>
      </w:ins>
    </w:p>
    <w:p w14:paraId="22872B04" w14:textId="77777777" w:rsidR="00B27890" w:rsidRDefault="00B27890" w:rsidP="00B27890">
      <w:pPr>
        <w:pStyle w:val="BodyText"/>
        <w:rPr>
          <w:ins w:id="1906" w:author="Minsu Jeon" w:date="2024-03-05T12:33:00Z"/>
        </w:rPr>
      </w:pPr>
      <w:ins w:id="1907" w:author="Minsu Jeon" w:date="2024-03-05T12:33:00Z">
        <w:r>
          <w:lastRenderedPageBreak/>
          <w:t xml:space="preserve">https://wwwcdn.imo.org/localresources/en/OurWork/Safety/Documents/MSC-MEPC%202-Circ%2012-Rev%202.pdf </w:t>
        </w:r>
      </w:ins>
    </w:p>
    <w:p w14:paraId="3689F2D3" w14:textId="77777777" w:rsidR="00B27890" w:rsidRDefault="00B27890" w:rsidP="00B27890">
      <w:pPr>
        <w:pStyle w:val="Bullet1"/>
        <w:numPr>
          <w:ilvl w:val="0"/>
          <w:numId w:val="1"/>
        </w:numPr>
        <w:rPr>
          <w:ins w:id="1908" w:author="Minsu Jeon" w:date="2024-03-05T12:33:00Z"/>
        </w:rPr>
      </w:pPr>
      <w:ins w:id="1909" w:author="Minsu Jeon" w:date="2024-03-05T12:33:00Z">
        <w:r>
          <w:t>Regulatory Scoping Exercise at MSC 103 in May 2021</w:t>
        </w:r>
      </w:ins>
    </w:p>
    <w:p w14:paraId="65354F3C" w14:textId="77777777" w:rsidR="00B27890" w:rsidRDefault="00B27890" w:rsidP="00B27890">
      <w:pPr>
        <w:pStyle w:val="Bullet2"/>
        <w:numPr>
          <w:ilvl w:val="0"/>
          <w:numId w:val="2"/>
        </w:numPr>
        <w:rPr>
          <w:ins w:id="1910" w:author="Minsu Jeon" w:date="2024-03-05T12:33:00Z"/>
        </w:rPr>
      </w:pPr>
      <w:ins w:id="1911" w:author="Minsu Jeon" w:date="2024-03-05T12:33:00Z">
        <w:r>
          <w:t>Interim guidelines for MASS trials</w:t>
        </w:r>
      </w:ins>
    </w:p>
    <w:p w14:paraId="492D8EAF" w14:textId="77777777" w:rsidR="00B27890" w:rsidRDefault="00B27890" w:rsidP="00B27890">
      <w:pPr>
        <w:pStyle w:val="Bullet2"/>
        <w:numPr>
          <w:ilvl w:val="0"/>
          <w:numId w:val="2"/>
        </w:numPr>
        <w:rPr>
          <w:ins w:id="1912" w:author="Minsu Jeon" w:date="2024-03-05T12:33:00Z"/>
        </w:rPr>
      </w:pPr>
      <w:ins w:id="1913" w:author="Minsu Jeon" w:date="2024-03-05T12:33:00Z">
        <w:r>
          <w:t>IMO’s Maritime Safety Committee finalizes its analysis of ship safety treaties, to assess next steps for regulating Maritime Autonomous Surface Ships (MASS).</w:t>
        </w:r>
      </w:ins>
    </w:p>
    <w:p w14:paraId="73C799E6" w14:textId="77777777" w:rsidR="00B27890" w:rsidRDefault="00B27890" w:rsidP="00B27890">
      <w:pPr>
        <w:pStyle w:val="BodyText"/>
        <w:ind w:left="1350"/>
        <w:rPr>
          <w:ins w:id="1914" w:author="Minsu Jeon" w:date="2024-03-05T12:33:00Z"/>
        </w:rPr>
      </w:pPr>
      <w:ins w:id="1915" w:author="Minsu Jeon" w:date="2024-03-05T12:33:00Z">
        <w:r>
          <w:t xml:space="preserve">https://www.imo.org/en/MediaCentre/PressBriefings/pages/MASSRSE2021.aspx </w:t>
        </w:r>
      </w:ins>
    </w:p>
    <w:p w14:paraId="4B6813F3" w14:textId="77777777" w:rsidR="00B27890" w:rsidRDefault="00B27890" w:rsidP="00B27890">
      <w:pPr>
        <w:pStyle w:val="Bullet2"/>
        <w:numPr>
          <w:ilvl w:val="0"/>
          <w:numId w:val="2"/>
        </w:numPr>
        <w:rPr>
          <w:ins w:id="1916" w:author="Minsu Jeon" w:date="2024-03-05T12:33:00Z"/>
        </w:rPr>
      </w:pPr>
      <w:ins w:id="1917" w:author="Minsu Jeon" w:date="2024-03-05T12:33:00Z">
        <w:r w:rsidRPr="00B278D9">
          <w:t>Annex</w:t>
        </w:r>
        <w:r>
          <w:t xml:space="preserve"> to the report of MSC 103 (MSC 103/21/Add.1, annex 8) and can also be found in circular MSC.1/Circ.1638 (Outcome of the Regulatory Scoping Exercise for the use of Maritime Autonomous Surface Ships (MASS))</w:t>
        </w:r>
      </w:ins>
    </w:p>
    <w:p w14:paraId="72D233CE" w14:textId="77777777" w:rsidR="00B27890" w:rsidRDefault="00B27890" w:rsidP="00B27890">
      <w:pPr>
        <w:pStyle w:val="BodyText"/>
        <w:ind w:left="1350"/>
        <w:rPr>
          <w:ins w:id="1918" w:author="Minsu Jeon" w:date="2024-03-05T12:33:00Z"/>
        </w:rPr>
      </w:pPr>
      <w:ins w:id="1919" w:author="Minsu Jeon" w:date="2024-03-05T12:33:00Z">
        <w:r>
          <w:t xml:space="preserve">https://wwwcdn.imo.org/localresources/en/MediaCentre/PressBriefings/Documents/MSC.1-Circ.1638%20-%20Outcome%20Of%20The%20Regulatory%20Scoping%20ExerciseFor%20The%20Use%20Of%20Maritime%20Autonomous%20Surface%20Ships…%20(Secretariat).pdf </w:t>
        </w:r>
      </w:ins>
    </w:p>
    <w:p w14:paraId="051A6093" w14:textId="77777777" w:rsidR="00B27890" w:rsidRDefault="00B27890" w:rsidP="00B27890">
      <w:pPr>
        <w:pStyle w:val="AppendixHead2"/>
        <w:rPr>
          <w:ins w:id="1920" w:author="Minsu Jeon" w:date="2024-03-05T12:33:00Z"/>
        </w:rPr>
      </w:pPr>
      <w:ins w:id="1921" w:author="Minsu Jeon" w:date="2024-03-05T12:33:00Z">
        <w:r>
          <w:t>European Commmission</w:t>
        </w:r>
      </w:ins>
    </w:p>
    <w:p w14:paraId="5FF788E5" w14:textId="77777777" w:rsidR="00B27890" w:rsidRPr="00883181" w:rsidRDefault="00B27890" w:rsidP="00B27890">
      <w:pPr>
        <w:pStyle w:val="Heading2separationline"/>
        <w:rPr>
          <w:ins w:id="1922" w:author="Minsu Jeon" w:date="2024-03-05T12:33:00Z"/>
          <w:lang w:eastAsia="en-GB"/>
        </w:rPr>
      </w:pPr>
    </w:p>
    <w:p w14:paraId="364B9A73" w14:textId="77777777" w:rsidR="00B27890" w:rsidRDefault="00B27890" w:rsidP="00B27890">
      <w:pPr>
        <w:pStyle w:val="Bullet2"/>
        <w:numPr>
          <w:ilvl w:val="0"/>
          <w:numId w:val="2"/>
        </w:numPr>
        <w:rPr>
          <w:ins w:id="1923" w:author="Minsu Jeon" w:date="2024-03-05T12:33:00Z"/>
        </w:rPr>
      </w:pPr>
      <w:ins w:id="1924" w:author="Minsu Jeon" w:date="2024-03-05T12:33:00Z">
        <w:r>
          <w:t xml:space="preserve">EU Operational Guidelines for </w:t>
        </w:r>
        <w:proofErr w:type="spellStart"/>
        <w:r>
          <w:t>Safe,Secure</w:t>
        </w:r>
        <w:proofErr w:type="spellEnd"/>
        <w:r>
          <w:t xml:space="preserve"> and Sustainable Trials of Maritime Autonomous Surface Ships (MASS)</w:t>
        </w:r>
      </w:ins>
    </w:p>
    <w:p w14:paraId="0D70FEC7" w14:textId="77777777" w:rsidR="00B27890" w:rsidRDefault="00B27890" w:rsidP="00B27890">
      <w:pPr>
        <w:pStyle w:val="BodyText"/>
        <w:ind w:left="1350"/>
        <w:rPr>
          <w:ins w:id="1925" w:author="Minsu Jeon" w:date="2024-03-05T12:33:00Z"/>
        </w:rPr>
      </w:pPr>
      <w:ins w:id="1926" w:author="Minsu Jeon" w:date="2024-03-05T12:33:00Z">
        <w:r>
          <w:t xml:space="preserve">https://transport.ec.europa.eu/document/download/9987d7c6-3e10-4206-b71d-2340807f3984_en?filename=guidelines_for_safe_mass.pdf </w:t>
        </w:r>
      </w:ins>
    </w:p>
    <w:p w14:paraId="42EAD955" w14:textId="77777777" w:rsidR="00B27890" w:rsidRDefault="00B27890" w:rsidP="00B27890">
      <w:pPr>
        <w:pStyle w:val="BodyText"/>
        <w:ind w:left="1350"/>
        <w:rPr>
          <w:ins w:id="1927" w:author="Minsu Jeon" w:date="2024-03-05T12:33:00Z"/>
        </w:rPr>
      </w:pPr>
      <w:ins w:id="1928" w:author="Minsu Jeon" w:date="2024-03-05T12:33:00Z">
        <w:r>
          <w:t xml:space="preserve">https://transport.ec.europa.eu/news/european-commission-encourages-maritime-future-which-includes-autonomous-and-sustainable-ships-and-2020-11-30_en </w:t>
        </w:r>
      </w:ins>
    </w:p>
    <w:p w14:paraId="46A05ED5" w14:textId="77777777" w:rsidR="00B27890" w:rsidRDefault="00B27890" w:rsidP="00B27890">
      <w:pPr>
        <w:pStyle w:val="Bullet2"/>
        <w:numPr>
          <w:ilvl w:val="0"/>
          <w:numId w:val="2"/>
        </w:numPr>
        <w:rPr>
          <w:ins w:id="1929" w:author="Minsu Jeon" w:date="2024-03-05T12:33:00Z"/>
        </w:rPr>
      </w:pPr>
      <w:proofErr w:type="spellStart"/>
      <w:ins w:id="1930" w:author="Minsu Jeon" w:date="2024-03-05T12:33:00Z">
        <w:r>
          <w:t>Safemass</w:t>
        </w:r>
        <w:proofErr w:type="spellEnd"/>
      </w:ins>
    </w:p>
    <w:p w14:paraId="1162D9C3" w14:textId="77777777" w:rsidR="00B27890" w:rsidRDefault="00B27890" w:rsidP="00B27890">
      <w:pPr>
        <w:pStyle w:val="BodyText"/>
        <w:ind w:left="1350"/>
        <w:rPr>
          <w:ins w:id="1931" w:author="Minsu Jeon" w:date="2024-03-05T12:33:00Z"/>
        </w:rPr>
      </w:pPr>
      <w:ins w:id="1932" w:author="Minsu Jeon" w:date="2024-03-05T12:33:00Z">
        <w:r>
          <w:t xml:space="preserve">https://emsa.europa.eu/mass.html </w:t>
        </w:r>
      </w:ins>
    </w:p>
    <w:p w14:paraId="1848D327" w14:textId="77777777" w:rsidR="00B27890" w:rsidRDefault="00B27890" w:rsidP="00B27890">
      <w:pPr>
        <w:pStyle w:val="AppendixHead1"/>
        <w:rPr>
          <w:ins w:id="1933" w:author="Minsu Jeon" w:date="2024-03-05T12:33:00Z"/>
        </w:rPr>
      </w:pPr>
      <w:ins w:id="1934" w:author="Minsu Jeon" w:date="2024-03-05T12:33:00Z">
        <w:r>
          <w:t>National Authorities</w:t>
        </w:r>
      </w:ins>
    </w:p>
    <w:p w14:paraId="3CD93352" w14:textId="77777777" w:rsidR="00B27890" w:rsidRPr="00883181" w:rsidRDefault="00B27890" w:rsidP="00B27890">
      <w:pPr>
        <w:pStyle w:val="Heading1separationline"/>
        <w:rPr>
          <w:ins w:id="1935" w:author="Minsu Jeon" w:date="2024-03-05T12:33:00Z"/>
          <w:lang w:eastAsia="en-GB"/>
        </w:rPr>
      </w:pPr>
    </w:p>
    <w:p w14:paraId="73929472" w14:textId="77777777" w:rsidR="00B27890" w:rsidRDefault="00B27890" w:rsidP="00B27890">
      <w:pPr>
        <w:pStyle w:val="AppendixHead2"/>
        <w:rPr>
          <w:ins w:id="1936" w:author="Minsu Jeon" w:date="2024-03-05T12:33:00Z"/>
        </w:rPr>
      </w:pPr>
      <w:ins w:id="1937" w:author="Minsu Jeon" w:date="2024-03-05T12:33:00Z">
        <w:r>
          <w:t>US Federal Registry</w:t>
        </w:r>
      </w:ins>
    </w:p>
    <w:p w14:paraId="5955DA70" w14:textId="77777777" w:rsidR="00B27890" w:rsidRPr="00883181" w:rsidRDefault="00B27890" w:rsidP="00B27890">
      <w:pPr>
        <w:pStyle w:val="Heading2separationline"/>
        <w:rPr>
          <w:ins w:id="1938" w:author="Minsu Jeon" w:date="2024-03-05T12:33:00Z"/>
          <w:lang w:eastAsia="en-GB"/>
        </w:rPr>
      </w:pPr>
    </w:p>
    <w:p w14:paraId="4DA9F2CC" w14:textId="77777777" w:rsidR="00B27890" w:rsidRDefault="00B27890" w:rsidP="00B27890">
      <w:pPr>
        <w:pStyle w:val="BodyText"/>
        <w:ind w:left="1350"/>
        <w:rPr>
          <w:ins w:id="1939" w:author="Minsu Jeon" w:date="2024-03-05T12:33:00Z"/>
        </w:rPr>
      </w:pPr>
      <w:ins w:id="1940" w:author="Minsu Jeon" w:date="2024-03-05T12:33:00Z">
        <w:r>
          <w:t xml:space="preserve">https://maritimesafetyinnovationlab.org/wp-content/uploads/2020/09/Federal-Register-USCG-2019-0698-RFI-Integration-of-Automated-and-Autonomous-Commercial-Vessels-and-Vessel-Technologies-Into-the-Maritime-Transportation-System.pdf </w:t>
        </w:r>
      </w:ins>
    </w:p>
    <w:p w14:paraId="0BD45C78" w14:textId="77777777" w:rsidR="00B27890" w:rsidRDefault="00B27890" w:rsidP="00B27890">
      <w:pPr>
        <w:pStyle w:val="AppendixHead2"/>
        <w:rPr>
          <w:ins w:id="1941" w:author="Minsu Jeon" w:date="2024-03-05T12:33:00Z"/>
        </w:rPr>
      </w:pPr>
      <w:ins w:id="1942" w:author="Minsu Jeon" w:date="2024-03-05T12:33:00Z">
        <w:r>
          <w:t>UK Maritime and Coastguard Agency</w:t>
        </w:r>
      </w:ins>
    </w:p>
    <w:p w14:paraId="6CEC31B2" w14:textId="77777777" w:rsidR="00B27890" w:rsidRPr="00883181" w:rsidRDefault="00B27890" w:rsidP="00B27890">
      <w:pPr>
        <w:pStyle w:val="Heading2separationline"/>
        <w:rPr>
          <w:ins w:id="1943" w:author="Minsu Jeon" w:date="2024-03-05T12:33:00Z"/>
          <w:lang w:eastAsia="en-GB"/>
        </w:rPr>
      </w:pPr>
    </w:p>
    <w:p w14:paraId="3C3B6C28" w14:textId="77777777" w:rsidR="00B27890" w:rsidRDefault="00B27890" w:rsidP="00B27890">
      <w:pPr>
        <w:pStyle w:val="Bullet2"/>
        <w:numPr>
          <w:ilvl w:val="0"/>
          <w:numId w:val="2"/>
        </w:numPr>
        <w:rPr>
          <w:ins w:id="1944" w:author="Minsu Jeon" w:date="2024-03-05T12:33:00Z"/>
        </w:rPr>
      </w:pPr>
      <w:ins w:id="1945" w:author="Minsu Jeon" w:date="2024-03-05T12:33:00Z">
        <w:r>
          <w:t>MCA RP545: Development of guidance for the mitigation of human error in automated ship- borne maritime systems</w:t>
        </w:r>
      </w:ins>
    </w:p>
    <w:p w14:paraId="4EB102FD" w14:textId="77777777" w:rsidR="00B27890" w:rsidRDefault="00B27890" w:rsidP="00B27890">
      <w:pPr>
        <w:pStyle w:val="BodyText"/>
        <w:ind w:left="1350"/>
        <w:rPr>
          <w:ins w:id="1946" w:author="Minsu Jeon" w:date="2024-03-05T12:33:00Z"/>
        </w:rPr>
      </w:pPr>
      <w:ins w:id="1947" w:author="Minsu Jeon" w:date="2024-03-05T12:33:00Z">
        <w:r>
          <w:t xml:space="preserve">https://maritimesafetyinnovationlab.org/wp-content/uploads/2020/09/MCA-RP545-Development-of-guidance-for-the-mitigation-of-human-error-in-automated-shipborne-maritime-systems.pdf </w:t>
        </w:r>
      </w:ins>
    </w:p>
    <w:p w14:paraId="77CC702F" w14:textId="77777777" w:rsidR="00B27890" w:rsidRDefault="00B27890" w:rsidP="00B27890">
      <w:pPr>
        <w:pStyle w:val="Bullet2"/>
        <w:numPr>
          <w:ilvl w:val="0"/>
          <w:numId w:val="2"/>
        </w:numPr>
        <w:rPr>
          <w:ins w:id="1948" w:author="Minsu Jeon" w:date="2024-03-05T12:33:00Z"/>
        </w:rPr>
      </w:pPr>
      <w:ins w:id="1949" w:author="Minsu Jeon" w:date="2024-03-05T12:33:00Z">
        <w:r>
          <w:t>Maritime Autonomous Surface Ships (MASS) UK Industry Conduct Principles and Code of Practice</w:t>
        </w:r>
      </w:ins>
    </w:p>
    <w:p w14:paraId="78F8B7D4" w14:textId="77777777" w:rsidR="00B27890" w:rsidRDefault="00B27890" w:rsidP="00B27890">
      <w:pPr>
        <w:pStyle w:val="BodyText"/>
        <w:ind w:left="1350"/>
        <w:rPr>
          <w:ins w:id="1950" w:author="Minsu Jeon" w:date="2024-03-05T12:33:00Z"/>
        </w:rPr>
      </w:pPr>
      <w:ins w:id="1951" w:author="Minsu Jeon" w:date="2024-03-05T12:33:00Z">
        <w:r>
          <w:fldChar w:fldCharType="begin"/>
        </w:r>
        <w:r>
          <w:instrText>HYPERLINK "https://maritimesafetyinnovationlab.org/wp-content/uploads/2020/10/code_of_practice_V3_2019_8Bshu5D.pdf"</w:instrText>
        </w:r>
        <w:r>
          <w:fldChar w:fldCharType="separate"/>
        </w:r>
        <w:r w:rsidRPr="00A02123">
          <w:rPr>
            <w:rStyle w:val="Hyperlink"/>
          </w:rPr>
          <w:t>https://maritimesafetyinnovationlab.org/wp-content/uploads/2020/10/code_of_practice_V3_2019_8Bshu5D.pdf</w:t>
        </w:r>
        <w:r>
          <w:rPr>
            <w:rStyle w:val="Hyperlink"/>
          </w:rPr>
          <w:fldChar w:fldCharType="end"/>
        </w:r>
        <w:r>
          <w:t xml:space="preserve"> </w:t>
        </w:r>
      </w:ins>
    </w:p>
    <w:p w14:paraId="78B12A7C" w14:textId="77777777" w:rsidR="00B27890" w:rsidRDefault="00B27890" w:rsidP="00B27890">
      <w:pPr>
        <w:pStyle w:val="BodyText"/>
        <w:ind w:left="1350"/>
        <w:rPr>
          <w:ins w:id="1952" w:author="Minsu Jeon" w:date="2024-03-05T12:33:00Z"/>
        </w:rPr>
      </w:pPr>
    </w:p>
    <w:p w14:paraId="3FB7DB98" w14:textId="77777777" w:rsidR="00B27890" w:rsidRDefault="00B27890" w:rsidP="00B27890">
      <w:pPr>
        <w:pStyle w:val="AppendixHead1"/>
        <w:rPr>
          <w:ins w:id="1953" w:author="Minsu Jeon" w:date="2024-03-05T12:33:00Z"/>
        </w:rPr>
      </w:pPr>
      <w:ins w:id="1954" w:author="Minsu Jeon" w:date="2024-03-05T12:33:00Z">
        <w:r>
          <w:lastRenderedPageBreak/>
          <w:t>Classification and Certification Authorities</w:t>
        </w:r>
      </w:ins>
    </w:p>
    <w:p w14:paraId="0B703C80" w14:textId="77777777" w:rsidR="00B27890" w:rsidRPr="00883181" w:rsidRDefault="00B27890" w:rsidP="00B27890">
      <w:pPr>
        <w:pStyle w:val="Heading1separationline"/>
        <w:rPr>
          <w:ins w:id="1955" w:author="Minsu Jeon" w:date="2024-03-05T12:33:00Z"/>
          <w:lang w:eastAsia="en-GB"/>
        </w:rPr>
      </w:pPr>
    </w:p>
    <w:p w14:paraId="6BCDABA7" w14:textId="77777777" w:rsidR="00B27890" w:rsidRDefault="00B27890" w:rsidP="00B27890">
      <w:pPr>
        <w:pStyle w:val="AppendixHead2"/>
        <w:rPr>
          <w:ins w:id="1956" w:author="Minsu Jeon" w:date="2024-03-05T12:33:00Z"/>
        </w:rPr>
      </w:pPr>
      <w:ins w:id="1957" w:author="Minsu Jeon" w:date="2024-03-05T12:33:00Z">
        <w:r>
          <w:t>International Association of Classification Societies (IACS)</w:t>
        </w:r>
      </w:ins>
    </w:p>
    <w:p w14:paraId="4C3F0580" w14:textId="77777777" w:rsidR="00B27890" w:rsidRDefault="00B27890" w:rsidP="00B27890">
      <w:pPr>
        <w:pStyle w:val="Heading2separationline"/>
        <w:rPr>
          <w:ins w:id="1958" w:author="Minsu Jeon" w:date="2024-03-05T12:33:00Z"/>
          <w:lang w:eastAsia="en-GB"/>
        </w:rPr>
      </w:pPr>
    </w:p>
    <w:p w14:paraId="28C2E5A1" w14:textId="77777777" w:rsidR="00B27890" w:rsidRDefault="00B27890" w:rsidP="00B27890">
      <w:pPr>
        <w:pStyle w:val="BodyText"/>
        <w:ind w:left="1350"/>
        <w:rPr>
          <w:ins w:id="1959" w:author="Minsu Jeon" w:date="2024-03-05T12:33:00Z"/>
        </w:rPr>
      </w:pPr>
      <w:ins w:id="1960" w:author="Minsu Jeon" w:date="2024-03-05T12:33:00Z">
        <w:r>
          <w:t xml:space="preserve">https://iacs.org.uk/media/8673/iacs-mass-position-paper-rev2.pdf </w:t>
        </w:r>
      </w:ins>
    </w:p>
    <w:p w14:paraId="57F01B11" w14:textId="77777777" w:rsidR="00B27890" w:rsidRDefault="00B27890" w:rsidP="00B27890">
      <w:pPr>
        <w:pStyle w:val="Bullet2"/>
        <w:numPr>
          <w:ilvl w:val="0"/>
          <w:numId w:val="2"/>
        </w:numPr>
        <w:rPr>
          <w:ins w:id="1961" w:author="Minsu Jeon" w:date="2024-03-05T12:33:00Z"/>
        </w:rPr>
      </w:pPr>
      <w:ins w:id="1962" w:author="Minsu Jeon" w:date="2024-03-05T12:33:00Z">
        <w:r>
          <w:t>Goal Based instruments for MASS, as agreed on by MSC 104, identified in ‘Generic Guidelines for developing IMO goal-based standards’ (MSC.1/Circ.1394/Rev.2)</w:t>
        </w:r>
      </w:ins>
    </w:p>
    <w:p w14:paraId="314B4341" w14:textId="77777777" w:rsidR="00B27890" w:rsidRDefault="00B27890" w:rsidP="00B27890">
      <w:pPr>
        <w:pStyle w:val="BodyText"/>
        <w:ind w:left="1350"/>
        <w:rPr>
          <w:ins w:id="1963" w:author="Minsu Jeon" w:date="2024-03-05T12:33:00Z"/>
        </w:rPr>
      </w:pPr>
      <w:ins w:id="1964" w:author="Minsu Jeon" w:date="2024-03-05T12:33:00Z">
        <w:r>
          <w:t xml:space="preserve">https://wwwcdn.imo.org/localresources/en/OurWork/Safety/Documents/GBS/MSC.1-Circ.1394-Rev.2.pdf </w:t>
        </w:r>
      </w:ins>
    </w:p>
    <w:p w14:paraId="2F5FD38E" w14:textId="77777777" w:rsidR="00B27890" w:rsidRDefault="00B27890" w:rsidP="00B27890">
      <w:pPr>
        <w:pStyle w:val="Bullet2"/>
        <w:numPr>
          <w:ilvl w:val="0"/>
          <w:numId w:val="2"/>
        </w:numPr>
        <w:rPr>
          <w:ins w:id="1965" w:author="Minsu Jeon" w:date="2024-03-05T12:33:00Z"/>
        </w:rPr>
      </w:pPr>
      <w:ins w:id="1966" w:author="Minsu Jeon" w:date="2024-03-05T12:33:00Z">
        <w:r>
          <w:t>Human presence required in 191 IACS Resolutions (not including the Common Structural Rules, CSR)</w:t>
        </w:r>
      </w:ins>
    </w:p>
    <w:p w14:paraId="0A43B83E" w14:textId="77777777" w:rsidR="00B27890" w:rsidRDefault="00B27890" w:rsidP="00B27890">
      <w:pPr>
        <w:pStyle w:val="Bullet2"/>
        <w:numPr>
          <w:ilvl w:val="0"/>
          <w:numId w:val="2"/>
        </w:numPr>
        <w:rPr>
          <w:ins w:id="1967" w:author="Minsu Jeon" w:date="2024-03-05T12:33:00Z"/>
        </w:rPr>
      </w:pPr>
      <w:ins w:id="1968" w:author="Minsu Jeon" w:date="2024-03-05T12:33:00Z">
        <w:r>
          <w:t>Participation in the IMO Work – Regulatory Scoping Exercise (RSE) (2021) (IACS involved in SOLAS Chapter II-2)</w:t>
        </w:r>
      </w:ins>
    </w:p>
    <w:p w14:paraId="62FFEB34" w14:textId="77777777" w:rsidR="00B27890" w:rsidRDefault="00B27890" w:rsidP="00B27890">
      <w:pPr>
        <w:pStyle w:val="AppendixHead2"/>
        <w:rPr>
          <w:ins w:id="1969" w:author="Minsu Jeon" w:date="2024-03-05T12:33:00Z"/>
        </w:rPr>
      </w:pPr>
      <w:ins w:id="1970" w:author="Minsu Jeon" w:date="2024-03-05T12:33:00Z">
        <w:r>
          <w:t>International Standards Organization (ISO)</w:t>
        </w:r>
      </w:ins>
    </w:p>
    <w:p w14:paraId="0EEF0B13" w14:textId="77777777" w:rsidR="00B27890" w:rsidRPr="00883181" w:rsidRDefault="00B27890" w:rsidP="00B27890">
      <w:pPr>
        <w:pStyle w:val="Heading2separationline"/>
        <w:rPr>
          <w:ins w:id="1971" w:author="Minsu Jeon" w:date="2024-03-05T12:33:00Z"/>
          <w:lang w:eastAsia="en-GB"/>
        </w:rPr>
      </w:pPr>
    </w:p>
    <w:p w14:paraId="0388A1EF" w14:textId="77777777" w:rsidR="00B27890" w:rsidRDefault="00B27890" w:rsidP="00B27890">
      <w:pPr>
        <w:pStyle w:val="Bullet2"/>
        <w:numPr>
          <w:ilvl w:val="0"/>
          <w:numId w:val="2"/>
        </w:numPr>
        <w:rPr>
          <w:ins w:id="1972" w:author="Minsu Jeon" w:date="2024-03-05T12:33:00Z"/>
        </w:rPr>
      </w:pPr>
      <w:ins w:id="1973" w:author="Minsu Jeon" w:date="2024-03-05T12:33:00Z">
        <w:r>
          <w:t>Draft Technical Specification ISO/ DTS 23860 Terminology related to Autonomous Ship Systems (2020)</w:t>
        </w:r>
      </w:ins>
    </w:p>
    <w:p w14:paraId="2BB912FC" w14:textId="77777777" w:rsidR="00B27890" w:rsidRDefault="00B27890" w:rsidP="00B27890">
      <w:pPr>
        <w:pStyle w:val="BodyText"/>
        <w:ind w:left="1350"/>
        <w:rPr>
          <w:ins w:id="1974" w:author="Minsu Jeon" w:date="2024-03-05T12:33:00Z"/>
        </w:rPr>
      </w:pPr>
      <w:ins w:id="1975" w:author="Minsu Jeon" w:date="2024-03-05T12:33:00Z">
        <w:r>
          <w:t xml:space="preserve">https://www.iso.org/standard/77186.html </w:t>
        </w:r>
      </w:ins>
    </w:p>
    <w:p w14:paraId="761A1A1F" w14:textId="77777777" w:rsidR="00B27890" w:rsidRDefault="00B27890" w:rsidP="00B27890">
      <w:pPr>
        <w:pStyle w:val="BodyText"/>
        <w:ind w:left="1350"/>
        <w:rPr>
          <w:ins w:id="1976" w:author="Minsu Jeon" w:date="2024-03-05T12:33:00Z"/>
        </w:rPr>
      </w:pPr>
      <w:ins w:id="1977" w:author="Minsu Jeon" w:date="2024-03-05T12:33:00Z">
        <w:r>
          <w:t xml:space="preserve">http://www.autonomous-ship.org/events/190116-lon/iso-standard.pdf </w:t>
        </w:r>
      </w:ins>
    </w:p>
    <w:p w14:paraId="62690987" w14:textId="77777777" w:rsidR="00B27890" w:rsidRDefault="00B27890" w:rsidP="00B27890">
      <w:pPr>
        <w:pStyle w:val="Bullet2"/>
        <w:numPr>
          <w:ilvl w:val="0"/>
          <w:numId w:val="2"/>
        </w:numPr>
        <w:rPr>
          <w:ins w:id="1978" w:author="Minsu Jeon" w:date="2024-03-05T12:33:00Z"/>
        </w:rPr>
      </w:pPr>
      <w:ins w:id="1979" w:author="Minsu Jeon" w:date="2024-03-05T12:33:00Z">
        <w:r>
          <w:t>ISO/TC8/WG10 Smart Shipping</w:t>
        </w:r>
      </w:ins>
    </w:p>
    <w:p w14:paraId="729F5A07" w14:textId="77777777" w:rsidR="00B27890" w:rsidRDefault="00B27890" w:rsidP="00B27890">
      <w:pPr>
        <w:pStyle w:val="BodyText"/>
        <w:ind w:left="1350"/>
        <w:rPr>
          <w:ins w:id="1980" w:author="Minsu Jeon" w:date="2024-03-05T12:33:00Z"/>
        </w:rPr>
      </w:pPr>
      <w:ins w:id="1981" w:author="Minsu Jeon" w:date="2024-03-05T12:33:00Z">
        <w:r>
          <w:t xml:space="preserve">https://committee.iso.org/sites/tc8/home/about/working-groups.html </w:t>
        </w:r>
      </w:ins>
    </w:p>
    <w:p w14:paraId="664DC483" w14:textId="77777777" w:rsidR="00B27890" w:rsidRDefault="00B27890" w:rsidP="00B27890">
      <w:pPr>
        <w:pStyle w:val="AppendixHead1"/>
        <w:rPr>
          <w:ins w:id="1982" w:author="Minsu Jeon" w:date="2024-03-05T12:33:00Z"/>
        </w:rPr>
      </w:pPr>
      <w:ins w:id="1983" w:author="Minsu Jeon" w:date="2024-03-05T12:33:00Z">
        <w:r>
          <w:t>Certification Authorities</w:t>
        </w:r>
      </w:ins>
    </w:p>
    <w:p w14:paraId="5078CD1A" w14:textId="77777777" w:rsidR="00B27890" w:rsidRPr="00883181" w:rsidRDefault="00B27890" w:rsidP="00B27890">
      <w:pPr>
        <w:pStyle w:val="Heading1separationline"/>
        <w:rPr>
          <w:ins w:id="1984" w:author="Minsu Jeon" w:date="2024-03-05T12:33:00Z"/>
          <w:lang w:eastAsia="en-GB"/>
        </w:rPr>
      </w:pPr>
    </w:p>
    <w:p w14:paraId="45612D6B" w14:textId="77777777" w:rsidR="00B27890" w:rsidRDefault="00B27890" w:rsidP="00B27890">
      <w:pPr>
        <w:pStyle w:val="AppendixHead2"/>
        <w:rPr>
          <w:ins w:id="1985" w:author="Minsu Jeon" w:date="2024-03-05T12:33:00Z"/>
        </w:rPr>
      </w:pPr>
      <w:ins w:id="1986" w:author="Minsu Jeon" w:date="2024-03-05T12:33:00Z">
        <w:r>
          <w:t>Bureau Veritas</w:t>
        </w:r>
      </w:ins>
    </w:p>
    <w:p w14:paraId="3C184CF2" w14:textId="77777777" w:rsidR="00B27890" w:rsidRPr="00883181" w:rsidRDefault="00B27890" w:rsidP="00B27890">
      <w:pPr>
        <w:pStyle w:val="Heading2separationline"/>
        <w:rPr>
          <w:ins w:id="1987" w:author="Minsu Jeon" w:date="2024-03-05T12:33:00Z"/>
          <w:lang w:eastAsia="en-GB"/>
        </w:rPr>
      </w:pPr>
    </w:p>
    <w:p w14:paraId="0B4CA90C" w14:textId="77777777" w:rsidR="00B27890" w:rsidRDefault="00B27890" w:rsidP="00B27890">
      <w:pPr>
        <w:pStyle w:val="BodyText"/>
        <w:rPr>
          <w:ins w:id="1988" w:author="Minsu Jeon" w:date="2024-03-05T12:33:00Z"/>
        </w:rPr>
      </w:pPr>
      <w:ins w:id="1989" w:author="Minsu Jeon" w:date="2024-03-05T12:33:00Z">
        <w:r>
          <w:t>•</w:t>
        </w:r>
        <w:r>
          <w:tab/>
          <w:t xml:space="preserve">https://www.marineinsight.com/shipping-news/bureau-veritas-and-the-french-flag-develop-compliance-for-remotely-operated-services-at-sea/ </w:t>
        </w:r>
      </w:ins>
    </w:p>
    <w:p w14:paraId="16FDEFA1" w14:textId="77777777" w:rsidR="00B27890" w:rsidRDefault="00B27890" w:rsidP="00B27890">
      <w:pPr>
        <w:pStyle w:val="AppendixHead2"/>
        <w:rPr>
          <w:ins w:id="1990" w:author="Minsu Jeon" w:date="2024-03-05T12:33:00Z"/>
        </w:rPr>
      </w:pPr>
      <w:ins w:id="1991" w:author="Minsu Jeon" w:date="2024-03-05T12:33:00Z">
        <w:r>
          <w:t>DNV</w:t>
        </w:r>
      </w:ins>
    </w:p>
    <w:p w14:paraId="26DEA4CB" w14:textId="77777777" w:rsidR="00B27890" w:rsidRPr="00883181" w:rsidRDefault="00B27890" w:rsidP="00B27890">
      <w:pPr>
        <w:pStyle w:val="Heading2separationline"/>
        <w:rPr>
          <w:ins w:id="1992" w:author="Minsu Jeon" w:date="2024-03-05T12:33:00Z"/>
          <w:lang w:eastAsia="en-GB"/>
        </w:rPr>
      </w:pPr>
    </w:p>
    <w:p w14:paraId="4664C727" w14:textId="77777777" w:rsidR="00B27890" w:rsidRDefault="00B27890" w:rsidP="00B27890">
      <w:pPr>
        <w:pStyle w:val="BodyText"/>
        <w:rPr>
          <w:ins w:id="1993" w:author="Minsu Jeon" w:date="2024-03-05T12:33:00Z"/>
        </w:rPr>
      </w:pPr>
      <w:ins w:id="1994" w:author="Minsu Jeon" w:date="2024-03-05T12:33:00Z">
        <w:r>
          <w:t>•</w:t>
        </w:r>
        <w:r>
          <w:tab/>
          <w:t xml:space="preserve">https://rules.dnv.com/docs/pdf/DNV/cg/2018-09/dnvgl-cg-0264.pdf </w:t>
        </w:r>
      </w:ins>
    </w:p>
    <w:p w14:paraId="233900FB" w14:textId="77777777" w:rsidR="00B27890" w:rsidRDefault="00B27890" w:rsidP="00B27890">
      <w:pPr>
        <w:pStyle w:val="AppendixHead2"/>
        <w:rPr>
          <w:ins w:id="1995" w:author="Minsu Jeon" w:date="2024-03-05T12:33:00Z"/>
        </w:rPr>
      </w:pPr>
      <w:ins w:id="1996" w:author="Minsu Jeon" w:date="2024-03-05T12:33:00Z">
        <w:r>
          <w:t>LLOYD’s Register</w:t>
        </w:r>
      </w:ins>
    </w:p>
    <w:p w14:paraId="5CE7608B" w14:textId="77777777" w:rsidR="00B27890" w:rsidRPr="00883181" w:rsidRDefault="00B27890" w:rsidP="00B27890">
      <w:pPr>
        <w:pStyle w:val="Heading2separationline"/>
        <w:rPr>
          <w:ins w:id="1997" w:author="Minsu Jeon" w:date="2024-03-05T12:33:00Z"/>
          <w:lang w:eastAsia="en-GB"/>
        </w:rPr>
      </w:pPr>
    </w:p>
    <w:p w14:paraId="336F99A6" w14:textId="77777777" w:rsidR="00B27890" w:rsidRDefault="00B27890" w:rsidP="00B27890">
      <w:pPr>
        <w:pStyle w:val="BodyText"/>
        <w:rPr>
          <w:ins w:id="1998" w:author="Minsu Jeon" w:date="2024-03-05T12:33:00Z"/>
        </w:rPr>
      </w:pPr>
      <w:ins w:id="1999" w:author="Minsu Jeon" w:date="2024-03-05T12:33:00Z">
        <w:r>
          <w:t>•</w:t>
        </w:r>
        <w:r>
          <w:tab/>
          <w:t xml:space="preserve">https://maritimesafetyinnovationlab.org/wp-content/uploads/2020/06/LR_Code_for_Unmanned_Marine_Systems__February_2017.pdf </w:t>
        </w:r>
      </w:ins>
    </w:p>
    <w:p w14:paraId="5B665762" w14:textId="77777777" w:rsidR="00B27890" w:rsidRPr="00D845A3" w:rsidRDefault="00B27890" w:rsidP="00B27890">
      <w:pPr>
        <w:pStyle w:val="AppendixHead2"/>
        <w:rPr>
          <w:ins w:id="2000" w:author="Minsu Jeon" w:date="2024-03-05T12:33:00Z"/>
        </w:rPr>
      </w:pPr>
      <w:ins w:id="2001" w:author="Minsu Jeon" w:date="2024-03-05T12:33:00Z">
        <w:r>
          <w:t>American Bureau of Shipping (ABS)</w:t>
        </w:r>
      </w:ins>
    </w:p>
    <w:p w14:paraId="003341E4" w14:textId="77777777" w:rsidR="00B27890" w:rsidRPr="00883181" w:rsidRDefault="00B27890" w:rsidP="00B27890">
      <w:pPr>
        <w:pStyle w:val="Heading1separationline"/>
        <w:rPr>
          <w:ins w:id="2002" w:author="Minsu Jeon" w:date="2024-03-05T12:33:00Z"/>
          <w:lang w:eastAsia="en-GB"/>
        </w:rPr>
      </w:pPr>
    </w:p>
    <w:p w14:paraId="497381E6" w14:textId="77777777" w:rsidR="00B27890" w:rsidRDefault="00B27890" w:rsidP="00B27890">
      <w:pPr>
        <w:pStyle w:val="BodyText"/>
        <w:rPr>
          <w:ins w:id="2003" w:author="Minsu Jeon" w:date="2024-03-05T12:33:00Z"/>
        </w:rPr>
      </w:pPr>
      <w:ins w:id="2004" w:author="Minsu Jeon" w:date="2024-03-05T12:33:00Z">
        <w:r>
          <w:t>•</w:t>
        </w:r>
        <w:r>
          <w:tab/>
          <w:t xml:space="preserve">https://maritimesafetyinnovationlab.org/wp-content/uploads/2020/09/ABS-Advisory-on-Autonomous-Functionality.pdf </w:t>
        </w:r>
      </w:ins>
    </w:p>
    <w:p w14:paraId="6F4B25A0" w14:textId="77777777" w:rsidR="00B27890" w:rsidRDefault="00B27890" w:rsidP="00B27890">
      <w:pPr>
        <w:pStyle w:val="BodyText"/>
        <w:rPr>
          <w:ins w:id="2005" w:author="Minsu Jeon" w:date="2024-03-05T12:33:00Z"/>
        </w:rPr>
      </w:pPr>
      <w:ins w:id="2006" w:author="Minsu Jeon" w:date="2024-03-05T12:33:00Z">
        <w:r>
          <w:t>–</w:t>
        </w:r>
        <w:r>
          <w:tab/>
        </w:r>
      </w:ins>
    </w:p>
    <w:p w14:paraId="30EF67E2" w14:textId="77777777" w:rsidR="00B27890" w:rsidRDefault="00B27890" w:rsidP="00B27890">
      <w:pPr>
        <w:pStyle w:val="AppendixHead2"/>
        <w:rPr>
          <w:ins w:id="2007" w:author="Minsu Jeon" w:date="2024-03-05T12:33:00Z"/>
        </w:rPr>
      </w:pPr>
      <w:ins w:id="2008" w:author="Minsu Jeon" w:date="2024-03-05T12:33:00Z">
        <w:r>
          <w:t>Others</w:t>
        </w:r>
      </w:ins>
    </w:p>
    <w:p w14:paraId="6B710D36" w14:textId="77777777" w:rsidR="00B27890" w:rsidRPr="00A2520F" w:rsidRDefault="00B27890" w:rsidP="00B27890">
      <w:pPr>
        <w:pStyle w:val="Heading2separationline"/>
        <w:rPr>
          <w:ins w:id="2009" w:author="Minsu Jeon" w:date="2024-03-05T12:33:00Z"/>
        </w:rPr>
      </w:pPr>
    </w:p>
    <w:p w14:paraId="6B14AEBA" w14:textId="77777777" w:rsidR="00B27890" w:rsidRDefault="00B27890" w:rsidP="00B27890">
      <w:pPr>
        <w:pStyle w:val="BodyText"/>
        <w:rPr>
          <w:ins w:id="2010" w:author="Minsu Jeon" w:date="2024-03-05T12:33:00Z"/>
        </w:rPr>
      </w:pPr>
      <w:ins w:id="2011" w:author="Minsu Jeon" w:date="2024-03-05T12:33:00Z">
        <w:r>
          <w:t xml:space="preserve">Other organisations that are working in the area of MASS include: </w:t>
        </w:r>
      </w:ins>
    </w:p>
    <w:p w14:paraId="137FF4CF" w14:textId="77777777" w:rsidR="00B27890" w:rsidRDefault="00B27890" w:rsidP="00B27890">
      <w:pPr>
        <w:pStyle w:val="Bullet1"/>
        <w:numPr>
          <w:ilvl w:val="0"/>
          <w:numId w:val="1"/>
        </w:numPr>
        <w:rPr>
          <w:ins w:id="2012" w:author="Minsu Jeon" w:date="2024-03-05T12:33:00Z"/>
        </w:rPr>
      </w:pPr>
      <w:ins w:id="2013" w:author="Minsu Jeon" w:date="2024-03-05T12:33:00Z">
        <w:r>
          <w:t>CCS,</w:t>
        </w:r>
      </w:ins>
    </w:p>
    <w:p w14:paraId="2EDF5795" w14:textId="77777777" w:rsidR="00B27890" w:rsidRDefault="00B27890" w:rsidP="00B27890">
      <w:pPr>
        <w:pStyle w:val="Bullet1"/>
        <w:numPr>
          <w:ilvl w:val="0"/>
          <w:numId w:val="1"/>
        </w:numPr>
        <w:rPr>
          <w:ins w:id="2014" w:author="Minsu Jeon" w:date="2024-03-05T12:33:00Z"/>
        </w:rPr>
      </w:pPr>
      <w:ins w:id="2015" w:author="Minsu Jeon" w:date="2024-03-05T12:33:00Z">
        <w:r>
          <w:lastRenderedPageBreak/>
          <w:t xml:space="preserve">CRS, </w:t>
        </w:r>
      </w:ins>
    </w:p>
    <w:p w14:paraId="492FB350" w14:textId="77777777" w:rsidR="00B27890" w:rsidRDefault="00B27890" w:rsidP="00B27890">
      <w:pPr>
        <w:pStyle w:val="Bullet1"/>
        <w:numPr>
          <w:ilvl w:val="0"/>
          <w:numId w:val="1"/>
        </w:numPr>
        <w:rPr>
          <w:ins w:id="2016" w:author="Minsu Jeon" w:date="2024-03-05T12:33:00Z"/>
        </w:rPr>
      </w:pPr>
      <w:ins w:id="2017" w:author="Minsu Jeon" w:date="2024-03-05T12:33:00Z">
        <w:r>
          <w:t xml:space="preserve">IRCLASS, </w:t>
        </w:r>
      </w:ins>
    </w:p>
    <w:p w14:paraId="45FEE924" w14:textId="77777777" w:rsidR="00B27890" w:rsidRDefault="00B27890" w:rsidP="00B27890">
      <w:pPr>
        <w:pStyle w:val="Bullet1"/>
        <w:numPr>
          <w:ilvl w:val="0"/>
          <w:numId w:val="1"/>
        </w:numPr>
        <w:rPr>
          <w:ins w:id="2018" w:author="Minsu Jeon" w:date="2024-03-05T12:33:00Z"/>
        </w:rPr>
      </w:pPr>
      <w:ins w:id="2019" w:author="Minsu Jeon" w:date="2024-03-05T12:33:00Z">
        <w:r>
          <w:t xml:space="preserve">Class NK, </w:t>
        </w:r>
      </w:ins>
    </w:p>
    <w:p w14:paraId="5F42E530" w14:textId="77777777" w:rsidR="00B27890" w:rsidRDefault="00B27890" w:rsidP="00B27890">
      <w:pPr>
        <w:pStyle w:val="Bullet1"/>
        <w:numPr>
          <w:ilvl w:val="0"/>
          <w:numId w:val="1"/>
        </w:numPr>
        <w:rPr>
          <w:ins w:id="2020" w:author="Minsu Jeon" w:date="2024-03-05T12:33:00Z"/>
        </w:rPr>
      </w:pPr>
      <w:ins w:id="2021" w:author="Minsu Jeon" w:date="2024-03-05T12:33:00Z">
        <w:r>
          <w:t xml:space="preserve">PRS, </w:t>
        </w:r>
      </w:ins>
    </w:p>
    <w:p w14:paraId="245F5DD9" w14:textId="77777777" w:rsidR="00B27890" w:rsidRDefault="00B27890" w:rsidP="00B27890">
      <w:pPr>
        <w:pStyle w:val="Bullet1"/>
        <w:numPr>
          <w:ilvl w:val="0"/>
          <w:numId w:val="1"/>
        </w:numPr>
        <w:rPr>
          <w:ins w:id="2022" w:author="Minsu Jeon" w:date="2024-03-05T12:33:00Z"/>
        </w:rPr>
      </w:pPr>
      <w:ins w:id="2023" w:author="Minsu Jeon" w:date="2024-03-05T12:33:00Z">
        <w:r>
          <w:t xml:space="preserve">RINA, </w:t>
        </w:r>
      </w:ins>
    </w:p>
    <w:p w14:paraId="79A00786" w14:textId="77777777" w:rsidR="00B27890" w:rsidRDefault="00B27890" w:rsidP="00B27890">
      <w:pPr>
        <w:pStyle w:val="Bullet1"/>
        <w:numPr>
          <w:ilvl w:val="0"/>
          <w:numId w:val="1"/>
        </w:numPr>
        <w:rPr>
          <w:ins w:id="2024" w:author="Minsu Jeon" w:date="2024-03-05T12:33:00Z"/>
        </w:rPr>
      </w:pPr>
      <w:ins w:id="2025" w:author="Minsu Jeon" w:date="2024-03-05T12:33:00Z">
        <w:r>
          <w:t>Korea Register of Shipping (KR)</w:t>
        </w:r>
      </w:ins>
    </w:p>
    <w:p w14:paraId="537F789A" w14:textId="77777777" w:rsidR="00B27890" w:rsidRDefault="00B27890" w:rsidP="00B27890">
      <w:pPr>
        <w:pStyle w:val="BodyText"/>
        <w:rPr>
          <w:ins w:id="2026" w:author="Minsu Jeon" w:date="2024-03-06T14:33:00Z"/>
        </w:rPr>
      </w:pPr>
    </w:p>
    <w:p w14:paraId="787A523B" w14:textId="77777777" w:rsidR="00AE6C3C" w:rsidRDefault="00AE6C3C" w:rsidP="00B27890">
      <w:pPr>
        <w:pStyle w:val="BodyText"/>
        <w:rPr>
          <w:ins w:id="2027" w:author="Minsu Jeon" w:date="2024-03-06T14:33:00Z"/>
        </w:rPr>
      </w:pPr>
    </w:p>
    <w:p w14:paraId="10338D6A" w14:textId="77777777" w:rsidR="00AE6C3C" w:rsidRDefault="00AE6C3C" w:rsidP="00B27890">
      <w:pPr>
        <w:pStyle w:val="BodyText"/>
        <w:rPr>
          <w:ins w:id="2028" w:author="Minsu Jeon" w:date="2024-03-06T14:33:00Z"/>
        </w:rPr>
      </w:pPr>
    </w:p>
    <w:p w14:paraId="7DD64C07" w14:textId="77777777" w:rsidR="00AE6C3C" w:rsidRDefault="00AE6C3C" w:rsidP="00B27890">
      <w:pPr>
        <w:pStyle w:val="BodyText"/>
        <w:rPr>
          <w:ins w:id="2029" w:author="Minsu Jeon" w:date="2024-03-06T14:33:00Z"/>
        </w:rPr>
      </w:pPr>
    </w:p>
    <w:p w14:paraId="113EB479" w14:textId="77777777" w:rsidR="00AE6C3C" w:rsidRDefault="00AE6C3C" w:rsidP="00B27890">
      <w:pPr>
        <w:pStyle w:val="BodyText"/>
        <w:rPr>
          <w:ins w:id="2030" w:author="Minsu Jeon" w:date="2024-03-06T14:33:00Z"/>
        </w:rPr>
      </w:pPr>
    </w:p>
    <w:p w14:paraId="192DDE90" w14:textId="77777777" w:rsidR="00AE6C3C" w:rsidRDefault="00AE6C3C" w:rsidP="00B27890">
      <w:pPr>
        <w:pStyle w:val="BodyText"/>
        <w:rPr>
          <w:ins w:id="2031" w:author="Minsu Jeon" w:date="2024-03-06T14:33:00Z"/>
        </w:rPr>
      </w:pPr>
    </w:p>
    <w:p w14:paraId="0EF16339" w14:textId="77777777" w:rsidR="00AE6C3C" w:rsidRDefault="00AE6C3C" w:rsidP="00B27890">
      <w:pPr>
        <w:pStyle w:val="BodyText"/>
        <w:rPr>
          <w:ins w:id="2032" w:author="Minsu Jeon" w:date="2024-03-06T14:33:00Z"/>
        </w:rPr>
      </w:pPr>
    </w:p>
    <w:p w14:paraId="68B11154" w14:textId="77777777" w:rsidR="00AE6C3C" w:rsidRDefault="00AE6C3C" w:rsidP="00B27890">
      <w:pPr>
        <w:pStyle w:val="BodyText"/>
        <w:rPr>
          <w:ins w:id="2033" w:author="Minsu Jeon" w:date="2024-03-06T14:33:00Z"/>
        </w:rPr>
      </w:pPr>
    </w:p>
    <w:p w14:paraId="013CC194" w14:textId="77777777" w:rsidR="00AE6C3C" w:rsidRDefault="00AE6C3C" w:rsidP="00B27890">
      <w:pPr>
        <w:pStyle w:val="BodyText"/>
        <w:rPr>
          <w:ins w:id="2034" w:author="Minsu Jeon" w:date="2024-03-05T12:33:00Z"/>
          <w:lang w:eastAsia="en-GB"/>
        </w:rPr>
      </w:pPr>
    </w:p>
    <w:p w14:paraId="5C428003" w14:textId="77777777" w:rsidR="00B27890" w:rsidRDefault="00B27890" w:rsidP="00B27890">
      <w:pPr>
        <w:pStyle w:val="BodyText"/>
        <w:rPr>
          <w:ins w:id="2035" w:author="Minsu Jeon" w:date="2024-03-05T12:33:00Z"/>
          <w:lang w:eastAsia="en-GB"/>
        </w:rPr>
      </w:pPr>
      <w:ins w:id="2036" w:author="Minsu Jeon" w:date="2024-03-05T12:33:00Z">
        <w:r>
          <w:rPr>
            <w:lang w:eastAsia="en-GB"/>
          </w:rPr>
          <w:t xml:space="preserve">Simon – every MASS need a secondary positing system – ENG input.  </w:t>
        </w:r>
      </w:ins>
    </w:p>
    <w:p w14:paraId="7E35EBA5" w14:textId="77777777" w:rsidR="00B27890" w:rsidRDefault="00B27890" w:rsidP="00B27890">
      <w:pPr>
        <w:pStyle w:val="BodyText"/>
        <w:rPr>
          <w:ins w:id="2037" w:author="Minsu Jeon" w:date="2024-03-05T12:33:00Z"/>
          <w:lang w:eastAsia="en-GB"/>
        </w:rPr>
      </w:pPr>
    </w:p>
    <w:p w14:paraId="759E231B" w14:textId="77777777" w:rsidR="00B27890" w:rsidRDefault="00B27890" w:rsidP="00B27890">
      <w:pPr>
        <w:pStyle w:val="BodyText"/>
        <w:rPr>
          <w:ins w:id="2038" w:author="Minsu Jeon" w:date="2024-03-05T12:33:00Z"/>
          <w:lang w:eastAsia="en-GB"/>
        </w:rPr>
      </w:pPr>
      <w:ins w:id="2039" w:author="Minsu Jeon" w:date="2024-03-05T12:33:00Z">
        <w:r>
          <w:rPr>
            <w:lang w:eastAsia="en-GB"/>
          </w:rPr>
          <w:t xml:space="preserve">Need to provide input into IMO on the role of AtoN – can adjust guideline after. </w:t>
        </w:r>
      </w:ins>
    </w:p>
    <w:p w14:paraId="4EB5C0EA" w14:textId="77777777" w:rsidR="00B27890" w:rsidRDefault="00B27890" w:rsidP="00B27890">
      <w:pPr>
        <w:pStyle w:val="BodyText"/>
        <w:rPr>
          <w:ins w:id="2040" w:author="Minsu Jeon" w:date="2024-03-05T12:33:00Z"/>
          <w:lang w:eastAsia="en-GB"/>
        </w:rPr>
      </w:pPr>
    </w:p>
    <w:p w14:paraId="2DB69F76" w14:textId="77777777" w:rsidR="00B27890" w:rsidRDefault="00B27890" w:rsidP="00B27890">
      <w:pPr>
        <w:pStyle w:val="BodyText"/>
        <w:rPr>
          <w:ins w:id="2041" w:author="Minsu Jeon" w:date="2024-03-05T12:33:00Z"/>
          <w:lang w:eastAsia="en-GB"/>
        </w:rPr>
      </w:pPr>
      <w:ins w:id="2042" w:author="Minsu Jeon" w:date="2024-03-05T12:33:00Z">
        <w:r>
          <w:rPr>
            <w:lang w:eastAsia="en-GB"/>
          </w:rPr>
          <w:t xml:space="preserve">VTS – developing a high level brief on the implications for VTS </w:t>
        </w:r>
      </w:ins>
    </w:p>
    <w:p w14:paraId="52102C29" w14:textId="77777777" w:rsidR="00B27890" w:rsidRDefault="00B27890" w:rsidP="00B27890">
      <w:pPr>
        <w:pStyle w:val="BodyText"/>
        <w:rPr>
          <w:ins w:id="2043" w:author="Minsu Jeon" w:date="2024-03-05T12:33:00Z"/>
          <w:lang w:eastAsia="en-GB"/>
        </w:rPr>
      </w:pPr>
    </w:p>
    <w:p w14:paraId="517B06DF" w14:textId="77777777" w:rsidR="00B27890" w:rsidRDefault="00B27890" w:rsidP="00B27890">
      <w:pPr>
        <w:pStyle w:val="BodyText"/>
        <w:rPr>
          <w:ins w:id="2044" w:author="Minsu Jeon" w:date="2024-03-05T12:33:00Z"/>
          <w:lang w:eastAsia="en-GB"/>
        </w:rPr>
      </w:pPr>
      <w:ins w:id="2045" w:author="Minsu Jeon" w:date="2024-03-05T12:33:00Z">
        <w:r>
          <w:rPr>
            <w:lang w:eastAsia="en-GB"/>
          </w:rPr>
          <w:t xml:space="preserve">Neil – what are the opportunities for IALA to be engaged in the development of the roadmap at MSC </w:t>
        </w:r>
      </w:ins>
    </w:p>
    <w:p w14:paraId="77C37B04" w14:textId="77777777" w:rsidR="00B27890" w:rsidRDefault="00B27890" w:rsidP="00B27890">
      <w:pPr>
        <w:pStyle w:val="BodyText"/>
        <w:rPr>
          <w:ins w:id="2046" w:author="Minsu Jeon" w:date="2024-03-05T12:33:00Z"/>
          <w:lang w:eastAsia="en-GB"/>
        </w:rPr>
      </w:pPr>
    </w:p>
    <w:p w14:paraId="215338C6" w14:textId="77777777" w:rsidR="00B27890" w:rsidRDefault="00B27890" w:rsidP="00B27890">
      <w:pPr>
        <w:pStyle w:val="BodyText"/>
        <w:rPr>
          <w:ins w:id="2047" w:author="Minsu Jeon" w:date="2024-03-05T12:33:00Z"/>
          <w:lang w:eastAsia="en-GB"/>
        </w:rPr>
      </w:pPr>
      <w:ins w:id="2048" w:author="Minsu Jeon" w:date="2024-03-05T12:33:00Z">
        <w:r>
          <w:rPr>
            <w:lang w:eastAsia="en-GB"/>
          </w:rPr>
          <w:t xml:space="preserve">Road Map for the MASS Guidelines </w:t>
        </w:r>
      </w:ins>
    </w:p>
    <w:p w14:paraId="196ED3BC" w14:textId="77777777" w:rsidR="00B27890" w:rsidRPr="002A7E5A" w:rsidRDefault="00B27890" w:rsidP="002A7E5A">
      <w:pPr>
        <w:pStyle w:val="BodyText"/>
        <w:rPr>
          <w:lang w:eastAsia="en-GB"/>
        </w:rPr>
      </w:pPr>
    </w:p>
    <w:sectPr w:rsidR="00B27890" w:rsidRPr="002A7E5A" w:rsidSect="00564CCD">
      <w:headerReference w:type="even" r:id="rId29"/>
      <w:headerReference w:type="default" r:id="rId30"/>
      <w:footerReference w:type="even" r:id="rId31"/>
      <w:headerReference w:type="first" r:id="rId32"/>
      <w:footerReference w:type="first" r:id="rId33"/>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2" w:author="Jillian Carson-Jackson" w:date="2023-06-08T19:12:00Z" w:initials="JC">
    <w:p w14:paraId="5AA5D2AB" w14:textId="77777777" w:rsidR="00BE2A06" w:rsidRDefault="00BE2A06" w:rsidP="00BE2A06">
      <w:pPr>
        <w:pStyle w:val="CommentText"/>
      </w:pPr>
      <w:r>
        <w:rPr>
          <w:rStyle w:val="CommentReference"/>
        </w:rPr>
        <w:annotationRef/>
      </w:r>
      <w:r>
        <w:t>Put into Introduction, note updates from IMO MASS WG - Michael Trent input</w:t>
      </w:r>
    </w:p>
  </w:comment>
  <w:comment w:id="215" w:author="Jillian Carson-Jackson" w:date="2023-06-08T19:17:00Z" w:initials="JC">
    <w:p w14:paraId="297C60E6" w14:textId="77777777" w:rsidR="004458C2" w:rsidRDefault="004458C2" w:rsidP="004458C2">
      <w:pPr>
        <w:pStyle w:val="CommentText"/>
      </w:pPr>
      <w:r>
        <w:rPr>
          <w:rStyle w:val="CommentReference"/>
        </w:rPr>
        <w:annotationRef/>
      </w:r>
      <w:r>
        <w:rPr>
          <w:lang w:val="en-US"/>
        </w:rPr>
        <w:t>Section 2 - Aims and Objectives</w:t>
      </w:r>
    </w:p>
  </w:comment>
  <w:comment w:id="407" w:author="James Collocott" w:date="2022-03-21T17:39:00Z" w:initials="JC">
    <w:p w14:paraId="67ACA5EA" w14:textId="77777777" w:rsidR="008F2366" w:rsidRDefault="008F2366" w:rsidP="008F2366">
      <w:pPr>
        <w:pStyle w:val="CommentText"/>
      </w:pPr>
      <w:r>
        <w:rPr>
          <w:rStyle w:val="CommentReference"/>
        </w:rPr>
        <w:annotationRef/>
      </w:r>
      <w:r>
        <w:t>Include text from section 7 – IALA MASS Workshop</w:t>
      </w:r>
    </w:p>
  </w:comment>
  <w:comment w:id="408" w:author="Jillian Carson-Jackson" w:date="2022-08-11T00:39:00Z" w:initials="JCJ">
    <w:p w14:paraId="6565FBFD" w14:textId="77777777" w:rsidR="008F2366" w:rsidRDefault="008F2366" w:rsidP="008F2366">
      <w:pPr>
        <w:pStyle w:val="CommentText"/>
      </w:pPr>
      <w:r>
        <w:rPr>
          <w:rStyle w:val="CommentReference"/>
        </w:rPr>
        <w:annotationRef/>
      </w:r>
      <w:r>
        <w:t xml:space="preserve">Is it required to make specific reference to the workshop?  It could become dated quickly.  </w:t>
      </w:r>
    </w:p>
  </w:comment>
  <w:comment w:id="403" w:author="Jillian Carson-Jackson" w:date="2023-06-08T19:15:00Z" w:initials="JC">
    <w:p w14:paraId="14810E07" w14:textId="77777777" w:rsidR="008F2366" w:rsidRDefault="008F2366" w:rsidP="008F2366">
      <w:pPr>
        <w:pStyle w:val="CommentText"/>
      </w:pPr>
      <w:r>
        <w:rPr>
          <w:rStyle w:val="CommentReference"/>
        </w:rPr>
        <w:annotationRef/>
      </w:r>
      <w:r>
        <w:rPr>
          <w:lang w:val="en-US"/>
        </w:rPr>
        <w:t>Section 4 - IALA and MASS</w:t>
      </w:r>
    </w:p>
  </w:comment>
  <w:comment w:id="410" w:author="Jillian Carson-Jackson" w:date="2023-04-13T19:51:00Z" w:initials="JCJ">
    <w:p w14:paraId="74D65CA1" w14:textId="77777777" w:rsidR="00453CBB" w:rsidRDefault="00453CBB" w:rsidP="00453CBB">
      <w:pPr>
        <w:pStyle w:val="CommentText"/>
      </w:pPr>
      <w:r>
        <w:rPr>
          <w:rStyle w:val="CommentReference"/>
        </w:rPr>
        <w:annotationRef/>
      </w:r>
      <w:r>
        <w:rPr>
          <w:lang w:val="en-US"/>
        </w:rPr>
        <w:t>Bring in to section 4</w:t>
      </w:r>
    </w:p>
  </w:comment>
  <w:comment w:id="415" w:author="Jillian Carson-Jackson" w:date="2023-06-08T19:22:00Z" w:initials="JC">
    <w:p w14:paraId="5EAC72C4" w14:textId="77777777" w:rsidR="00453CBB" w:rsidRDefault="00453CBB" w:rsidP="00453CBB">
      <w:pPr>
        <w:pStyle w:val="CommentText"/>
      </w:pPr>
      <w:r>
        <w:rPr>
          <w:rStyle w:val="CommentReference"/>
        </w:rPr>
        <w:annotationRef/>
      </w:r>
      <w:r>
        <w:rPr>
          <w:lang w:val="en-US"/>
        </w:rPr>
        <w:t>Confirm references</w:t>
      </w:r>
    </w:p>
  </w:comment>
  <w:comment w:id="425" w:author="Jillian Carson-Jackson" w:date="2023-06-08T19:27:00Z" w:initials="JC">
    <w:p w14:paraId="18BBA0CC" w14:textId="77777777" w:rsidR="00453CBB" w:rsidRDefault="00453CBB" w:rsidP="00453CBB">
      <w:pPr>
        <w:pStyle w:val="CommentText"/>
      </w:pPr>
      <w:r>
        <w:rPr>
          <w:rStyle w:val="CommentReference"/>
        </w:rPr>
        <w:annotationRef/>
      </w:r>
      <w:r>
        <w:rPr>
          <w:lang w:val="en-US"/>
        </w:rPr>
        <w:t xml:space="preserve">Section 4 - IALA and MASS - split, as appropriate, between 4.1 and 4.2 </w:t>
      </w:r>
    </w:p>
  </w:comment>
  <w:comment w:id="582" w:author="Jillian Carson-Jackson" w:date="2022-08-12T08:49:00Z" w:initials="JCJ">
    <w:p w14:paraId="48AAE01A" w14:textId="77777777" w:rsidR="00134C9F" w:rsidRDefault="00134C9F" w:rsidP="00134C9F">
      <w:pPr>
        <w:pStyle w:val="CommentText"/>
      </w:pPr>
      <w:r>
        <w:rPr>
          <w:rStyle w:val="CommentReference"/>
        </w:rPr>
        <w:annotationRef/>
      </w:r>
      <w:r>
        <w:t xml:space="preserve">Section 4.1 </w:t>
      </w:r>
    </w:p>
  </w:comment>
  <w:comment w:id="682" w:author="Jillian Carson-Jackson" w:date="2022-08-11T02:49:00Z" w:initials="JCJ">
    <w:p w14:paraId="31B0EEAE" w14:textId="77777777" w:rsidR="0073353D" w:rsidRDefault="0073353D" w:rsidP="0073353D">
      <w:pPr>
        <w:pStyle w:val="CommentText"/>
      </w:pPr>
      <w:r>
        <w:rPr>
          <w:rStyle w:val="CommentReference"/>
        </w:rPr>
        <w:annotationRef/>
      </w:r>
      <w:r>
        <w:t xml:space="preserve">From MTF03-4.1.1 </w:t>
      </w:r>
    </w:p>
  </w:comment>
  <w:comment w:id="683" w:author="Jillian Carson-Jackson" w:date="2023-06-08T19:40:00Z" w:initials="JC">
    <w:p w14:paraId="6BC158B5" w14:textId="77777777" w:rsidR="0073353D" w:rsidRDefault="0073353D" w:rsidP="0073353D">
      <w:pPr>
        <w:pStyle w:val="CommentText"/>
      </w:pPr>
      <w:r>
        <w:rPr>
          <w:rStyle w:val="CommentReference"/>
        </w:rPr>
        <w:annotationRef/>
      </w:r>
      <w:r>
        <w:rPr>
          <w:lang w:val="en-US"/>
        </w:rPr>
        <w:t>Update to reflect the MASS Code</w:t>
      </w:r>
    </w:p>
  </w:comment>
  <w:comment w:id="704" w:author="Jillian Carson-Jackson" w:date="2023-06-08T19:44:00Z" w:initials="JC">
    <w:p w14:paraId="7EEA16F2" w14:textId="77777777" w:rsidR="0073353D" w:rsidRDefault="0073353D" w:rsidP="0073353D">
      <w:pPr>
        <w:pStyle w:val="CommentText"/>
      </w:pPr>
      <w:r>
        <w:rPr>
          <w:rStyle w:val="CommentReference"/>
        </w:rPr>
        <w:annotationRef/>
      </w:r>
      <w:r>
        <w:rPr>
          <w:lang w:val="en-US"/>
        </w:rPr>
        <w:t>Section 5 - focus on the goal based code approach</w:t>
      </w:r>
    </w:p>
  </w:comment>
  <w:comment w:id="712" w:author="Jillian Carson-Jackson" w:date="2022-08-12T08:14:00Z" w:initials="JCJ">
    <w:p w14:paraId="39135E57" w14:textId="77777777" w:rsidR="000F7A37" w:rsidRDefault="000F7A37" w:rsidP="000F7A37">
      <w:pPr>
        <w:pStyle w:val="CommentText"/>
      </w:pPr>
      <w:r>
        <w:rPr>
          <w:rStyle w:val="CommentReference"/>
        </w:rPr>
        <w:annotationRef/>
      </w:r>
      <w:r>
        <w:t>From MTS03-4.1.1</w:t>
      </w:r>
      <w:r>
        <w:br/>
      </w:r>
    </w:p>
  </w:comment>
  <w:comment w:id="744" w:author="Jillian Carson-Jackson" w:date="2022-08-12T08:04:00Z" w:initials="JCJ">
    <w:p w14:paraId="7A655454" w14:textId="77777777" w:rsidR="00772183" w:rsidRDefault="00772183" w:rsidP="00772183">
      <w:pPr>
        <w:pStyle w:val="CommentText"/>
      </w:pPr>
      <w:r>
        <w:rPr>
          <w:rStyle w:val="CommentReference"/>
        </w:rPr>
        <w:annotationRef/>
      </w:r>
      <w:r>
        <w:t xml:space="preserve">From MTF03-4.1.1 </w:t>
      </w:r>
    </w:p>
  </w:comment>
  <w:comment w:id="778" w:author="Jillian Carson-Jackson" w:date="2022-08-12T08:30:00Z" w:initials="JCJ">
    <w:p w14:paraId="05D75B28" w14:textId="77777777" w:rsidR="003C1EC9" w:rsidRDefault="003C1EC9" w:rsidP="003C1EC9">
      <w:pPr>
        <w:pStyle w:val="CommentText"/>
      </w:pPr>
      <w:r>
        <w:rPr>
          <w:rStyle w:val="CommentReference"/>
        </w:rPr>
        <w:annotationRef/>
      </w:r>
      <w:r>
        <w:t>Keep some text for section 6 / 7 - but focus from an IALA perspective of interaction with MASS</w:t>
      </w:r>
    </w:p>
  </w:comment>
  <w:comment w:id="842" w:author="Jillian Carson-Jackson" w:date="2022-08-12T08:15:00Z" w:initials="JCJ">
    <w:p w14:paraId="3A9B7937" w14:textId="77777777" w:rsidR="00EA4041" w:rsidRDefault="00EA4041" w:rsidP="00EA4041">
      <w:pPr>
        <w:pStyle w:val="CommentText"/>
      </w:pPr>
      <w:r>
        <w:rPr>
          <w:rStyle w:val="CommentReference"/>
        </w:rPr>
        <w:annotationRef/>
      </w:r>
      <w:r>
        <w:t>From MTS03-4.1.1</w:t>
      </w:r>
    </w:p>
  </w:comment>
  <w:comment w:id="910" w:author="Jillian Carson-Jackson" w:date="2023-06-08T20:09:00Z" w:initials="JC">
    <w:p w14:paraId="36341FFC" w14:textId="77777777" w:rsidR="00753B2B" w:rsidRDefault="00753B2B" w:rsidP="00753B2B">
      <w:pPr>
        <w:pStyle w:val="CommentText"/>
      </w:pPr>
      <w:r>
        <w:rPr>
          <w:rStyle w:val="CommentReference"/>
        </w:rPr>
        <w:annotationRef/>
      </w:r>
      <w:r>
        <w:rPr>
          <w:lang w:val="en-US"/>
        </w:rPr>
        <w:t xml:space="preserve">Section 5.2 </w:t>
      </w:r>
    </w:p>
  </w:comment>
  <w:comment w:id="943" w:author="Jillian Carson-Jackson" w:date="2023-06-08T20:10:00Z" w:initials="JC">
    <w:p w14:paraId="08BBC989" w14:textId="77777777" w:rsidR="00753B2B" w:rsidRDefault="00753B2B" w:rsidP="00753B2B">
      <w:pPr>
        <w:pStyle w:val="CommentText"/>
      </w:pPr>
      <w:r>
        <w:rPr>
          <w:rStyle w:val="CommentReference"/>
        </w:rPr>
        <w:annotationRef/>
      </w:r>
      <w:r>
        <w:rPr>
          <w:lang w:val="en-US"/>
        </w:rPr>
        <w:t>Section 6</w:t>
      </w:r>
    </w:p>
  </w:comment>
  <w:comment w:id="981" w:author="Jillian Carson-Jackson" w:date="2023-06-08T20:15:00Z" w:initials="JC">
    <w:p w14:paraId="5810B671" w14:textId="77777777" w:rsidR="004B31ED" w:rsidRDefault="004B31ED" w:rsidP="004B31ED">
      <w:pPr>
        <w:pStyle w:val="CommentText"/>
      </w:pPr>
      <w:r>
        <w:rPr>
          <w:rStyle w:val="CommentReference"/>
        </w:rPr>
        <w:annotationRef/>
      </w:r>
      <w:r>
        <w:rPr>
          <w:lang w:val="en-US"/>
        </w:rPr>
        <w:t>In section 7.1 as appropriate for VTS operatons</w:t>
      </w:r>
    </w:p>
  </w:comment>
  <w:comment w:id="986" w:author="Jillian Carson-Jackson" w:date="2022-08-12T08:38:00Z" w:initials="JCJ">
    <w:p w14:paraId="1433EB50" w14:textId="77777777" w:rsidR="004B31ED" w:rsidRDefault="004B31ED" w:rsidP="004B31ED">
      <w:pPr>
        <w:pStyle w:val="CommentText"/>
      </w:pPr>
      <w:r>
        <w:rPr>
          <w:rStyle w:val="CommentReference"/>
        </w:rPr>
        <w:annotationRef/>
      </w:r>
      <w:r>
        <w:t>From MTF03-4.1.1</w:t>
      </w:r>
    </w:p>
  </w:comment>
  <w:comment w:id="1018" w:author="Jillian Carson-Jackson" w:date="2023-06-08T20:16:00Z" w:initials="JC">
    <w:p w14:paraId="26D722DF" w14:textId="77777777" w:rsidR="004B31ED" w:rsidRDefault="004B31ED" w:rsidP="004B31ED">
      <w:pPr>
        <w:pStyle w:val="CommentText"/>
      </w:pPr>
      <w:r>
        <w:rPr>
          <w:rStyle w:val="CommentReference"/>
        </w:rPr>
        <w:annotationRef/>
      </w:r>
      <w:r>
        <w:rPr>
          <w:lang w:val="en-US"/>
        </w:rPr>
        <w:t>Section 7, but less detail.  Check presentation at IALA Conference from J-H Oltmann</w:t>
      </w:r>
    </w:p>
  </w:comment>
  <w:comment w:id="1019" w:author="Tomren, Guttorm" w:date="2022-03-03T09:44:00Z" w:initials="TG">
    <w:p w14:paraId="26619171" w14:textId="77777777" w:rsidR="004B31ED" w:rsidRDefault="004B31ED" w:rsidP="004B31ED">
      <w:pPr>
        <w:pStyle w:val="CommentText"/>
      </w:pPr>
      <w:r>
        <w:rPr>
          <w:rStyle w:val="CommentReference"/>
        </w:rPr>
        <w:annotationRef/>
      </w:r>
      <w:r>
        <w:t>VTS stuff?</w:t>
      </w:r>
    </w:p>
  </w:comment>
  <w:comment w:id="1082" w:author="Tomren, Guttorm" w:date="2022-03-03T09:45:00Z" w:initials="TG">
    <w:p w14:paraId="08155A05" w14:textId="77777777" w:rsidR="004B31ED" w:rsidRDefault="004B31ED" w:rsidP="004B31ED">
      <w:pPr>
        <w:pStyle w:val="CommentText"/>
      </w:pPr>
      <w:r>
        <w:rPr>
          <w:rStyle w:val="CommentReference"/>
        </w:rPr>
        <w:annotationRef/>
      </w:r>
      <w:r>
        <w:t>IALA territory?</w:t>
      </w:r>
    </w:p>
  </w:comment>
  <w:comment w:id="1117" w:author="Tomren, Guttorm" w:date="2022-03-03T09:45:00Z" w:initials="TG">
    <w:p w14:paraId="362B2D9C" w14:textId="77777777" w:rsidR="004B31ED" w:rsidRDefault="004B31ED" w:rsidP="004B31ED">
      <w:pPr>
        <w:pStyle w:val="CommentText"/>
      </w:pPr>
      <w:r>
        <w:rPr>
          <w:rStyle w:val="CommentReference"/>
        </w:rPr>
        <w:annotationRef/>
      </w:r>
      <w:r>
        <w:t>VTS view?</w:t>
      </w:r>
    </w:p>
  </w:comment>
  <w:comment w:id="1118" w:author="Capt. Phillip Day" w:date="2022-03-16T13:26:00Z" w:initials="PD">
    <w:p w14:paraId="31819190" w14:textId="77777777" w:rsidR="004B31ED" w:rsidRDefault="004B31ED" w:rsidP="004B31ED">
      <w:pPr>
        <w:pStyle w:val="CommentText"/>
      </w:pPr>
      <w:r>
        <w:rPr>
          <w:rStyle w:val="CommentReference"/>
        </w:rPr>
        <w:annotationRef/>
      </w:r>
      <w:r>
        <w:t>IALA needs to be clear that VTS will not take over RCC duties and the vessel operator needs to comply with VTS requirements in the VTS area.</w:t>
      </w:r>
    </w:p>
  </w:comment>
  <w:comment w:id="1119" w:author="James Collocott [2]" w:date="2022-03-23T13:03:00Z" w:initials="JHC">
    <w:p w14:paraId="52BA1DA0" w14:textId="77777777" w:rsidR="004B31ED" w:rsidRDefault="004B31ED" w:rsidP="004B31ED">
      <w:pPr>
        <w:pStyle w:val="CommentText"/>
      </w:pPr>
      <w:r>
        <w:rPr>
          <w:rStyle w:val="CommentReference"/>
        </w:rPr>
        <w:annotationRef/>
      </w:r>
      <w:r>
        <w:rPr>
          <w:lang w:val="en-ZA"/>
        </w:rPr>
        <w:t>Included text in 5.9.6</w:t>
      </w:r>
    </w:p>
  </w:comment>
  <w:comment w:id="1202" w:author="Tomren, Guttorm" w:date="2022-03-03T09:45:00Z" w:initials="TG">
    <w:p w14:paraId="490F5492" w14:textId="77777777" w:rsidR="004B31ED" w:rsidRDefault="004B31ED" w:rsidP="004B31ED">
      <w:pPr>
        <w:pStyle w:val="CommentText"/>
      </w:pPr>
      <w:r>
        <w:rPr>
          <w:rStyle w:val="CommentReference"/>
        </w:rPr>
        <w:annotationRef/>
      </w:r>
      <w:r>
        <w:t>IMO territory?</w:t>
      </w:r>
    </w:p>
  </w:comment>
  <w:comment w:id="1247" w:author="Jillian Carson-Jackson" w:date="2023-06-08T20:17:00Z" w:initials="JC">
    <w:p w14:paraId="6C2C4FE2" w14:textId="77777777" w:rsidR="004B31ED" w:rsidRDefault="004B31ED" w:rsidP="004B31ED">
      <w:pPr>
        <w:pStyle w:val="CommentText"/>
      </w:pPr>
      <w:r>
        <w:rPr>
          <w:rStyle w:val="CommentReference"/>
        </w:rPr>
        <w:annotationRef/>
      </w:r>
      <w:r>
        <w:rPr>
          <w:lang w:val="en-US"/>
        </w:rPr>
        <w:t>Section 4.2 (divide as appropriate to the subsections)</w:t>
      </w:r>
    </w:p>
  </w:comment>
  <w:comment w:id="1286" w:author="Tomren, Guttorm" w:date="2022-03-03T09:46:00Z" w:initials="TG">
    <w:p w14:paraId="7B01920D" w14:textId="77777777" w:rsidR="004B31ED" w:rsidRDefault="004B31ED" w:rsidP="004B31ED">
      <w:pPr>
        <w:pStyle w:val="CommentText"/>
      </w:pPr>
      <w:r>
        <w:rPr>
          <w:rStyle w:val="CommentReference"/>
        </w:rPr>
        <w:annotationRef/>
      </w:r>
      <w:r>
        <w:t>HSQE for VTS?</w:t>
      </w:r>
    </w:p>
  </w:comment>
  <w:comment w:id="1344" w:author="Jillian Carson-Jackson" w:date="2022-08-12T08:16:00Z" w:initials="JCJ">
    <w:p w14:paraId="34DC85CD" w14:textId="77777777" w:rsidR="00615A1C" w:rsidRDefault="00615A1C" w:rsidP="00615A1C">
      <w:pPr>
        <w:pStyle w:val="CommentText"/>
      </w:pPr>
      <w:r>
        <w:rPr>
          <w:rStyle w:val="CommentReference"/>
        </w:rPr>
        <w:annotationRef/>
      </w:r>
      <w:r>
        <w:t>From MTF03-4.1.1</w:t>
      </w:r>
    </w:p>
  </w:comment>
  <w:comment w:id="1383" w:author="Woo-Seong" w:date="2023-09-28T00:15:00Z" w:initials="WS">
    <w:p w14:paraId="498DF7D9" w14:textId="6149D6CD" w:rsidR="00B2743C" w:rsidRDefault="00B2743C">
      <w:pPr>
        <w:pStyle w:val="CommentText"/>
      </w:pPr>
      <w:r>
        <w:rPr>
          <w:rStyle w:val="CommentReference"/>
        </w:rPr>
        <w:annotationRef/>
      </w:r>
      <w:r>
        <w:t>Communication is specially important to implement each requirement for MASS so should be emphasized for each requirements in a way(i.e. 5.3 Communication section can be inserted to each contents as a low subject.)</w:t>
      </w:r>
    </w:p>
  </w:comment>
  <w:comment w:id="1385" w:author="Jillian Carson-Jackson" w:date="2022-08-12T08:20:00Z" w:initials="JCJ">
    <w:p w14:paraId="25F84556" w14:textId="77777777" w:rsidR="00670AE4" w:rsidRDefault="00670AE4" w:rsidP="00670AE4">
      <w:pPr>
        <w:pStyle w:val="CommentText"/>
      </w:pPr>
      <w:r>
        <w:rPr>
          <w:rStyle w:val="CommentReference"/>
        </w:rPr>
        <w:annotationRef/>
      </w:r>
      <w:r>
        <w:t>From MTF03-4.1.1</w:t>
      </w:r>
    </w:p>
  </w:comment>
  <w:comment w:id="1429" w:author="Jillian Carson-Jackson" w:date="2023-06-08T20:13:00Z" w:initials="JC">
    <w:p w14:paraId="4088B0A2" w14:textId="77777777" w:rsidR="00670AE4" w:rsidRDefault="00670AE4" w:rsidP="00670AE4">
      <w:pPr>
        <w:pStyle w:val="CommentText"/>
      </w:pPr>
      <w:r>
        <w:rPr>
          <w:rStyle w:val="CommentReference"/>
        </w:rPr>
        <w:annotationRef/>
      </w:r>
      <w:r>
        <w:rPr>
          <w:lang w:val="en-US"/>
        </w:rPr>
        <w:t xml:space="preserve">Section 7, use correct terminology, based on IMO and ISO.  Focus on IALA requirements - i.e. operations in a VTS for a MASS that has lost connectivity </w:t>
      </w:r>
    </w:p>
  </w:comment>
  <w:comment w:id="1458" w:author="Jillian Carson-Jackson" w:date="2022-08-12T08:23:00Z" w:initials="JCJ">
    <w:p w14:paraId="4F0CDA06" w14:textId="77777777" w:rsidR="00467240" w:rsidRDefault="00467240" w:rsidP="00467240">
      <w:pPr>
        <w:pStyle w:val="CommentText"/>
      </w:pPr>
      <w:r>
        <w:rPr>
          <w:rStyle w:val="CommentReference"/>
        </w:rPr>
        <w:annotationRef/>
      </w:r>
      <w:r>
        <w:t>From MTF03-4.1.1</w:t>
      </w:r>
    </w:p>
  </w:comment>
  <w:comment w:id="1472" w:author="Jillian Carson-Jackson" w:date="2023-06-08T19:50:00Z" w:initials="JC">
    <w:p w14:paraId="28DD3B78" w14:textId="77777777" w:rsidR="000028FC" w:rsidRDefault="000028FC" w:rsidP="000028FC">
      <w:pPr>
        <w:pStyle w:val="CommentText"/>
      </w:pPr>
      <w:r>
        <w:rPr>
          <w:rStyle w:val="CommentReference"/>
        </w:rPr>
        <w:annotationRef/>
      </w:r>
      <w:r>
        <w:rPr>
          <w:lang w:val="en-US"/>
        </w:rPr>
        <w:t>Very detailed- importance for IALA?</w:t>
      </w:r>
    </w:p>
  </w:comment>
  <w:comment w:id="1474" w:author="Jillian Carson-Jackson" w:date="2023-06-08T19:49:00Z" w:initials="JC">
    <w:p w14:paraId="4A3F4016" w14:textId="77777777" w:rsidR="000028FC" w:rsidRDefault="000028FC" w:rsidP="000028FC">
      <w:pPr>
        <w:pStyle w:val="CommentText"/>
      </w:pPr>
      <w:r>
        <w:rPr>
          <w:rStyle w:val="CommentReference"/>
        </w:rPr>
        <w:annotationRef/>
      </w:r>
      <w:r>
        <w:t xml:space="preserve">Section 5.7 - keep focus on IALA perspective  Note implications of the loss of connectivity. </w:t>
      </w:r>
    </w:p>
  </w:comment>
  <w:comment w:id="1536" w:author="James Collocott" w:date="2022-02-27T08:49:00Z" w:initials="JC">
    <w:p w14:paraId="1B4CF6D5" w14:textId="77777777" w:rsidR="000B0814" w:rsidRDefault="000B0814" w:rsidP="000B0814">
      <w:pPr>
        <w:pStyle w:val="CommentText"/>
      </w:pPr>
      <w:r>
        <w:rPr>
          <w:rStyle w:val="CommentReference"/>
        </w:rPr>
        <w:annotationRef/>
      </w:r>
      <w:r>
        <w:t>Does this makes sense?</w:t>
      </w:r>
    </w:p>
  </w:comment>
  <w:comment w:id="1537" w:author="Pieter Chris" w:date="2022-03-01T14:41:00Z" w:initials="PC">
    <w:p w14:paraId="72A5FCB4" w14:textId="77777777" w:rsidR="000B0814" w:rsidRDefault="000B0814" w:rsidP="000B0814">
      <w:pPr>
        <w:pStyle w:val="CommentText"/>
      </w:pPr>
      <w:r>
        <w:rPr>
          <w:rStyle w:val="CommentReference"/>
        </w:rPr>
        <w:annotationRef/>
      </w:r>
      <w:r>
        <w:rPr>
          <w:lang w:val="en-US"/>
        </w:rPr>
        <w:t>..instantly recognisable?</w:t>
      </w:r>
    </w:p>
  </w:comment>
  <w:comment w:id="1544" w:author="Pieter Chris" w:date="2022-02-11T11:45:00Z" w:initials="PC">
    <w:p w14:paraId="64DC6F7D" w14:textId="77777777" w:rsidR="000B0814" w:rsidRDefault="000B0814" w:rsidP="000B0814">
      <w:pPr>
        <w:pStyle w:val="CommentText"/>
      </w:pPr>
      <w:r>
        <w:rPr>
          <w:rStyle w:val="CommentReference"/>
        </w:rPr>
        <w:annotationRef/>
      </w:r>
      <w:r>
        <w:t>Clarification required?</w:t>
      </w:r>
    </w:p>
  </w:comment>
  <w:comment w:id="1555" w:author="Tomren, Guttorm" w:date="2022-02-15T12:43:00Z" w:initials="TG">
    <w:p w14:paraId="77ADF00A" w14:textId="77777777" w:rsidR="000B0814" w:rsidRDefault="000B0814" w:rsidP="000B0814">
      <w:pPr>
        <w:pStyle w:val="CommentText"/>
      </w:pPr>
      <w:r>
        <w:rPr>
          <w:rStyle w:val="CommentReference"/>
        </w:rPr>
        <w:annotationRef/>
      </w:r>
      <w:r>
        <w:t>This might be dependent on the MASS level 1-4 of automation</w:t>
      </w:r>
    </w:p>
  </w:comment>
  <w:comment w:id="1566" w:author="Capt. Phillip Day" w:date="2022-03-16T13:17:00Z" w:initials="PD">
    <w:p w14:paraId="66DEA378" w14:textId="77777777" w:rsidR="000B0814" w:rsidRDefault="000B0814" w:rsidP="000B0814">
      <w:pPr>
        <w:pStyle w:val="CommentText"/>
      </w:pPr>
      <w:r>
        <w:rPr>
          <w:rStyle w:val="CommentReference"/>
        </w:rPr>
        <w:annotationRef/>
      </w:r>
      <w:r>
        <w:t>I think it would be a mistake to do this. MASS needs to operate within the maritime domain. The worlds pinch points will not be able to support MASS only routes.</w:t>
      </w:r>
    </w:p>
  </w:comment>
  <w:comment w:id="1599" w:author="Tomren, Guttorm" w:date="2022-03-03T09:23:00Z" w:initials="TG">
    <w:p w14:paraId="52D0FAB8" w14:textId="77777777" w:rsidR="005D1EB9" w:rsidRDefault="005D1EB9" w:rsidP="005D1EB9">
      <w:pPr>
        <w:pStyle w:val="CommentText"/>
      </w:pPr>
      <w:r>
        <w:rPr>
          <w:rStyle w:val="CommentReference"/>
        </w:rPr>
        <w:annotationRef/>
      </w:r>
      <w:r>
        <w:t>To have tracking of all vessels/boats are quite challenging for a VTS, I guess? Possible?</w:t>
      </w:r>
    </w:p>
  </w:comment>
  <w:comment w:id="1662" w:author="Axel Hahn" w:date="2022-10-16T18:09:00Z" w:initials="AH">
    <w:p w14:paraId="52FF877A" w14:textId="77777777" w:rsidR="00232C98" w:rsidRDefault="00232C98" w:rsidP="00232C98">
      <w:pPr>
        <w:pStyle w:val="CommentText"/>
      </w:pPr>
      <w:r>
        <w:rPr>
          <w:rStyle w:val="CommentReference"/>
        </w:rPr>
        <w:annotationRef/>
      </w:r>
      <w:r>
        <w:t>Here I can provide inpus</w:t>
      </w:r>
    </w:p>
  </w:comment>
  <w:comment w:id="1670" w:author="Jillian Carson-Jackson" w:date="2022-08-12T08:43:00Z" w:initials="JCJ">
    <w:p w14:paraId="4D02177D" w14:textId="77777777" w:rsidR="00F14185" w:rsidRDefault="00F14185" w:rsidP="00F14185">
      <w:pPr>
        <w:pStyle w:val="CommentText"/>
      </w:pPr>
      <w:r>
        <w:rPr>
          <w:rStyle w:val="CommentReference"/>
        </w:rPr>
        <w:annotationRef/>
      </w:r>
      <w:r>
        <w:t>From MTF03-4.1.1</w:t>
      </w:r>
    </w:p>
  </w:comment>
  <w:comment w:id="1672" w:author="Jillian Carson-Jackson" w:date="2023-06-08T20:19:00Z" w:initials="JC">
    <w:p w14:paraId="644C0261" w14:textId="77777777" w:rsidR="00F14185" w:rsidRDefault="00F14185" w:rsidP="00F14185">
      <w:pPr>
        <w:pStyle w:val="CommentText"/>
      </w:pPr>
      <w:r>
        <w:rPr>
          <w:rStyle w:val="CommentReference"/>
        </w:rPr>
        <w:annotationRef/>
      </w:r>
      <w:r>
        <w:rPr>
          <w:lang w:val="en-US"/>
        </w:rPr>
        <w:t xml:space="preserve">Consider under section 7 - within a VTS area, declaration of emergency / rendering assistance. </w:t>
      </w:r>
    </w:p>
  </w:comment>
  <w:comment w:id="1686" w:author="Jillian Carson-Jackson" w:date="2022-08-12T08:06:00Z" w:initials="JCJ">
    <w:p w14:paraId="3C9A4EEE" w14:textId="77777777" w:rsidR="00043FB2" w:rsidRDefault="00043FB2" w:rsidP="00043FB2">
      <w:pPr>
        <w:pStyle w:val="CommentText"/>
      </w:pPr>
      <w:r>
        <w:rPr>
          <w:rStyle w:val="CommentReference"/>
        </w:rPr>
        <w:annotationRef/>
      </w:r>
      <w:r>
        <w:t xml:space="preserve">From MTF03-4.1.1 </w:t>
      </w:r>
    </w:p>
  </w:comment>
  <w:comment w:id="1718" w:author="Jillian Carson-Jackson" w:date="2023-06-08T19:28:00Z" w:initials="JC">
    <w:p w14:paraId="47E8221A" w14:textId="77777777" w:rsidR="00DC1232" w:rsidRDefault="00DC1232" w:rsidP="00DC1232">
      <w:pPr>
        <w:pStyle w:val="CommentText"/>
      </w:pPr>
      <w:r>
        <w:rPr>
          <w:rStyle w:val="CommentReference"/>
        </w:rPr>
        <w:annotationRef/>
      </w:r>
      <w:r>
        <w:rPr>
          <w:lang w:val="en-US"/>
        </w:rPr>
        <w:t>Don't bring over, but provide updated information on the development of the IMO Mass Code - Michael Trent</w:t>
      </w:r>
    </w:p>
  </w:comment>
  <w:comment w:id="1737" w:author="Jillian Carson-Jackson" w:date="2022-08-11T01:38:00Z" w:initials="JCJ">
    <w:p w14:paraId="2F7112EB" w14:textId="77777777" w:rsidR="00DC1232" w:rsidRDefault="00DC1232" w:rsidP="00DC1232">
      <w:pPr>
        <w:pStyle w:val="CommentText"/>
      </w:pPr>
      <w:r>
        <w:rPr>
          <w:rStyle w:val="CommentReference"/>
        </w:rPr>
        <w:annotationRef/>
      </w:r>
      <w:r>
        <w:t xml:space="preserve">Propose we could include additional documents here, as appropriate. </w:t>
      </w:r>
    </w:p>
  </w:comment>
  <w:comment w:id="1738" w:author="Jillian Carson-Jackson" w:date="2023-06-08T19:30:00Z" w:initials="JC">
    <w:p w14:paraId="1FEF8230" w14:textId="77777777" w:rsidR="00DC1232" w:rsidRDefault="00DC1232" w:rsidP="00DC1232">
      <w:pPr>
        <w:pStyle w:val="CommentText"/>
      </w:pPr>
      <w:r>
        <w:rPr>
          <w:rStyle w:val="CommentReference"/>
        </w:rPr>
        <w:annotationRef/>
      </w:r>
      <w:r>
        <w:rPr>
          <w:lang w:val="en-US"/>
        </w:rPr>
        <w:t xml:space="preserve">Move to section 7.3, as appropriate.  Include in references </w:t>
      </w:r>
    </w:p>
  </w:comment>
  <w:comment w:id="1765" w:author="Jillian Carson-Jackson" w:date="2022-08-11T01:41:00Z" w:initials="JCJ">
    <w:p w14:paraId="4262237C" w14:textId="77777777" w:rsidR="00DC1232" w:rsidRDefault="00DC1232" w:rsidP="00DC1232">
      <w:pPr>
        <w:pStyle w:val="CommentText"/>
      </w:pPr>
      <w:r>
        <w:rPr>
          <w:rStyle w:val="CommentReference"/>
        </w:rPr>
        <w:annotationRef/>
      </w:r>
      <w:r>
        <w:t xml:space="preserve">I have included in an annex to the full document.  For consideration if this is acceptable, or if we want to bring forward to be closer to the documentation review section. </w:t>
      </w:r>
    </w:p>
  </w:comment>
  <w:comment w:id="1806" w:author="Jillian Carson-Jackson" w:date="2022-08-12T08:45:00Z" w:initials="JCJ">
    <w:p w14:paraId="7147FB12" w14:textId="77777777" w:rsidR="00353DC9" w:rsidRDefault="00353DC9" w:rsidP="00353DC9">
      <w:pPr>
        <w:pStyle w:val="CommentText"/>
      </w:pPr>
      <w:r>
        <w:rPr>
          <w:rStyle w:val="CommentReference"/>
        </w:rPr>
        <w:annotationRef/>
      </w:r>
      <w:r>
        <w:t xml:space="preserve">To be developed - note input from Julius M. </w:t>
      </w:r>
    </w:p>
  </w:comment>
  <w:comment w:id="1854" w:author="Jillian Carson-Jackson" w:date="2022-08-11T02:17:00Z" w:initials="JCJ">
    <w:p w14:paraId="10B5C233" w14:textId="77777777" w:rsidR="00B27890" w:rsidRDefault="00B27890" w:rsidP="00B27890">
      <w:pPr>
        <w:pStyle w:val="CommentText"/>
      </w:pPr>
      <w:r>
        <w:rPr>
          <w:rStyle w:val="CommentReference"/>
        </w:rPr>
        <w:annotationRef/>
      </w:r>
      <w:r>
        <w:t>Based on input from Julius 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AA5D2AB" w15:done="0"/>
  <w15:commentEx w15:paraId="297C60E6" w15:done="0"/>
  <w15:commentEx w15:paraId="67ACA5EA" w15:done="0"/>
  <w15:commentEx w15:paraId="6565FBFD" w15:paraIdParent="67ACA5EA" w15:done="0"/>
  <w15:commentEx w15:paraId="14810E07" w15:done="0"/>
  <w15:commentEx w15:paraId="74D65CA1" w15:done="0"/>
  <w15:commentEx w15:paraId="5EAC72C4" w15:done="0"/>
  <w15:commentEx w15:paraId="18BBA0CC" w15:done="0"/>
  <w15:commentEx w15:paraId="48AAE01A" w15:done="0"/>
  <w15:commentEx w15:paraId="31B0EEAE" w15:done="0"/>
  <w15:commentEx w15:paraId="6BC158B5" w15:paraIdParent="31B0EEAE" w15:done="0"/>
  <w15:commentEx w15:paraId="7EEA16F2" w15:done="0"/>
  <w15:commentEx w15:paraId="39135E57" w15:done="0"/>
  <w15:commentEx w15:paraId="7A655454" w15:done="0"/>
  <w15:commentEx w15:paraId="05D75B28" w15:done="0"/>
  <w15:commentEx w15:paraId="3A9B7937" w15:done="0"/>
  <w15:commentEx w15:paraId="36341FFC" w15:done="0"/>
  <w15:commentEx w15:paraId="08BBC989" w15:done="0"/>
  <w15:commentEx w15:paraId="5810B671" w15:done="0"/>
  <w15:commentEx w15:paraId="1433EB50" w15:done="0"/>
  <w15:commentEx w15:paraId="26D722DF" w15:done="0"/>
  <w15:commentEx w15:paraId="26619171" w15:done="0"/>
  <w15:commentEx w15:paraId="08155A05" w15:done="0"/>
  <w15:commentEx w15:paraId="362B2D9C" w15:done="0"/>
  <w15:commentEx w15:paraId="31819190" w15:paraIdParent="362B2D9C" w15:done="0"/>
  <w15:commentEx w15:paraId="52BA1DA0" w15:paraIdParent="362B2D9C" w15:done="0"/>
  <w15:commentEx w15:paraId="490F5492" w15:done="0"/>
  <w15:commentEx w15:paraId="6C2C4FE2" w15:done="0"/>
  <w15:commentEx w15:paraId="7B01920D" w15:done="0"/>
  <w15:commentEx w15:paraId="34DC85CD" w15:done="0"/>
  <w15:commentEx w15:paraId="498DF7D9" w15:done="0"/>
  <w15:commentEx w15:paraId="25F84556" w15:done="0"/>
  <w15:commentEx w15:paraId="4088B0A2" w15:done="0"/>
  <w15:commentEx w15:paraId="4F0CDA06" w15:done="0"/>
  <w15:commentEx w15:paraId="28DD3B78" w15:done="0"/>
  <w15:commentEx w15:paraId="4A3F4016" w15:done="0"/>
  <w15:commentEx w15:paraId="1B4CF6D5" w15:done="0"/>
  <w15:commentEx w15:paraId="72A5FCB4" w15:done="0"/>
  <w15:commentEx w15:paraId="64DC6F7D" w15:done="0"/>
  <w15:commentEx w15:paraId="77ADF00A" w15:done="0"/>
  <w15:commentEx w15:paraId="66DEA378" w15:done="0"/>
  <w15:commentEx w15:paraId="52D0FAB8" w15:done="0"/>
  <w15:commentEx w15:paraId="52FF877A" w15:done="0"/>
  <w15:commentEx w15:paraId="4D02177D" w15:done="0"/>
  <w15:commentEx w15:paraId="644C0261" w15:done="0"/>
  <w15:commentEx w15:paraId="3C9A4EEE" w15:done="0"/>
  <w15:commentEx w15:paraId="47E8221A" w15:done="0"/>
  <w15:commentEx w15:paraId="2F7112EB" w15:done="0"/>
  <w15:commentEx w15:paraId="1FEF8230" w15:paraIdParent="2F7112EB" w15:done="0"/>
  <w15:commentEx w15:paraId="4262237C" w15:done="0"/>
  <w15:commentEx w15:paraId="7147FB12" w15:done="0"/>
  <w15:commentEx w15:paraId="10B5C23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A965E98" w16cex:dateUtc="2024-03-05T10:31:00Z"/>
  <w16cex:commentExtensible w16cex:durableId="282CA7D1" w16cex:dateUtc="2023-06-08T09:17:00Z"/>
  <w16cex:commentExtensible w16cex:durableId="25E336B9" w16cex:dateUtc="2022-03-21T15:39:00Z"/>
  <w16cex:commentExtensible w16cex:durableId="269ECE53" w16cex:dateUtc="2022-08-10T14:39:00Z"/>
  <w16cex:commentExtensible w16cex:durableId="282CA75F" w16cex:dateUtc="2023-06-08T09:15:00Z"/>
  <w16cex:commentExtensible w16cex:durableId="27E2DBD0" w16cex:dateUtc="2023-04-13T09:51:00Z"/>
  <w16cex:commentExtensible w16cex:durableId="282CA902" w16cex:dateUtc="2023-06-08T09:22:00Z"/>
  <w16cex:commentExtensible w16cex:durableId="282CAA07" w16cex:dateUtc="2023-06-08T09:27:00Z"/>
  <w16cex:commentExtensible w16cex:durableId="26A0929C" w16cex:dateUtc="2022-08-11T22:49:00Z"/>
  <w16cex:commentExtensible w16cex:durableId="269EECC5" w16cex:dateUtc="2022-08-10T16:49:00Z"/>
  <w16cex:commentExtensible w16cex:durableId="282CAD12" w16cex:dateUtc="2023-06-08T09:40:00Z"/>
  <w16cex:commentExtensible w16cex:durableId="282CAE37" w16cex:dateUtc="2023-06-08T09:44:00Z"/>
  <w16cex:commentExtensible w16cex:durableId="26A08A60" w16cex:dateUtc="2022-08-11T22:14:00Z"/>
  <w16cex:commentExtensible w16cex:durableId="26A087F1" w16cex:dateUtc="2022-08-11T22:04:00Z"/>
  <w16cex:commentExtensible w16cex:durableId="26A08E2B" w16cex:dateUtc="2022-08-11T22:30:00Z"/>
  <w16cex:commentExtensible w16cex:durableId="26A08A85" w16cex:dateUtc="2022-08-11T22:15:00Z"/>
  <w16cex:commentExtensible w16cex:durableId="282CB413" w16cex:dateUtc="2023-06-08T10:09:00Z"/>
  <w16cex:commentExtensible w16cex:durableId="282CB43D" w16cex:dateUtc="2023-06-08T10:10:00Z"/>
  <w16cex:commentExtensible w16cex:durableId="282CB557" w16cex:dateUtc="2023-06-08T10:15:00Z"/>
  <w16cex:commentExtensible w16cex:durableId="26A08FEC" w16cex:dateUtc="2022-08-11T22:38:00Z"/>
  <w16cex:commentExtensible w16cex:durableId="282CB599" w16cex:dateUtc="2023-06-08T10:16:00Z"/>
  <w16cex:commentExtensible w16cex:durableId="25CB3791" w16cex:dateUtc="2022-03-03T07:44:00Z"/>
  <w16cex:commentExtensible w16cex:durableId="25CB3793" w16cex:dateUtc="2022-03-03T07:45:00Z"/>
  <w16cex:commentExtensible w16cex:durableId="25CB3794" w16cex:dateUtc="2022-03-03T07:45:00Z"/>
  <w16cex:commentExtensible w16cex:durableId="25DC47E6" w16cex:dateUtc="2022-03-16T11:26:00Z"/>
  <w16cex:commentExtensible w16cex:durableId="25E5991F" w16cex:dateUtc="2022-03-23T11:03:00Z"/>
  <w16cex:commentExtensible w16cex:durableId="25CB3795" w16cex:dateUtc="2022-03-03T07:45:00Z"/>
  <w16cex:commentExtensible w16cex:durableId="282CB5EC" w16cex:dateUtc="2023-06-08T10:17:00Z"/>
  <w16cex:commentExtensible w16cex:durableId="25CB3797" w16cex:dateUtc="2022-03-03T07:46:00Z"/>
  <w16cex:commentExtensible w16cex:durableId="26A08AD5" w16cex:dateUtc="2022-08-11T22:16:00Z"/>
  <w16cex:commentExtensible w16cex:durableId="26A08BB5" w16cex:dateUtc="2022-08-11T22:20:00Z"/>
  <w16cex:commentExtensible w16cex:durableId="282CB4E6" w16cex:dateUtc="2023-06-08T10:13:00Z"/>
  <w16cex:commentExtensible w16cex:durableId="26A08C68" w16cex:dateUtc="2022-08-11T22:23:00Z"/>
  <w16cex:commentExtensible w16cex:durableId="282CAF7A" w16cex:dateUtc="2023-06-08T09:50:00Z"/>
  <w16cex:commentExtensible w16cex:durableId="282CAF5D" w16cex:dateUtc="2023-06-08T09:49:00Z"/>
  <w16cex:commentExtensible w16cex:durableId="25CB3781" w16cex:dateUtc="2022-02-27T06:49:00Z"/>
  <w16cex:commentExtensible w16cex:durableId="25CB3782" w16cex:dateUtc="2022-03-01T12:41:00Z"/>
  <w16cex:commentExtensible w16cex:durableId="25CB3783" w16cex:dateUtc="2022-02-11T09:45:00Z"/>
  <w16cex:commentExtensible w16cex:durableId="25CB3784" w16cex:dateUtc="2022-02-15T10:43:00Z"/>
  <w16cex:commentExtensible w16cex:durableId="25DC45DD" w16cex:dateUtc="2022-03-16T11:17:00Z"/>
  <w16cex:commentExtensible w16cex:durableId="25CB3772" w16cex:dateUtc="2022-03-03T07:23:00Z"/>
  <w16cex:commentExtensible w16cex:durableId="26F6C772" w16cex:dateUtc="2022-10-16T16:09:00Z"/>
  <w16cex:commentExtensible w16cex:durableId="26A09126" w16cex:dateUtc="2022-08-11T22:43:00Z"/>
  <w16cex:commentExtensible w16cex:durableId="282CB63F" w16cex:dateUtc="2023-06-08T10:19:00Z"/>
  <w16cex:commentExtensible w16cex:durableId="26A08877" w16cex:dateUtc="2022-08-11T22:06:00Z"/>
  <w16cex:commentExtensible w16cex:durableId="282CAA6B" w16cex:dateUtc="2023-06-08T09:28:00Z"/>
  <w16cex:commentExtensible w16cex:durableId="269EDC0B" w16cex:dateUtc="2022-08-10T15:38:00Z"/>
  <w16cex:commentExtensible w16cex:durableId="282CAADF" w16cex:dateUtc="2023-06-08T09:30:00Z"/>
  <w16cex:commentExtensible w16cex:durableId="269EDCCA" w16cex:dateUtc="2022-08-10T15:41:00Z"/>
  <w16cex:commentExtensible w16cex:durableId="26A091AF" w16cex:dateUtc="2022-08-11T22:45:00Z"/>
  <w16cex:commentExtensible w16cex:durableId="269EE550" w16cex:dateUtc="2022-08-10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A5D2AB" w16cid:durableId="0A965E98"/>
  <w16cid:commentId w16cid:paraId="297C60E6" w16cid:durableId="282CA7D1"/>
  <w16cid:commentId w16cid:paraId="67ACA5EA" w16cid:durableId="25E336B9"/>
  <w16cid:commentId w16cid:paraId="6565FBFD" w16cid:durableId="269ECE53"/>
  <w16cid:commentId w16cid:paraId="14810E07" w16cid:durableId="282CA75F"/>
  <w16cid:commentId w16cid:paraId="74D65CA1" w16cid:durableId="27E2DBD0"/>
  <w16cid:commentId w16cid:paraId="5EAC72C4" w16cid:durableId="282CA902"/>
  <w16cid:commentId w16cid:paraId="18BBA0CC" w16cid:durableId="282CAA07"/>
  <w16cid:commentId w16cid:paraId="48AAE01A" w16cid:durableId="26A0929C"/>
  <w16cid:commentId w16cid:paraId="31B0EEAE" w16cid:durableId="269EECC5"/>
  <w16cid:commentId w16cid:paraId="6BC158B5" w16cid:durableId="282CAD12"/>
  <w16cid:commentId w16cid:paraId="7EEA16F2" w16cid:durableId="282CAE37"/>
  <w16cid:commentId w16cid:paraId="39135E57" w16cid:durableId="26A08A60"/>
  <w16cid:commentId w16cid:paraId="7A655454" w16cid:durableId="26A087F1"/>
  <w16cid:commentId w16cid:paraId="05D75B28" w16cid:durableId="26A08E2B"/>
  <w16cid:commentId w16cid:paraId="3A9B7937" w16cid:durableId="26A08A85"/>
  <w16cid:commentId w16cid:paraId="36341FFC" w16cid:durableId="282CB413"/>
  <w16cid:commentId w16cid:paraId="08BBC989" w16cid:durableId="282CB43D"/>
  <w16cid:commentId w16cid:paraId="5810B671" w16cid:durableId="282CB557"/>
  <w16cid:commentId w16cid:paraId="1433EB50" w16cid:durableId="26A08FEC"/>
  <w16cid:commentId w16cid:paraId="26D722DF" w16cid:durableId="282CB599"/>
  <w16cid:commentId w16cid:paraId="26619171" w16cid:durableId="25CB3791"/>
  <w16cid:commentId w16cid:paraId="08155A05" w16cid:durableId="25CB3793"/>
  <w16cid:commentId w16cid:paraId="362B2D9C" w16cid:durableId="25CB3794"/>
  <w16cid:commentId w16cid:paraId="31819190" w16cid:durableId="25DC47E6"/>
  <w16cid:commentId w16cid:paraId="52BA1DA0" w16cid:durableId="25E5991F"/>
  <w16cid:commentId w16cid:paraId="490F5492" w16cid:durableId="25CB3795"/>
  <w16cid:commentId w16cid:paraId="6C2C4FE2" w16cid:durableId="282CB5EC"/>
  <w16cid:commentId w16cid:paraId="7B01920D" w16cid:durableId="25CB3797"/>
  <w16cid:commentId w16cid:paraId="34DC85CD" w16cid:durableId="26A08AD5"/>
  <w16cid:commentId w16cid:paraId="498DF7D9" w16cid:durableId="28BF4414"/>
  <w16cid:commentId w16cid:paraId="25F84556" w16cid:durableId="26A08BB5"/>
  <w16cid:commentId w16cid:paraId="4088B0A2" w16cid:durableId="282CB4E6"/>
  <w16cid:commentId w16cid:paraId="4F0CDA06" w16cid:durableId="26A08C68"/>
  <w16cid:commentId w16cid:paraId="28DD3B78" w16cid:durableId="282CAF7A"/>
  <w16cid:commentId w16cid:paraId="4A3F4016" w16cid:durableId="282CAF5D"/>
  <w16cid:commentId w16cid:paraId="1B4CF6D5" w16cid:durableId="25CB3781"/>
  <w16cid:commentId w16cid:paraId="72A5FCB4" w16cid:durableId="25CB3782"/>
  <w16cid:commentId w16cid:paraId="64DC6F7D" w16cid:durableId="25CB3783"/>
  <w16cid:commentId w16cid:paraId="77ADF00A" w16cid:durableId="25CB3784"/>
  <w16cid:commentId w16cid:paraId="66DEA378" w16cid:durableId="25DC45DD"/>
  <w16cid:commentId w16cid:paraId="52D0FAB8" w16cid:durableId="25CB3772"/>
  <w16cid:commentId w16cid:paraId="52FF877A" w16cid:durableId="26F6C772"/>
  <w16cid:commentId w16cid:paraId="4D02177D" w16cid:durableId="26A09126"/>
  <w16cid:commentId w16cid:paraId="644C0261" w16cid:durableId="282CB63F"/>
  <w16cid:commentId w16cid:paraId="3C9A4EEE" w16cid:durableId="26A08877"/>
  <w16cid:commentId w16cid:paraId="47E8221A" w16cid:durableId="282CAA6B"/>
  <w16cid:commentId w16cid:paraId="2F7112EB" w16cid:durableId="269EDC0B"/>
  <w16cid:commentId w16cid:paraId="1FEF8230" w16cid:durableId="282CAADF"/>
  <w16cid:commentId w16cid:paraId="4262237C" w16cid:durableId="269EDCCA"/>
  <w16cid:commentId w16cid:paraId="7147FB12" w16cid:durableId="26A091AF"/>
  <w16cid:commentId w16cid:paraId="10B5C233" w16cid:durableId="269EE5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30960" w14:textId="77777777" w:rsidR="00564CCD" w:rsidRDefault="00564CCD" w:rsidP="003274DB">
      <w:r>
        <w:separator/>
      </w:r>
    </w:p>
    <w:p w14:paraId="111B9653" w14:textId="77777777" w:rsidR="00564CCD" w:rsidRDefault="00564CCD"/>
  </w:endnote>
  <w:endnote w:type="continuationSeparator" w:id="0">
    <w:p w14:paraId="635E407D" w14:textId="77777777" w:rsidR="00564CCD" w:rsidRDefault="00564CCD" w:rsidP="003274DB">
      <w:r>
        <w:continuationSeparator/>
      </w:r>
    </w:p>
    <w:p w14:paraId="31DCE3F0" w14:textId="77777777" w:rsidR="00564CCD" w:rsidRDefault="00564C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EGPINH+ArialMT">
    <w:altName w:val="Arial"/>
    <w:panose1 w:val="00000000000000000000"/>
    <w:charset w:val="00"/>
    <w:family w:val="swiss"/>
    <w:notTrueType/>
    <w:pitch w:val="default"/>
    <w:sig w:usb0="00000003" w:usb1="00000000" w:usb2="00000000" w:usb3="00000000" w:csb0="00000001" w:csb1="00000000"/>
  </w:font>
  <w:font w:name="EGPINL+Aria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5926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4195C1" id="Connecteur droit 11"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5619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170779974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326BB4" w:rsidRDefault="00326BB4" w:rsidP="00525922">
    <w:r>
      <w:rPr>
        <w:noProof/>
        <w:lang w:val="en-US"/>
      </w:rPr>
      <mc:AlternateContent>
        <mc:Choice Requires="wps">
          <w:drawing>
            <wp:anchor distT="0" distB="0" distL="114300" distR="114300" simplePos="0" relativeHeight="251661312"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CA9670" id="Connecteur droit 11"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11289C0C"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DC0E5D">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DC0E5D" w:rsidRPr="00DC0E5D">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DC0E5D">
      <w:rPr>
        <w:b/>
        <w:bCs/>
        <w:noProof/>
        <w:szCs w:val="15"/>
        <w:lang w:val="en-US"/>
      </w:rPr>
      <w:t>Error! Use the Home tab to apply Subtitle to the text that you want to appear here.</w:t>
    </w:r>
    <w:r>
      <w:rPr>
        <w:szCs w:val="15"/>
      </w:rPr>
      <w:fldChar w:fldCharType="end"/>
    </w:r>
  </w:p>
  <w:p w14:paraId="28915F7A" w14:textId="7158FFE2"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DC0E5D">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460D62" w:rsidRPr="00553815" w:rsidRDefault="00460D62" w:rsidP="00827301">
    <w:pPr>
      <w:pStyle w:val="Footerportrait"/>
    </w:pPr>
  </w:p>
  <w:p w14:paraId="1CBE1034" w14:textId="408E15DA" w:rsidR="00326BB4" w:rsidRPr="000D1024" w:rsidRDefault="007950BD"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326BB4" w:rsidRPr="000D1024">
      <w:t xml:space="preserve"> </w:t>
    </w:r>
    <w:r>
      <w:fldChar w:fldCharType="begin"/>
    </w:r>
    <w:r>
      <w:instrText xml:space="preserve"> STYLEREF "Document number" \* MERGEFORMAT </w:instrText>
    </w:r>
    <w:r>
      <w:fldChar w:fldCharType="separate"/>
    </w:r>
    <w:r>
      <w:t>Gnnnn</w:t>
    </w:r>
    <w:r>
      <w:fldChar w:fldCharType="end"/>
    </w:r>
    <w:r w:rsidR="00326BB4" w:rsidRPr="000D1024">
      <w:t xml:space="preserve"> </w:t>
    </w:r>
    <w:r>
      <w:fldChar w:fldCharType="begin"/>
    </w:r>
    <w:r>
      <w:instrText xml:space="preserve"> STYLEREF "Document name" \* MERGEFORMAT </w:instrText>
    </w:r>
    <w:r>
      <w:fldChar w:fldCharType="separate"/>
    </w:r>
    <w:r>
      <w:t>developments and implications of maritime autonomous surface ships (MASS) for coastal authorities</w:t>
    </w:r>
    <w:r>
      <w:fldChar w:fldCharType="end"/>
    </w:r>
  </w:p>
  <w:p w14:paraId="42805CD4" w14:textId="5814B010" w:rsidR="00326BB4" w:rsidRPr="00C907DF" w:rsidRDefault="007950BD" w:rsidP="00827301">
    <w:pPr>
      <w:pStyle w:val="Footerportrait"/>
    </w:pPr>
    <w:r>
      <w:fldChar w:fldCharType="begin"/>
    </w:r>
    <w:r>
      <w:instrText xml:space="preserve"> STYLEREF "Edition number" \* MERGEFORMAT </w:instrText>
    </w:r>
    <w:r>
      <w:fldChar w:fldCharType="separate"/>
    </w:r>
    <w:r>
      <w:t>Edition x.x</w:t>
    </w:r>
    <w:r>
      <w:fldChar w:fldCharType="end"/>
    </w:r>
    <w:r w:rsidR="00326BB4">
      <w:t xml:space="preserve"> </w:t>
    </w:r>
    <w:r>
      <w:fldChar w:fldCharType="begin"/>
    </w:r>
    <w:r>
      <w:instrText xml:space="preserve"> STYLEREF  MRN  \* MERGEFORMAT </w:instrText>
    </w:r>
    <w:r>
      <w:fldChar w:fldCharType="separate"/>
    </w:r>
    <w:r>
      <w:t>urn:mrn:iala:pub:gnnnn</w:t>
    </w:r>
    <w:r>
      <w:fldChar w:fldCharType="end"/>
    </w:r>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460D62" w:rsidRPr="00553815" w:rsidRDefault="00460D62" w:rsidP="00827301">
    <w:pPr>
      <w:pStyle w:val="Footerportrait"/>
    </w:pPr>
  </w:p>
  <w:p w14:paraId="11A77AE7" w14:textId="02276228" w:rsidR="00326BB4" w:rsidRPr="00C907DF" w:rsidRDefault="007950BD" w:rsidP="00827301">
    <w:pPr>
      <w:pStyle w:val="Footerportrait"/>
      <w:rPr>
        <w:rStyle w:val="PageNumber"/>
        <w:szCs w:val="15"/>
      </w:rPr>
    </w:pPr>
    <w:r>
      <w:fldChar w:fldCharType="begin"/>
    </w:r>
    <w:r>
      <w:instrText xml:space="preserve"> STYLEREF "Document type" \* MERGEFORMAT </w:instrText>
    </w:r>
    <w:r>
      <w:fldChar w:fldCharType="separate"/>
    </w:r>
    <w:r w:rsidR="00DC0E5D">
      <w:t>IALA Guideline</w:t>
    </w:r>
    <w:r>
      <w:fldChar w:fldCharType="end"/>
    </w:r>
    <w:r w:rsidR="00326BB4" w:rsidRPr="00C907DF">
      <w:t xml:space="preserve"> </w:t>
    </w:r>
    <w:r>
      <w:fldChar w:fldCharType="begin"/>
    </w:r>
    <w:r>
      <w:instrText xml:space="preserve"> STYLEREF "Document number" \* MERGEFORMAT </w:instrText>
    </w:r>
    <w:r>
      <w:fldChar w:fldCharType="separate"/>
    </w:r>
    <w:r w:rsidR="00DC0E5D" w:rsidRPr="00DC0E5D">
      <w:rPr>
        <w:bCs/>
      </w:rPr>
      <w:t>Gnnnn</w:t>
    </w:r>
    <w:r>
      <w:rPr>
        <w:bCs/>
      </w:rPr>
      <w:fldChar w:fldCharType="end"/>
    </w:r>
    <w:r w:rsidR="00326BB4" w:rsidRPr="00C907DF">
      <w:t xml:space="preserve"> </w:t>
    </w:r>
    <w:r>
      <w:fldChar w:fldCharType="begin"/>
    </w:r>
    <w:r>
      <w:instrText xml:space="preserve"> STYLEREF "Document name" \* MERGEFORMAT </w:instrText>
    </w:r>
    <w:r>
      <w:fldChar w:fldCharType="separate"/>
    </w:r>
    <w:r w:rsidR="00DC0E5D" w:rsidRPr="00DC0E5D">
      <w:rPr>
        <w:b w:val="0"/>
        <w:bCs/>
      </w:rPr>
      <w:t>iala guideline</w:t>
    </w:r>
    <w:r w:rsidR="00DC0E5D">
      <w:t xml:space="preserve"> on developments and implications of maritime autonomous surface ships for coastal authorities</w:t>
    </w:r>
    <w:r>
      <w:fldChar w:fldCharType="end"/>
    </w:r>
  </w:p>
  <w:p w14:paraId="6122B812" w14:textId="574D73BB" w:rsidR="00326BB4" w:rsidRPr="00525922" w:rsidRDefault="007950BD" w:rsidP="00827301">
    <w:pPr>
      <w:pStyle w:val="Footerportrait"/>
    </w:pPr>
    <w:r>
      <w:fldChar w:fldCharType="begin"/>
    </w:r>
    <w:r>
      <w:instrText xml:space="preserve"> STYLEREF "Edition number" \* MERGEFORMAT </w:instrText>
    </w:r>
    <w:r>
      <w:fldChar w:fldCharType="separate"/>
    </w:r>
    <w:r w:rsidR="00DC0E5D">
      <w:t>Edition x.x</w:t>
    </w:r>
    <w:r>
      <w:fldChar w:fldCharType="end"/>
    </w:r>
    <w:r w:rsidR="00326BB4">
      <w:t xml:space="preserve"> </w:t>
    </w:r>
    <w:r>
      <w:fldChar w:fldCharType="begin"/>
    </w:r>
    <w:r>
      <w:instrText xml:space="preserve"> STYLEREF  MRN  \* MERGEFORMAT </w:instrText>
    </w:r>
    <w:r>
      <w:fldChar w:fldCharType="separate"/>
    </w:r>
    <w:r w:rsidR="00DC0E5D">
      <w:t>urn:mrn:iala:pub:gnnnn</w:t>
    </w:r>
    <w:r>
      <w:fldChar w:fldCharType="end"/>
    </w:r>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FFF99A"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1C1FDABF"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DC0E5D">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DC0E5D" w:rsidRPr="00DC0E5D">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DC0E5D">
      <w:rPr>
        <w:b/>
        <w:bCs/>
        <w:noProof/>
        <w:szCs w:val="15"/>
        <w:lang w:val="en-US"/>
      </w:rPr>
      <w:t>Error! Use the Home tab to apply Subtitle to the text that you want to appear here.</w:t>
    </w:r>
    <w:r>
      <w:rPr>
        <w:szCs w:val="15"/>
      </w:rPr>
      <w:fldChar w:fldCharType="end"/>
    </w:r>
  </w:p>
  <w:p w14:paraId="69E70841" w14:textId="5CD1E71E"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DC0E5D">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92D01" w14:textId="77777777" w:rsidR="00564CCD" w:rsidRDefault="00564CCD" w:rsidP="003274DB">
      <w:r>
        <w:separator/>
      </w:r>
    </w:p>
    <w:p w14:paraId="08C045CD" w14:textId="77777777" w:rsidR="00564CCD" w:rsidRDefault="00564CCD"/>
  </w:footnote>
  <w:footnote w:type="continuationSeparator" w:id="0">
    <w:p w14:paraId="3744D905" w14:textId="77777777" w:rsidR="00564CCD" w:rsidRDefault="00564CCD" w:rsidP="003274DB">
      <w:r>
        <w:continuationSeparator/>
      </w:r>
    </w:p>
    <w:p w14:paraId="67467519" w14:textId="77777777" w:rsidR="00564CCD" w:rsidRDefault="00564C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326BB4" w:rsidRDefault="007950BD">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29A08963" w:rsidR="003E1065" w:rsidRDefault="007950BD">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27890">
      <w:rPr>
        <w:noProof/>
      </w:rPr>
      <mc:AlternateContent>
        <mc:Choice Requires="wps">
          <w:drawing>
            <wp:anchor distT="0" distB="0" distL="114300" distR="114300" simplePos="0" relativeHeight="251727872" behindDoc="1" locked="0" layoutInCell="0" allowOverlap="1" wp14:anchorId="25C9369C" wp14:editId="3D0FFE6E">
              <wp:simplePos x="0" y="0"/>
              <wp:positionH relativeFrom="margin">
                <wp:align>center</wp:align>
              </wp:positionH>
              <wp:positionV relativeFrom="margin">
                <wp:align>center</wp:align>
              </wp:positionV>
              <wp:extent cx="5709920" cy="3425825"/>
              <wp:effectExtent l="0" t="1247775" r="0" b="717550"/>
              <wp:wrapNone/>
              <wp:docPr id="5994753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32F3C5C"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C9369C" id="_x0000_t202" coordsize="21600,21600" o:spt="202" path="m,l,21600r21600,l21600,xe">
              <v:stroke joinstyle="miter"/>
              <v:path gradientshapeok="t" o:connecttype="rect"/>
            </v:shapetype>
            <v:shape id="Text Box 2" o:spid="_x0000_s1026"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732F3C5C"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DF47E2" w:rsidRPr="00667792" w:rsidRDefault="007950BD"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25C65E78" w:rsidR="003E1065" w:rsidRDefault="007950BD">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27890">
      <w:rPr>
        <w:noProof/>
      </w:rPr>
      <mc:AlternateContent>
        <mc:Choice Requires="wps">
          <w:drawing>
            <wp:anchor distT="0" distB="0" distL="114300" distR="114300" simplePos="0" relativeHeight="251729920" behindDoc="1" locked="0" layoutInCell="0" allowOverlap="1" wp14:anchorId="3C42B5F3" wp14:editId="62139EF7">
              <wp:simplePos x="0" y="0"/>
              <wp:positionH relativeFrom="margin">
                <wp:align>center</wp:align>
              </wp:positionH>
              <wp:positionV relativeFrom="margin">
                <wp:align>center</wp:align>
              </wp:positionV>
              <wp:extent cx="5709920" cy="3425825"/>
              <wp:effectExtent l="0" t="1247775" r="0" b="717550"/>
              <wp:wrapNone/>
              <wp:docPr id="2312048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F54665"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2B5F3" id="_x0000_t202" coordsize="21600,21600" o:spt="202" path="m,l,21600r21600,l21600,xe">
              <v:stroke joinstyle="miter"/>
              <v:path gradientshapeok="t" o:connecttype="rect"/>
            </v:shapetype>
            <v:shape id="Text Box 1" o:spid="_x0000_s1027" type="#_x0000_t202" style="position:absolute;margin-left:0;margin-top:0;width:449.6pt;height:269.75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65F54665"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0AC33" w14:textId="77777777" w:rsidR="00E40F44" w:rsidRDefault="00E40F44" w:rsidP="00E40F44">
    <w:pPr>
      <w:pStyle w:val="Header"/>
      <w:jc w:val="right"/>
      <w:rPr>
        <w:rFonts w:ascii="Calibri" w:hAnsi="Calibri"/>
      </w:rPr>
    </w:pPr>
    <w:r>
      <w:rPr>
        <w:rFonts w:ascii="Calibri" w:hAnsi="Calibri"/>
      </w:rPr>
      <w:t>VTS55-8.1.2</w:t>
    </w:r>
  </w:p>
  <w:p w14:paraId="0DD6B24E" w14:textId="77777777" w:rsidR="00D80CB5" w:rsidRDefault="00E40F44" w:rsidP="00E40F44">
    <w:pPr>
      <w:pStyle w:val="Header"/>
      <w:jc w:val="right"/>
      <w:rPr>
        <w:rFonts w:ascii="Calibri" w:hAnsi="Calibri"/>
      </w:rPr>
    </w:pPr>
    <w:r>
      <w:rPr>
        <w:rFonts w:ascii="Calibri" w:hAnsi="Calibri"/>
      </w:rPr>
      <w:t>For INFO</w:t>
    </w:r>
    <w:r w:rsidDel="00D87474">
      <w:rPr>
        <w:rFonts w:ascii="Calibri" w:hAnsi="Calibri"/>
      </w:rPr>
      <w:t xml:space="preserve"> </w:t>
    </w:r>
  </w:p>
  <w:p w14:paraId="1BCE952E" w14:textId="1BA5C9CF" w:rsidR="00326BB4" w:rsidRDefault="00D80CB5" w:rsidP="00D80CB5">
    <w:pPr>
      <w:pStyle w:val="Header"/>
      <w:jc w:val="right"/>
    </w:pPr>
    <w:r>
      <w:rPr>
        <w:rFonts w:ascii="Calibri" w:hAnsi="Calibri"/>
      </w:rPr>
      <w:t>(DTEC1-5.1.2.9.2)</w:t>
    </w:r>
    <w:ins w:id="25" w:author="Jaime Alvarez" w:date="2023-09-19T16:15:00Z">
      <w:del w:id="26" w:author="Minsu Jeon" w:date="2024-03-05T12:37:00Z">
        <w:r w:rsidR="00A9395F" w:rsidDel="00D87474">
          <w:rPr>
            <w:rFonts w:ascii="Calibri" w:hAnsi="Calibri"/>
          </w:rPr>
          <w:delText>DTEC1</w:delText>
        </w:r>
        <w:r w:rsidR="00A9395F" w:rsidRPr="007A395D" w:rsidDel="00D87474">
          <w:rPr>
            <w:rFonts w:ascii="Calibri" w:hAnsi="Calibri"/>
          </w:rPr>
          <w:delText>-</w:delText>
        </w:r>
        <w:r w:rsidR="00A9395F" w:rsidDel="00D87474">
          <w:rPr>
            <w:rFonts w:ascii="Calibri" w:hAnsi="Calibri"/>
          </w:rPr>
          <w:delText>5.1.2.9</w:delText>
        </w:r>
      </w:del>
    </w:ins>
    <w:r w:rsidR="007950BD">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left:0;text-align:left;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1072"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30809797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ins w:id="27" w:author="Jaime Alvarez" w:date="2023-09-19T16:15:00Z">
      <w:del w:id="28" w:author="Minsu Jeon" w:date="2024-03-05T12:37:00Z">
        <w:r w:rsidR="00A9395F" w:rsidDel="00D87474">
          <w:rPr>
            <w:rFonts w:ascii="Calibri" w:hAnsi="Calibri"/>
          </w:rPr>
          <w:delText>.2</w:delText>
        </w:r>
      </w:del>
    </w:ins>
  </w:p>
  <w:p w14:paraId="5F3DB5BD" w14:textId="77777777" w:rsidR="00326BB4" w:rsidRDefault="00326BB4" w:rsidP="00A8708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50048"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31526808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326BB4" w:rsidRDefault="007950BD">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0288"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10283728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326BB4" w:rsidRDefault="007950BD">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326BB4" w:rsidRPr="00ED2A8D" w:rsidRDefault="007950BD"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5168"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9508731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326BB4" w:rsidRDefault="007950BD">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326BB4" w:rsidRDefault="007950BD">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326BB4" w:rsidRPr="00ED2A8D" w:rsidRDefault="007950BD"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49024"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5298455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326BB4" w:rsidRPr="00ED2A8D" w:rsidRDefault="007950BD"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240"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7720834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53120"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74393134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305E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2B421D2"/>
    <w:lvl w:ilvl="0">
      <w:start w:val="1"/>
      <w:numFmt w:val="decimal"/>
      <w:lvlText w:val="%1."/>
      <w:lvlJc w:val="left"/>
      <w:pPr>
        <w:tabs>
          <w:tab w:val="num" w:pos="1440"/>
        </w:tabs>
        <w:ind w:left="1440" w:hanging="360"/>
      </w:pPr>
    </w:lvl>
  </w:abstractNum>
  <w:abstractNum w:abstractNumId="2" w15:restartNumberingAfterBreak="0">
    <w:nsid w:val="FFFFFF7F"/>
    <w:multiLevelType w:val="singleLevel"/>
    <w:tmpl w:val="56AA21C8"/>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981AB630"/>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0350768A"/>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A86037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1EBC5BF2"/>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4A2F30"/>
    <w:multiLevelType w:val="hybridMultilevel"/>
    <w:tmpl w:val="B53AE866"/>
    <w:lvl w:ilvl="0" w:tplc="0809000F">
      <w:start w:val="1"/>
      <w:numFmt w:val="decimal"/>
      <w:lvlText w:val="%1."/>
      <w:lvlJc w:val="left"/>
      <w:pPr>
        <w:ind w:left="720" w:hanging="360"/>
      </w:pPr>
    </w:lvl>
    <w:lvl w:ilvl="1" w:tplc="47ECA67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425399C"/>
    <w:multiLevelType w:val="hybridMultilevel"/>
    <w:tmpl w:val="A3547E8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4E158A3"/>
    <w:multiLevelType w:val="hybridMultilevel"/>
    <w:tmpl w:val="8160BA64"/>
    <w:lvl w:ilvl="0" w:tplc="D44E2B6C">
      <w:start w:val="1"/>
      <w:numFmt w:val="bullet"/>
      <w:lvlText w:val=""/>
      <w:lvlJc w:val="left"/>
      <w:pPr>
        <w:ind w:left="1145" w:hanging="360"/>
      </w:pPr>
      <w:rPr>
        <w:rFonts w:ascii="Symbol" w:hAnsi="Symbol" w:hint="default"/>
        <w:color w:val="B2C1ED"/>
      </w:rPr>
    </w:lvl>
    <w:lvl w:ilvl="1" w:tplc="1C090003">
      <w:start w:val="1"/>
      <w:numFmt w:val="bullet"/>
      <w:lvlText w:val="o"/>
      <w:lvlJc w:val="left"/>
      <w:pPr>
        <w:ind w:left="1865" w:hanging="360"/>
      </w:pPr>
      <w:rPr>
        <w:rFonts w:ascii="Courier New" w:hAnsi="Courier New" w:cs="Courier New" w:hint="default"/>
      </w:rPr>
    </w:lvl>
    <w:lvl w:ilvl="2" w:tplc="1C090005" w:tentative="1">
      <w:start w:val="1"/>
      <w:numFmt w:val="bullet"/>
      <w:lvlText w:val=""/>
      <w:lvlJc w:val="left"/>
      <w:pPr>
        <w:ind w:left="2585" w:hanging="360"/>
      </w:pPr>
      <w:rPr>
        <w:rFonts w:ascii="Wingdings" w:hAnsi="Wingdings" w:hint="default"/>
      </w:rPr>
    </w:lvl>
    <w:lvl w:ilvl="3" w:tplc="1C090001" w:tentative="1">
      <w:start w:val="1"/>
      <w:numFmt w:val="bullet"/>
      <w:lvlText w:val=""/>
      <w:lvlJc w:val="left"/>
      <w:pPr>
        <w:ind w:left="3305" w:hanging="360"/>
      </w:pPr>
      <w:rPr>
        <w:rFonts w:ascii="Symbol" w:hAnsi="Symbol" w:hint="default"/>
      </w:rPr>
    </w:lvl>
    <w:lvl w:ilvl="4" w:tplc="1C090003" w:tentative="1">
      <w:start w:val="1"/>
      <w:numFmt w:val="bullet"/>
      <w:lvlText w:val="o"/>
      <w:lvlJc w:val="left"/>
      <w:pPr>
        <w:ind w:left="4025" w:hanging="360"/>
      </w:pPr>
      <w:rPr>
        <w:rFonts w:ascii="Courier New" w:hAnsi="Courier New" w:cs="Courier New" w:hint="default"/>
      </w:rPr>
    </w:lvl>
    <w:lvl w:ilvl="5" w:tplc="1C090005" w:tentative="1">
      <w:start w:val="1"/>
      <w:numFmt w:val="bullet"/>
      <w:lvlText w:val=""/>
      <w:lvlJc w:val="left"/>
      <w:pPr>
        <w:ind w:left="4745" w:hanging="360"/>
      </w:pPr>
      <w:rPr>
        <w:rFonts w:ascii="Wingdings" w:hAnsi="Wingdings" w:hint="default"/>
      </w:rPr>
    </w:lvl>
    <w:lvl w:ilvl="6" w:tplc="1C090001" w:tentative="1">
      <w:start w:val="1"/>
      <w:numFmt w:val="bullet"/>
      <w:lvlText w:val=""/>
      <w:lvlJc w:val="left"/>
      <w:pPr>
        <w:ind w:left="5465" w:hanging="360"/>
      </w:pPr>
      <w:rPr>
        <w:rFonts w:ascii="Symbol" w:hAnsi="Symbol" w:hint="default"/>
      </w:rPr>
    </w:lvl>
    <w:lvl w:ilvl="7" w:tplc="1C090003" w:tentative="1">
      <w:start w:val="1"/>
      <w:numFmt w:val="bullet"/>
      <w:lvlText w:val="o"/>
      <w:lvlJc w:val="left"/>
      <w:pPr>
        <w:ind w:left="6185" w:hanging="360"/>
      </w:pPr>
      <w:rPr>
        <w:rFonts w:ascii="Courier New" w:hAnsi="Courier New" w:cs="Courier New" w:hint="default"/>
      </w:rPr>
    </w:lvl>
    <w:lvl w:ilvl="8" w:tplc="1C090005" w:tentative="1">
      <w:start w:val="1"/>
      <w:numFmt w:val="bullet"/>
      <w:lvlText w:val=""/>
      <w:lvlJc w:val="left"/>
      <w:pPr>
        <w:ind w:left="6905" w:hanging="360"/>
      </w:pPr>
      <w:rPr>
        <w:rFonts w:ascii="Wingdings" w:hAnsi="Wingding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4267F4"/>
    <w:multiLevelType w:val="hybridMultilevel"/>
    <w:tmpl w:val="65C81FB0"/>
    <w:lvl w:ilvl="0" w:tplc="0232BA62">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3E25F8F"/>
    <w:multiLevelType w:val="hybridMultilevel"/>
    <w:tmpl w:val="6E72AA2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6E556A3"/>
    <w:multiLevelType w:val="hybridMultilevel"/>
    <w:tmpl w:val="02E44FE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C144063"/>
    <w:multiLevelType w:val="hybridMultilevel"/>
    <w:tmpl w:val="17E4FEFA"/>
    <w:lvl w:ilvl="0" w:tplc="FFFFFFFF">
      <w:start w:val="1"/>
      <w:numFmt w:val="lowerLetter"/>
      <w:lvlText w:val="(%1)"/>
      <w:lvlJc w:val="left"/>
      <w:pPr>
        <w:ind w:left="720" w:hanging="360"/>
      </w:pPr>
      <w:rPr>
        <w:rFonts w:hint="default"/>
      </w:rPr>
    </w:lvl>
    <w:lvl w:ilvl="1" w:tplc="DB167676">
      <w:start w:val="1"/>
      <w:numFmt w:val="lowerLetter"/>
      <w:lvlText w:val="(%2)"/>
      <w:lvlJc w:val="left"/>
      <w:pPr>
        <w:ind w:left="1440" w:hanging="360"/>
      </w:pPr>
      <w:rPr>
        <w:rFonts w:hint="default"/>
      </w:rPr>
    </w:lvl>
    <w:lvl w:ilvl="2" w:tplc="7CECF768">
      <w:start w:val="4"/>
      <w:numFmt w:val="bullet"/>
      <w:lvlText w:val="-"/>
      <w:lvlJc w:val="left"/>
      <w:pPr>
        <w:ind w:left="2340" w:hanging="360"/>
      </w:pPr>
      <w:rPr>
        <w:rFonts w:ascii="Verdana" w:eastAsiaTheme="minorHAnsi" w:hAnsi="Verdana" w:cs="Verdana"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CE33BF0"/>
    <w:multiLevelType w:val="hybridMultilevel"/>
    <w:tmpl w:val="6CFA3BD8"/>
    <w:lvl w:ilvl="0" w:tplc="D44E2B6C">
      <w:start w:val="1"/>
      <w:numFmt w:val="bullet"/>
      <w:lvlText w:val=""/>
      <w:lvlJc w:val="left"/>
      <w:pPr>
        <w:ind w:left="1146" w:hanging="360"/>
      </w:pPr>
      <w:rPr>
        <w:rFonts w:ascii="Symbol" w:hAnsi="Symbol" w:hint="default"/>
        <w:color w:val="B2C1ED"/>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8" w15:restartNumberingAfterBreak="0">
    <w:nsid w:val="2D845392"/>
    <w:multiLevelType w:val="hybridMultilevel"/>
    <w:tmpl w:val="A29A5BF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65B768F"/>
    <w:multiLevelType w:val="hybridMultilevel"/>
    <w:tmpl w:val="B0A2EA3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8986542"/>
    <w:multiLevelType w:val="hybridMultilevel"/>
    <w:tmpl w:val="C6F08C0E"/>
    <w:lvl w:ilvl="0" w:tplc="1C090019">
      <w:start w:val="1"/>
      <w:numFmt w:val="lowerLetter"/>
      <w:lvlText w:val="%1."/>
      <w:lvlJc w:val="left"/>
      <w:pPr>
        <w:ind w:left="1854" w:hanging="360"/>
      </w:p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33" w15:restartNumberingAfterBreak="0">
    <w:nsid w:val="3B0C08A4"/>
    <w:multiLevelType w:val="hybridMultilevel"/>
    <w:tmpl w:val="570A91E0"/>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F8A48D4"/>
    <w:multiLevelType w:val="hybridMultilevel"/>
    <w:tmpl w:val="4544C03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B7164FD"/>
    <w:multiLevelType w:val="hybridMultilevel"/>
    <w:tmpl w:val="0A1AE3C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9" w15:restartNumberingAfterBreak="0">
    <w:nsid w:val="4D057AE9"/>
    <w:multiLevelType w:val="hybridMultilevel"/>
    <w:tmpl w:val="3C04CB96"/>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4FEB2D66"/>
    <w:multiLevelType w:val="hybridMultilevel"/>
    <w:tmpl w:val="8ADCAE8E"/>
    <w:lvl w:ilvl="0" w:tplc="303E0528">
      <w:start w:val="1"/>
      <w:numFmt w:val="lowerLetter"/>
      <w:lvlText w:val="(%1)"/>
      <w:lvlJc w:val="left"/>
      <w:pPr>
        <w:ind w:left="425" w:hanging="425"/>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5149128E"/>
    <w:multiLevelType w:val="hybridMultilevel"/>
    <w:tmpl w:val="2C586F5C"/>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553B6DAE"/>
    <w:multiLevelType w:val="hybridMultilevel"/>
    <w:tmpl w:val="0F5CA2A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5DC64F06"/>
    <w:multiLevelType w:val="hybridMultilevel"/>
    <w:tmpl w:val="C38E95E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4E44FBD"/>
    <w:multiLevelType w:val="hybridMultilevel"/>
    <w:tmpl w:val="8598A8E8"/>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656E7F9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340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6DF41A4"/>
    <w:multiLevelType w:val="hybridMultilevel"/>
    <w:tmpl w:val="FA5E8F0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9"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6B9165AD"/>
    <w:multiLevelType w:val="hybridMultilevel"/>
    <w:tmpl w:val="EA462D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BEB7378"/>
    <w:multiLevelType w:val="hybridMultilevel"/>
    <w:tmpl w:val="35E049D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3" w15:restartNumberingAfterBreak="0">
    <w:nsid w:val="6CDE4F48"/>
    <w:multiLevelType w:val="hybridMultilevel"/>
    <w:tmpl w:val="91DE9CEC"/>
    <w:lvl w:ilvl="0" w:tplc="976ED29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D2A24CB"/>
    <w:multiLevelType w:val="hybridMultilevel"/>
    <w:tmpl w:val="87F413A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5" w15:restartNumberingAfterBreak="0">
    <w:nsid w:val="71077B0C"/>
    <w:multiLevelType w:val="hybridMultilevel"/>
    <w:tmpl w:val="E10ADE8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74AC3385"/>
    <w:multiLevelType w:val="hybridMultilevel"/>
    <w:tmpl w:val="88325EE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75673B8C"/>
    <w:multiLevelType w:val="hybridMultilevel"/>
    <w:tmpl w:val="5822971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7A707ED1"/>
    <w:multiLevelType w:val="hybridMultilevel"/>
    <w:tmpl w:val="BD200A3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7892F2FC">
      <w:numFmt w:val="bullet"/>
      <w:lvlText w:val="–"/>
      <w:lvlJc w:val="left"/>
      <w:pPr>
        <w:ind w:left="1440" w:hanging="360"/>
      </w:pPr>
      <w:rPr>
        <w:rFonts w:ascii="Calibri" w:eastAsiaTheme="minorHAnsi" w:hAnsi="Calibri" w:cs="Calibri"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E0C6BCE"/>
    <w:multiLevelType w:val="hybridMultilevel"/>
    <w:tmpl w:val="3CF0523A"/>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7FCE458C"/>
    <w:multiLevelType w:val="hybridMultilevel"/>
    <w:tmpl w:val="B7605F0E"/>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229537841">
    <w:abstractNumId w:val="36"/>
  </w:num>
  <w:num w:numId="2" w16cid:durableId="672609838">
    <w:abstractNumId w:val="61"/>
  </w:num>
  <w:num w:numId="3" w16cid:durableId="823855518">
    <w:abstractNumId w:val="13"/>
  </w:num>
  <w:num w:numId="4" w16cid:durableId="312295845">
    <w:abstractNumId w:val="23"/>
  </w:num>
  <w:num w:numId="5" w16cid:durableId="381637916">
    <w:abstractNumId w:val="14"/>
  </w:num>
  <w:num w:numId="6" w16cid:durableId="468404632">
    <w:abstractNumId w:val="21"/>
  </w:num>
  <w:num w:numId="7" w16cid:durableId="1443107639">
    <w:abstractNumId w:val="34"/>
  </w:num>
  <w:num w:numId="8" w16cid:durableId="50886033">
    <w:abstractNumId w:val="12"/>
  </w:num>
  <w:num w:numId="9" w16cid:durableId="1049768897">
    <w:abstractNumId w:val="19"/>
  </w:num>
  <w:num w:numId="10" w16cid:durableId="255091653">
    <w:abstractNumId w:val="7"/>
  </w:num>
  <w:num w:numId="11" w16cid:durableId="954680864">
    <w:abstractNumId w:val="49"/>
  </w:num>
  <w:num w:numId="12" w16cid:durableId="1952738387">
    <w:abstractNumId w:val="58"/>
  </w:num>
  <w:num w:numId="13" w16cid:durableId="665210125">
    <w:abstractNumId w:val="15"/>
  </w:num>
  <w:num w:numId="14" w16cid:durableId="1920284921">
    <w:abstractNumId w:val="59"/>
  </w:num>
  <w:num w:numId="15" w16cid:durableId="185026622">
    <w:abstractNumId w:val="17"/>
  </w:num>
  <w:num w:numId="16" w16cid:durableId="151681180">
    <w:abstractNumId w:val="45"/>
  </w:num>
  <w:num w:numId="17" w16cid:durableId="480735241">
    <w:abstractNumId w:val="29"/>
  </w:num>
  <w:num w:numId="18" w16cid:durableId="1837958309">
    <w:abstractNumId w:val="8"/>
  </w:num>
  <w:num w:numId="19" w16cid:durableId="797842210">
    <w:abstractNumId w:val="2"/>
  </w:num>
  <w:num w:numId="20" w16cid:durableId="2103719688">
    <w:abstractNumId w:val="6"/>
  </w:num>
  <w:num w:numId="21" w16cid:durableId="884683571">
    <w:abstractNumId w:val="5"/>
  </w:num>
  <w:num w:numId="22" w16cid:durableId="493450079">
    <w:abstractNumId w:val="4"/>
  </w:num>
  <w:num w:numId="23" w16cid:durableId="1276059028">
    <w:abstractNumId w:val="3"/>
  </w:num>
  <w:num w:numId="24" w16cid:durableId="1434010862">
    <w:abstractNumId w:val="1"/>
  </w:num>
  <w:num w:numId="25" w16cid:durableId="379287083">
    <w:abstractNumId w:val="0"/>
  </w:num>
  <w:num w:numId="26" w16cid:durableId="1753425104">
    <w:abstractNumId w:val="49"/>
  </w:num>
  <w:num w:numId="27" w16cid:durableId="1807434915">
    <w:abstractNumId w:val="40"/>
  </w:num>
  <w:num w:numId="28" w16cid:durableId="861282985">
    <w:abstractNumId w:val="36"/>
  </w:num>
  <w:num w:numId="29" w16cid:durableId="1146554749">
    <w:abstractNumId w:val="61"/>
  </w:num>
  <w:num w:numId="30" w16cid:durableId="465780217">
    <w:abstractNumId w:val="58"/>
  </w:num>
  <w:num w:numId="31" w16cid:durableId="1313175156">
    <w:abstractNumId w:val="59"/>
  </w:num>
  <w:num w:numId="32" w16cid:durableId="1959989414">
    <w:abstractNumId w:val="52"/>
  </w:num>
  <w:num w:numId="33" w16cid:durableId="1677418411">
    <w:abstractNumId w:val="52"/>
  </w:num>
  <w:num w:numId="34" w16cid:durableId="345249640">
    <w:abstractNumId w:val="49"/>
  </w:num>
  <w:num w:numId="35" w16cid:durableId="1354307174">
    <w:abstractNumId w:val="49"/>
  </w:num>
  <w:num w:numId="36" w16cid:durableId="1463304333">
    <w:abstractNumId w:val="49"/>
  </w:num>
  <w:num w:numId="37" w16cid:durableId="179974793">
    <w:abstractNumId w:val="49"/>
  </w:num>
  <w:num w:numId="38" w16cid:durableId="867256162">
    <w:abstractNumId w:val="49"/>
  </w:num>
  <w:num w:numId="39" w16cid:durableId="85150872">
    <w:abstractNumId w:val="25"/>
  </w:num>
  <w:num w:numId="40" w16cid:durableId="12473020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1318819">
    <w:abstractNumId w:val="24"/>
  </w:num>
  <w:num w:numId="42" w16cid:durableId="1306827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456730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77786067">
    <w:abstractNumId w:val="37"/>
  </w:num>
  <w:num w:numId="45" w16cid:durableId="505749523">
    <w:abstractNumId w:val="31"/>
  </w:num>
  <w:num w:numId="46" w16cid:durableId="636959752">
    <w:abstractNumId w:val="32"/>
  </w:num>
  <w:num w:numId="47" w16cid:durableId="1814518163">
    <w:abstractNumId w:val="50"/>
  </w:num>
  <w:num w:numId="48" w16cid:durableId="1744835737">
    <w:abstractNumId w:val="18"/>
  </w:num>
  <w:num w:numId="49" w16cid:durableId="1857039968">
    <w:abstractNumId w:val="16"/>
  </w:num>
  <w:num w:numId="50" w16cid:durableId="1363747391">
    <w:abstractNumId w:val="9"/>
  </w:num>
  <w:num w:numId="51" w16cid:durableId="2077969276">
    <w:abstractNumId w:val="8"/>
  </w:num>
  <w:num w:numId="52" w16cid:durableId="2041120829">
    <w:abstractNumId w:val="8"/>
  </w:num>
  <w:num w:numId="53" w16cid:durableId="1339504478">
    <w:abstractNumId w:val="8"/>
  </w:num>
  <w:num w:numId="54" w16cid:durableId="579098470">
    <w:abstractNumId w:val="8"/>
  </w:num>
  <w:num w:numId="55" w16cid:durableId="337317550">
    <w:abstractNumId w:val="8"/>
  </w:num>
  <w:num w:numId="56" w16cid:durableId="1439520760">
    <w:abstractNumId w:val="8"/>
  </w:num>
  <w:num w:numId="57" w16cid:durableId="1800148076">
    <w:abstractNumId w:val="53"/>
  </w:num>
  <w:num w:numId="58" w16cid:durableId="1756976164">
    <w:abstractNumId w:val="12"/>
  </w:num>
  <w:num w:numId="59" w16cid:durableId="47148005">
    <w:abstractNumId w:val="12"/>
  </w:num>
  <w:num w:numId="60" w16cid:durableId="1530608261">
    <w:abstractNumId w:val="12"/>
  </w:num>
  <w:num w:numId="61" w16cid:durableId="52849129">
    <w:abstractNumId w:val="36"/>
  </w:num>
  <w:num w:numId="62" w16cid:durableId="1543440534">
    <w:abstractNumId w:val="36"/>
  </w:num>
  <w:num w:numId="63" w16cid:durableId="413430285">
    <w:abstractNumId w:val="61"/>
  </w:num>
  <w:num w:numId="64" w16cid:durableId="501699252">
    <w:abstractNumId w:val="61"/>
  </w:num>
  <w:num w:numId="65" w16cid:durableId="1535195976">
    <w:abstractNumId w:val="61"/>
  </w:num>
  <w:num w:numId="66" w16cid:durableId="354309568">
    <w:abstractNumId w:val="61"/>
  </w:num>
  <w:num w:numId="67" w16cid:durableId="587275461">
    <w:abstractNumId w:val="61"/>
  </w:num>
  <w:num w:numId="68" w16cid:durableId="1012143247">
    <w:abstractNumId w:val="15"/>
  </w:num>
  <w:num w:numId="69" w16cid:durableId="1900245555">
    <w:abstractNumId w:val="15"/>
  </w:num>
  <w:num w:numId="70" w16cid:durableId="1916548653">
    <w:abstractNumId w:val="61"/>
  </w:num>
  <w:num w:numId="71" w16cid:durableId="1933777598">
    <w:abstractNumId w:val="61"/>
  </w:num>
  <w:num w:numId="72" w16cid:durableId="279070692">
    <w:abstractNumId w:val="61"/>
  </w:num>
  <w:num w:numId="73" w16cid:durableId="1389455302">
    <w:abstractNumId w:val="61"/>
  </w:num>
  <w:num w:numId="74" w16cid:durableId="211817315">
    <w:abstractNumId w:val="61"/>
  </w:num>
  <w:num w:numId="75" w16cid:durableId="1556815278">
    <w:abstractNumId w:val="61"/>
  </w:num>
  <w:num w:numId="76" w16cid:durableId="725838892">
    <w:abstractNumId w:val="61"/>
  </w:num>
  <w:num w:numId="77" w16cid:durableId="1626428808">
    <w:abstractNumId w:val="61"/>
  </w:num>
  <w:num w:numId="78" w16cid:durableId="683745249">
    <w:abstractNumId w:val="15"/>
  </w:num>
  <w:num w:numId="79" w16cid:durableId="849415697">
    <w:abstractNumId w:val="15"/>
  </w:num>
  <w:num w:numId="80" w16cid:durableId="1928149834">
    <w:abstractNumId w:val="15"/>
  </w:num>
  <w:num w:numId="81" w16cid:durableId="1069957845">
    <w:abstractNumId w:val="51"/>
  </w:num>
  <w:num w:numId="82" w16cid:durableId="1954364413">
    <w:abstractNumId w:val="10"/>
  </w:num>
  <w:num w:numId="83" w16cid:durableId="1362441162">
    <w:abstractNumId w:val="48"/>
  </w:num>
  <w:num w:numId="84" w16cid:durableId="988827894">
    <w:abstractNumId w:val="42"/>
  </w:num>
  <w:num w:numId="85" w16cid:durableId="1434740978">
    <w:abstractNumId w:val="56"/>
  </w:num>
  <w:num w:numId="86" w16cid:durableId="54747086">
    <w:abstractNumId w:val="54"/>
  </w:num>
  <w:num w:numId="87" w16cid:durableId="596791152">
    <w:abstractNumId w:val="35"/>
  </w:num>
  <w:num w:numId="88" w16cid:durableId="279530345">
    <w:abstractNumId w:val="28"/>
  </w:num>
  <w:num w:numId="89" w16cid:durableId="635523921">
    <w:abstractNumId w:val="57"/>
  </w:num>
  <w:num w:numId="90" w16cid:durableId="1415397893">
    <w:abstractNumId w:val="20"/>
  </w:num>
  <w:num w:numId="91" w16cid:durableId="317659073">
    <w:abstractNumId w:val="26"/>
  </w:num>
  <w:num w:numId="92" w16cid:durableId="1040320121">
    <w:abstractNumId w:val="33"/>
  </w:num>
  <w:num w:numId="93" w16cid:durableId="1347093044">
    <w:abstractNumId w:val="43"/>
  </w:num>
  <w:num w:numId="94" w16cid:durableId="1335569318">
    <w:abstractNumId w:val="30"/>
  </w:num>
  <w:num w:numId="95" w16cid:durableId="1940985522">
    <w:abstractNumId w:val="41"/>
  </w:num>
  <w:num w:numId="96" w16cid:durableId="374502562">
    <w:abstractNumId w:val="39"/>
  </w:num>
  <w:num w:numId="97" w16cid:durableId="1475834232">
    <w:abstractNumId w:val="38"/>
  </w:num>
  <w:num w:numId="98" w16cid:durableId="1785153923">
    <w:abstractNumId w:val="63"/>
  </w:num>
  <w:num w:numId="99" w16cid:durableId="1591162200">
    <w:abstractNumId w:val="62"/>
  </w:num>
  <w:num w:numId="100" w16cid:durableId="2111662981">
    <w:abstractNumId w:val="60"/>
  </w:num>
  <w:num w:numId="101" w16cid:durableId="1707441381">
    <w:abstractNumId w:val="11"/>
  </w:num>
  <w:num w:numId="102" w16cid:durableId="543491239">
    <w:abstractNumId w:val="55"/>
  </w:num>
  <w:num w:numId="103" w16cid:durableId="857814955">
    <w:abstractNumId w:val="46"/>
  </w:num>
  <w:num w:numId="104" w16cid:durableId="745878837">
    <w:abstractNumId w:val="27"/>
  </w:num>
  <w:num w:numId="105" w16cid:durableId="1653634174">
    <w:abstractNumId w:val="44"/>
  </w:num>
  <w:num w:numId="106" w16cid:durableId="1224409527">
    <w:abstractNumId w:val="22"/>
  </w:num>
  <w:num w:numId="107" w16cid:durableId="312099919">
    <w:abstractNumId w:val="2"/>
  </w:num>
  <w:num w:numId="108" w16cid:durableId="482505021">
    <w:abstractNumId w:val="6"/>
  </w:num>
  <w:num w:numId="109" w16cid:durableId="847713575">
    <w:abstractNumId w:val="5"/>
  </w:num>
  <w:num w:numId="110" w16cid:durableId="1758284437">
    <w:abstractNumId w:val="4"/>
  </w:num>
  <w:num w:numId="111" w16cid:durableId="471217593">
    <w:abstractNumId w:val="3"/>
  </w:num>
  <w:num w:numId="112" w16cid:durableId="1313487073">
    <w:abstractNumId w:val="1"/>
  </w:num>
  <w:num w:numId="113" w16cid:durableId="805048233">
    <w:abstractNumId w:val="0"/>
  </w:num>
  <w:num w:numId="114" w16cid:durableId="865678883">
    <w:abstractNumId w:val="2"/>
  </w:num>
  <w:num w:numId="115" w16cid:durableId="772288586">
    <w:abstractNumId w:val="6"/>
  </w:num>
  <w:num w:numId="116" w16cid:durableId="1595477120">
    <w:abstractNumId w:val="5"/>
  </w:num>
  <w:num w:numId="117" w16cid:durableId="39985714">
    <w:abstractNumId w:val="4"/>
  </w:num>
  <w:num w:numId="118" w16cid:durableId="1093085748">
    <w:abstractNumId w:val="3"/>
  </w:num>
  <w:num w:numId="119" w16cid:durableId="1806118121">
    <w:abstractNumId w:val="1"/>
  </w:num>
  <w:num w:numId="120" w16cid:durableId="559022828">
    <w:abstractNumId w:val="0"/>
  </w:num>
  <w:num w:numId="121" w16cid:durableId="1360542640">
    <w:abstractNumId w:val="2"/>
  </w:num>
  <w:num w:numId="122" w16cid:durableId="1024013107">
    <w:abstractNumId w:val="6"/>
  </w:num>
  <w:num w:numId="123" w16cid:durableId="1031498226">
    <w:abstractNumId w:val="5"/>
  </w:num>
  <w:num w:numId="124" w16cid:durableId="203176628">
    <w:abstractNumId w:val="4"/>
  </w:num>
  <w:num w:numId="125" w16cid:durableId="1494026644">
    <w:abstractNumId w:val="3"/>
  </w:num>
  <w:num w:numId="126" w16cid:durableId="2040734634">
    <w:abstractNumId w:val="1"/>
  </w:num>
  <w:num w:numId="127" w16cid:durableId="640579750">
    <w:abstractNumId w:val="0"/>
  </w:num>
  <w:num w:numId="128" w16cid:durableId="480581636">
    <w:abstractNumId w:val="2"/>
  </w:num>
  <w:num w:numId="129" w16cid:durableId="2076004676">
    <w:abstractNumId w:val="6"/>
  </w:num>
  <w:num w:numId="130" w16cid:durableId="1601183547">
    <w:abstractNumId w:val="5"/>
  </w:num>
  <w:num w:numId="131" w16cid:durableId="371081003">
    <w:abstractNumId w:val="4"/>
  </w:num>
  <w:num w:numId="132" w16cid:durableId="2120295950">
    <w:abstractNumId w:val="3"/>
  </w:num>
  <w:num w:numId="133" w16cid:durableId="154692931">
    <w:abstractNumId w:val="1"/>
  </w:num>
  <w:num w:numId="134" w16cid:durableId="38361842">
    <w:abstractNumId w:val="0"/>
  </w:num>
  <w:num w:numId="135" w16cid:durableId="1276593464">
    <w:abstractNumId w:val="2"/>
  </w:num>
  <w:num w:numId="136" w16cid:durableId="1527254430">
    <w:abstractNumId w:val="6"/>
  </w:num>
  <w:num w:numId="137" w16cid:durableId="1351028733">
    <w:abstractNumId w:val="5"/>
  </w:num>
  <w:num w:numId="138" w16cid:durableId="271978800">
    <w:abstractNumId w:val="4"/>
  </w:num>
  <w:num w:numId="139" w16cid:durableId="257711955">
    <w:abstractNumId w:val="3"/>
  </w:num>
  <w:num w:numId="140" w16cid:durableId="1021399340">
    <w:abstractNumId w:val="1"/>
  </w:num>
  <w:num w:numId="141" w16cid:durableId="1143699554">
    <w:abstractNumId w:val="0"/>
  </w:num>
  <w:num w:numId="142" w16cid:durableId="1396663928">
    <w:abstractNumId w:val="2"/>
  </w:num>
  <w:num w:numId="143" w16cid:durableId="1979451661">
    <w:abstractNumId w:val="49"/>
  </w:num>
  <w:num w:numId="144" w16cid:durableId="1923251463">
    <w:abstractNumId w:val="2"/>
  </w:num>
  <w:num w:numId="145" w16cid:durableId="91554980">
    <w:abstractNumId w:val="6"/>
  </w:num>
  <w:num w:numId="146" w16cid:durableId="453643181">
    <w:abstractNumId w:val="5"/>
  </w:num>
  <w:num w:numId="147" w16cid:durableId="1045715187">
    <w:abstractNumId w:val="4"/>
  </w:num>
  <w:num w:numId="148" w16cid:durableId="745418465">
    <w:abstractNumId w:val="3"/>
  </w:num>
  <w:num w:numId="149" w16cid:durableId="863053899">
    <w:abstractNumId w:val="1"/>
  </w:num>
  <w:num w:numId="150" w16cid:durableId="537425870">
    <w:abstractNumId w:val="0"/>
  </w:num>
  <w:num w:numId="151" w16cid:durableId="1783305594">
    <w:abstractNumId w:val="2"/>
  </w:num>
  <w:num w:numId="152" w16cid:durableId="1826118998">
    <w:abstractNumId w:val="6"/>
  </w:num>
  <w:num w:numId="153" w16cid:durableId="1985349270">
    <w:abstractNumId w:val="5"/>
  </w:num>
  <w:num w:numId="154" w16cid:durableId="1367370852">
    <w:abstractNumId w:val="4"/>
  </w:num>
  <w:num w:numId="155" w16cid:durableId="1404910464">
    <w:abstractNumId w:val="3"/>
  </w:num>
  <w:num w:numId="156" w16cid:durableId="392315900">
    <w:abstractNumId w:val="1"/>
  </w:num>
  <w:num w:numId="157" w16cid:durableId="1997681582">
    <w:abstractNumId w:val="0"/>
  </w:num>
  <w:num w:numId="158" w16cid:durableId="1600405742">
    <w:abstractNumId w:val="2"/>
  </w:num>
  <w:num w:numId="159" w16cid:durableId="1996568743">
    <w:abstractNumId w:val="6"/>
  </w:num>
  <w:num w:numId="160" w16cid:durableId="343947739">
    <w:abstractNumId w:val="5"/>
  </w:num>
  <w:num w:numId="161" w16cid:durableId="1397122576">
    <w:abstractNumId w:val="4"/>
  </w:num>
  <w:num w:numId="162" w16cid:durableId="696083660">
    <w:abstractNumId w:val="3"/>
  </w:num>
  <w:num w:numId="163" w16cid:durableId="418797956">
    <w:abstractNumId w:val="1"/>
  </w:num>
  <w:num w:numId="164" w16cid:durableId="886453191">
    <w:abstractNumId w:val="0"/>
  </w:num>
  <w:num w:numId="165" w16cid:durableId="627130693">
    <w:abstractNumId w:val="2"/>
  </w:num>
  <w:num w:numId="166" w16cid:durableId="25375550">
    <w:abstractNumId w:val="6"/>
  </w:num>
  <w:num w:numId="167" w16cid:durableId="581136833">
    <w:abstractNumId w:val="5"/>
  </w:num>
  <w:num w:numId="168" w16cid:durableId="1145586237">
    <w:abstractNumId w:val="4"/>
  </w:num>
  <w:num w:numId="169" w16cid:durableId="727874381">
    <w:abstractNumId w:val="3"/>
  </w:num>
  <w:num w:numId="170" w16cid:durableId="657539396">
    <w:abstractNumId w:val="1"/>
  </w:num>
  <w:num w:numId="171" w16cid:durableId="51121268">
    <w:abstractNumId w:val="0"/>
  </w:num>
  <w:num w:numId="172" w16cid:durableId="1048722192">
    <w:abstractNumId w:val="2"/>
  </w:num>
  <w:num w:numId="173" w16cid:durableId="2124953220">
    <w:abstractNumId w:val="6"/>
  </w:num>
  <w:num w:numId="174" w16cid:durableId="1296571130">
    <w:abstractNumId w:val="5"/>
  </w:num>
  <w:num w:numId="175" w16cid:durableId="1972246246">
    <w:abstractNumId w:val="4"/>
  </w:num>
  <w:num w:numId="176" w16cid:durableId="1755275048">
    <w:abstractNumId w:val="3"/>
  </w:num>
  <w:num w:numId="177" w16cid:durableId="2049916270">
    <w:abstractNumId w:val="1"/>
  </w:num>
  <w:num w:numId="178" w16cid:durableId="1814566057">
    <w:abstractNumId w:val="0"/>
  </w:num>
  <w:num w:numId="179" w16cid:durableId="712585732">
    <w:abstractNumId w:val="2"/>
  </w:num>
  <w:num w:numId="180" w16cid:durableId="1625698551">
    <w:abstractNumId w:val="6"/>
  </w:num>
  <w:num w:numId="181" w16cid:durableId="844174715">
    <w:abstractNumId w:val="5"/>
  </w:num>
  <w:num w:numId="182" w16cid:durableId="1497191101">
    <w:abstractNumId w:val="4"/>
  </w:num>
  <w:num w:numId="183" w16cid:durableId="603342941">
    <w:abstractNumId w:val="3"/>
  </w:num>
  <w:num w:numId="184" w16cid:durableId="993875572">
    <w:abstractNumId w:val="1"/>
  </w:num>
  <w:num w:numId="185" w16cid:durableId="2124327">
    <w:abstractNumId w:val="0"/>
  </w:num>
  <w:num w:numId="186" w16cid:durableId="2071271388">
    <w:abstractNumId w:val="2"/>
  </w:num>
  <w:num w:numId="187" w16cid:durableId="241254889">
    <w:abstractNumId w:val="2"/>
  </w:num>
  <w:num w:numId="188" w16cid:durableId="295837160">
    <w:abstractNumId w:val="6"/>
  </w:num>
  <w:num w:numId="189" w16cid:durableId="2042824680">
    <w:abstractNumId w:val="5"/>
  </w:num>
  <w:num w:numId="190" w16cid:durableId="1619798519">
    <w:abstractNumId w:val="4"/>
  </w:num>
  <w:num w:numId="191" w16cid:durableId="1157263591">
    <w:abstractNumId w:val="3"/>
  </w:num>
  <w:num w:numId="192" w16cid:durableId="1068766239">
    <w:abstractNumId w:val="1"/>
  </w:num>
  <w:num w:numId="193" w16cid:durableId="1553230917">
    <w:abstractNumId w:val="0"/>
  </w:num>
  <w:num w:numId="194" w16cid:durableId="706486671">
    <w:abstractNumId w:val="2"/>
  </w:num>
  <w:num w:numId="195" w16cid:durableId="71971067">
    <w:abstractNumId w:val="6"/>
  </w:num>
  <w:num w:numId="196" w16cid:durableId="1113132242">
    <w:abstractNumId w:val="5"/>
  </w:num>
  <w:num w:numId="197" w16cid:durableId="1766727507">
    <w:abstractNumId w:val="4"/>
  </w:num>
  <w:num w:numId="198" w16cid:durableId="35663951">
    <w:abstractNumId w:val="3"/>
  </w:num>
  <w:num w:numId="199" w16cid:durableId="1099830575">
    <w:abstractNumId w:val="1"/>
  </w:num>
  <w:num w:numId="200" w16cid:durableId="1506281301">
    <w:abstractNumId w:val="0"/>
  </w:num>
  <w:num w:numId="201" w16cid:durableId="1381779319">
    <w:abstractNumId w:val="2"/>
  </w:num>
  <w:num w:numId="202" w16cid:durableId="1966959168">
    <w:abstractNumId w:val="6"/>
  </w:num>
  <w:num w:numId="203" w16cid:durableId="1646082739">
    <w:abstractNumId w:val="5"/>
  </w:num>
  <w:num w:numId="204" w16cid:durableId="616253259">
    <w:abstractNumId w:val="4"/>
  </w:num>
  <w:num w:numId="205" w16cid:durableId="1792900224">
    <w:abstractNumId w:val="3"/>
  </w:num>
  <w:num w:numId="206" w16cid:durableId="1819346421">
    <w:abstractNumId w:val="1"/>
  </w:num>
  <w:num w:numId="207" w16cid:durableId="745492688">
    <w:abstractNumId w:val="0"/>
  </w:num>
  <w:num w:numId="208" w16cid:durableId="1708606908">
    <w:abstractNumId w:val="2"/>
  </w:num>
  <w:num w:numId="209" w16cid:durableId="2054035099">
    <w:abstractNumId w:val="2"/>
  </w:num>
  <w:num w:numId="210" w16cid:durableId="840700036">
    <w:abstractNumId w:val="6"/>
  </w:num>
  <w:num w:numId="211" w16cid:durableId="506098079">
    <w:abstractNumId w:val="5"/>
  </w:num>
  <w:num w:numId="212" w16cid:durableId="1365591243">
    <w:abstractNumId w:val="4"/>
  </w:num>
  <w:num w:numId="213" w16cid:durableId="1206140640">
    <w:abstractNumId w:val="3"/>
  </w:num>
  <w:num w:numId="214" w16cid:durableId="1229457765">
    <w:abstractNumId w:val="1"/>
  </w:num>
  <w:num w:numId="215" w16cid:durableId="187530800">
    <w:abstractNumId w:val="0"/>
  </w:num>
  <w:num w:numId="216" w16cid:durableId="831335169">
    <w:abstractNumId w:val="47"/>
  </w:num>
  <w:num w:numId="217" w16cid:durableId="786581062">
    <w:abstractNumId w:val="2"/>
  </w:num>
  <w:num w:numId="218" w16cid:durableId="933321454">
    <w:abstractNumId w:val="6"/>
  </w:num>
  <w:num w:numId="219" w16cid:durableId="1669207558">
    <w:abstractNumId w:val="5"/>
  </w:num>
  <w:num w:numId="220" w16cid:durableId="514618844">
    <w:abstractNumId w:val="4"/>
  </w:num>
  <w:num w:numId="221" w16cid:durableId="1501965825">
    <w:abstractNumId w:val="3"/>
  </w:num>
  <w:num w:numId="222" w16cid:durableId="1295908915">
    <w:abstractNumId w:val="1"/>
  </w:num>
  <w:num w:numId="223" w16cid:durableId="1668363524">
    <w:abstractNumId w:val="0"/>
  </w:num>
  <w:num w:numId="224" w16cid:durableId="926041592">
    <w:abstractNumId w:val="2"/>
  </w:num>
  <w:num w:numId="225" w16cid:durableId="643050008">
    <w:abstractNumId w:val="6"/>
  </w:num>
  <w:num w:numId="226" w16cid:durableId="969165900">
    <w:abstractNumId w:val="5"/>
  </w:num>
  <w:num w:numId="227" w16cid:durableId="117990631">
    <w:abstractNumId w:val="4"/>
  </w:num>
  <w:num w:numId="228" w16cid:durableId="2011643222">
    <w:abstractNumId w:val="3"/>
  </w:num>
  <w:num w:numId="229" w16cid:durableId="1466048253">
    <w:abstractNumId w:val="1"/>
  </w:num>
  <w:num w:numId="230" w16cid:durableId="376899874">
    <w:abstractNumId w:val="0"/>
  </w:num>
  <w:num w:numId="231" w16cid:durableId="2033804364">
    <w:abstractNumId w:val="2"/>
  </w:num>
  <w:num w:numId="232" w16cid:durableId="1281885253">
    <w:abstractNumId w:val="2"/>
  </w:num>
  <w:num w:numId="233" w16cid:durableId="121658064">
    <w:abstractNumId w:val="6"/>
  </w:num>
  <w:num w:numId="234" w16cid:durableId="2094279354">
    <w:abstractNumId w:val="5"/>
  </w:num>
  <w:num w:numId="235" w16cid:durableId="56512644">
    <w:abstractNumId w:val="4"/>
  </w:num>
  <w:num w:numId="236" w16cid:durableId="1632593772">
    <w:abstractNumId w:val="3"/>
  </w:num>
  <w:num w:numId="237" w16cid:durableId="665129951">
    <w:abstractNumId w:val="1"/>
  </w:num>
  <w:num w:numId="238" w16cid:durableId="1014261490">
    <w:abstractNumId w:val="0"/>
  </w:num>
  <w:num w:numId="239" w16cid:durableId="609824903">
    <w:abstractNumId w:val="2"/>
  </w:num>
  <w:num w:numId="240" w16cid:durableId="59645603">
    <w:abstractNumId w:val="2"/>
  </w:num>
  <w:num w:numId="241" w16cid:durableId="1195146377">
    <w:abstractNumId w:val="6"/>
  </w:num>
  <w:num w:numId="242" w16cid:durableId="541943180">
    <w:abstractNumId w:val="5"/>
  </w:num>
  <w:num w:numId="243" w16cid:durableId="975335673">
    <w:abstractNumId w:val="4"/>
  </w:num>
  <w:num w:numId="244" w16cid:durableId="1651858454">
    <w:abstractNumId w:val="3"/>
  </w:num>
  <w:num w:numId="245" w16cid:durableId="800266852">
    <w:abstractNumId w:val="1"/>
  </w:num>
  <w:num w:numId="246" w16cid:durableId="1520509476">
    <w:abstractNumId w:val="0"/>
  </w:num>
  <w:num w:numId="247" w16cid:durableId="1191063662">
    <w:abstractNumId w:val="2"/>
  </w:num>
  <w:num w:numId="248" w16cid:durableId="216823781">
    <w:abstractNumId w:val="2"/>
  </w:num>
  <w:num w:numId="249" w16cid:durableId="469982993">
    <w:abstractNumId w:val="6"/>
  </w:num>
  <w:num w:numId="250" w16cid:durableId="319577574">
    <w:abstractNumId w:val="5"/>
  </w:num>
  <w:num w:numId="251" w16cid:durableId="1008946802">
    <w:abstractNumId w:val="4"/>
  </w:num>
  <w:num w:numId="252" w16cid:durableId="1394812188">
    <w:abstractNumId w:val="3"/>
  </w:num>
  <w:num w:numId="253" w16cid:durableId="1206211310">
    <w:abstractNumId w:val="1"/>
  </w:num>
  <w:num w:numId="254" w16cid:durableId="1286501963">
    <w:abstractNumId w:val="0"/>
  </w:num>
  <w:num w:numId="255" w16cid:durableId="778719327">
    <w:abstractNumId w:val="2"/>
  </w:num>
  <w:num w:numId="256" w16cid:durableId="1458138814">
    <w:abstractNumId w:val="6"/>
  </w:num>
  <w:num w:numId="257" w16cid:durableId="1608780234">
    <w:abstractNumId w:val="5"/>
  </w:num>
  <w:num w:numId="258" w16cid:durableId="1130589655">
    <w:abstractNumId w:val="4"/>
  </w:num>
  <w:num w:numId="259" w16cid:durableId="35081237">
    <w:abstractNumId w:val="3"/>
  </w:num>
  <w:num w:numId="260" w16cid:durableId="2022664090">
    <w:abstractNumId w:val="1"/>
  </w:num>
  <w:num w:numId="261" w16cid:durableId="533537667">
    <w:abstractNumId w:val="0"/>
  </w:num>
  <w:num w:numId="262" w16cid:durableId="2130002032">
    <w:abstractNumId w:val="2"/>
  </w:num>
  <w:num w:numId="263" w16cid:durableId="769663748">
    <w:abstractNumId w:val="2"/>
  </w:num>
  <w:num w:numId="264" w16cid:durableId="2139687237">
    <w:abstractNumId w:val="6"/>
  </w:num>
  <w:num w:numId="265" w16cid:durableId="1492598740">
    <w:abstractNumId w:val="5"/>
  </w:num>
  <w:num w:numId="266" w16cid:durableId="1945451560">
    <w:abstractNumId w:val="4"/>
  </w:num>
  <w:num w:numId="267" w16cid:durableId="1886063834">
    <w:abstractNumId w:val="3"/>
  </w:num>
  <w:num w:numId="268" w16cid:durableId="1970670130">
    <w:abstractNumId w:val="1"/>
  </w:num>
  <w:num w:numId="269" w16cid:durableId="1038168274">
    <w:abstractNumId w:val="0"/>
  </w:num>
  <w:num w:numId="270" w16cid:durableId="2122873047">
    <w:abstractNumId w:val="2"/>
  </w:num>
  <w:num w:numId="271" w16cid:durableId="1729064745">
    <w:abstractNumId w:val="49"/>
  </w:num>
  <w:num w:numId="272" w16cid:durableId="111941540">
    <w:abstractNumId w:val="49"/>
  </w:num>
  <w:num w:numId="273" w16cid:durableId="433553310">
    <w:abstractNumId w:val="49"/>
  </w:num>
  <w:num w:numId="274" w16cid:durableId="717364491">
    <w:abstractNumId w:val="49"/>
  </w:num>
  <w:num w:numId="275" w16cid:durableId="282545647">
    <w:abstractNumId w:val="49"/>
  </w:num>
  <w:num w:numId="276" w16cid:durableId="144443714">
    <w:abstractNumId w:val="49"/>
  </w:num>
  <w:num w:numId="277" w16cid:durableId="792601576">
    <w:abstractNumId w:val="49"/>
  </w:num>
  <w:numIdMacAtCleanup w:val="27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nsu Jeon">
    <w15:presenceInfo w15:providerId="AD" w15:userId="S::minsu.jeon@iala-aism.org::c699a6d0-835e-419b-ac4a-d0226fb20423"/>
  </w15:person>
  <w15:person w15:author="Jillian Carson-Jackson">
    <w15:presenceInfo w15:providerId="Windows Live" w15:userId="0525cd53ce3699d9"/>
  </w15:person>
  <w15:person w15:author="Jaime Alvarez">
    <w15:presenceInfo w15:providerId="AD" w15:userId="S::jaime.alvarez@iala-aism.org::9cdd6dbb-d388-42c1-9836-93fbbc7060f7"/>
  </w15:person>
  <w15:person w15:author="Woo-Seong">
    <w15:presenceInfo w15:providerId="None" w15:userId="Woo-Seong"/>
  </w15:person>
  <w15:person w15:author="James Collocott">
    <w15:presenceInfo w15:providerId="AD" w15:userId="S::jcollocott@samsa.org.za::21bc44d5-9373-4a99-b7cd-50c5163a87b1"/>
  </w15:person>
  <w15:person w15:author="Tomren, Guttorm">
    <w15:presenceInfo w15:providerId="AD" w15:userId="S-1-5-21-1409082233-1343024091-725345543-26418"/>
  </w15:person>
  <w15:person w15:author="Capt. Phillip Day">
    <w15:presenceInfo w15:providerId="AD" w15:userId="S::Phil.Day@nlb.org.uk::2003a51a-29f7-4f48-9561-5d9368db24ce"/>
  </w15:person>
  <w15:person w15:author="James Collocott [2]">
    <w15:presenceInfo w15:providerId="None" w15:userId="James Collocott"/>
  </w15:person>
  <w15:person w15:author="Pieter Chris">
    <w15:presenceInfo w15:providerId="AD" w15:userId="S::pblom@samsa.org.za::4284366b-fe43-4a31-b63d-300902cf9147"/>
  </w15:person>
  <w15:person w15:author="Axel Hahn">
    <w15:presenceInfo w15:providerId="None" w15:userId="Axel Hah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TEyMLE0MzQGUsZmhko6SsGpxcWZ+XkgBUa1AI4ZHxYsAAAA"/>
  </w:docVars>
  <w:rsids>
    <w:rsidRoot w:val="000870E9"/>
    <w:rsid w:val="00001616"/>
    <w:rsid w:val="000028FC"/>
    <w:rsid w:val="00012528"/>
    <w:rsid w:val="0001363B"/>
    <w:rsid w:val="00013D33"/>
    <w:rsid w:val="0001616D"/>
    <w:rsid w:val="00016839"/>
    <w:rsid w:val="000174F9"/>
    <w:rsid w:val="000210FE"/>
    <w:rsid w:val="000217EF"/>
    <w:rsid w:val="000249C2"/>
    <w:rsid w:val="000258F6"/>
    <w:rsid w:val="00027B36"/>
    <w:rsid w:val="0003449E"/>
    <w:rsid w:val="00035E1F"/>
    <w:rsid w:val="000379A7"/>
    <w:rsid w:val="00040EB8"/>
    <w:rsid w:val="000418CA"/>
    <w:rsid w:val="0004255E"/>
    <w:rsid w:val="00043FB2"/>
    <w:rsid w:val="00050F02"/>
    <w:rsid w:val="0005129B"/>
    <w:rsid w:val="00051724"/>
    <w:rsid w:val="0005449E"/>
    <w:rsid w:val="00054C7D"/>
    <w:rsid w:val="00055938"/>
    <w:rsid w:val="00057B6D"/>
    <w:rsid w:val="00061A7B"/>
    <w:rsid w:val="00062874"/>
    <w:rsid w:val="00072472"/>
    <w:rsid w:val="00082C85"/>
    <w:rsid w:val="0008654C"/>
    <w:rsid w:val="000870E9"/>
    <w:rsid w:val="000904ED"/>
    <w:rsid w:val="0009118E"/>
    <w:rsid w:val="00091545"/>
    <w:rsid w:val="0009165E"/>
    <w:rsid w:val="000A27A8"/>
    <w:rsid w:val="000A49B9"/>
    <w:rsid w:val="000A59C0"/>
    <w:rsid w:val="000A78A9"/>
    <w:rsid w:val="000A7D9A"/>
    <w:rsid w:val="000B0814"/>
    <w:rsid w:val="000B1A90"/>
    <w:rsid w:val="000B2356"/>
    <w:rsid w:val="000B2512"/>
    <w:rsid w:val="000B577B"/>
    <w:rsid w:val="000C2133"/>
    <w:rsid w:val="000C2857"/>
    <w:rsid w:val="000C5C15"/>
    <w:rsid w:val="000C711B"/>
    <w:rsid w:val="000D1024"/>
    <w:rsid w:val="000D14CE"/>
    <w:rsid w:val="000D1D15"/>
    <w:rsid w:val="000D2431"/>
    <w:rsid w:val="000D76B7"/>
    <w:rsid w:val="000E0E06"/>
    <w:rsid w:val="000E0EC6"/>
    <w:rsid w:val="000E34D3"/>
    <w:rsid w:val="000E3954"/>
    <w:rsid w:val="000E3E52"/>
    <w:rsid w:val="000F0F9F"/>
    <w:rsid w:val="000F22C4"/>
    <w:rsid w:val="000F2ED4"/>
    <w:rsid w:val="000F39E8"/>
    <w:rsid w:val="000F3F43"/>
    <w:rsid w:val="000F58ED"/>
    <w:rsid w:val="000F7A37"/>
    <w:rsid w:val="0010529E"/>
    <w:rsid w:val="00113D5B"/>
    <w:rsid w:val="00113F6F"/>
    <w:rsid w:val="00113F8F"/>
    <w:rsid w:val="00121616"/>
    <w:rsid w:val="00121F1B"/>
    <w:rsid w:val="00121FB4"/>
    <w:rsid w:val="001236B5"/>
    <w:rsid w:val="001252C8"/>
    <w:rsid w:val="00127955"/>
    <w:rsid w:val="001349DB"/>
    <w:rsid w:val="00134B86"/>
    <w:rsid w:val="00134C9F"/>
    <w:rsid w:val="00135AEB"/>
    <w:rsid w:val="00136E58"/>
    <w:rsid w:val="0014060A"/>
    <w:rsid w:val="00141ABA"/>
    <w:rsid w:val="00142033"/>
    <w:rsid w:val="00145207"/>
    <w:rsid w:val="0014597C"/>
    <w:rsid w:val="00147755"/>
    <w:rsid w:val="00151BFE"/>
    <w:rsid w:val="001535C6"/>
    <w:rsid w:val="001547F9"/>
    <w:rsid w:val="00154B4A"/>
    <w:rsid w:val="001607D8"/>
    <w:rsid w:val="00161325"/>
    <w:rsid w:val="00161401"/>
    <w:rsid w:val="00162612"/>
    <w:rsid w:val="001635F3"/>
    <w:rsid w:val="001724C9"/>
    <w:rsid w:val="001725D4"/>
    <w:rsid w:val="00173602"/>
    <w:rsid w:val="001746C1"/>
    <w:rsid w:val="00176BB8"/>
    <w:rsid w:val="00182B9C"/>
    <w:rsid w:val="0018342F"/>
    <w:rsid w:val="00184427"/>
    <w:rsid w:val="00186FED"/>
    <w:rsid w:val="001875B1"/>
    <w:rsid w:val="00191120"/>
    <w:rsid w:val="0019173E"/>
    <w:rsid w:val="00196C3C"/>
    <w:rsid w:val="001A2DCA"/>
    <w:rsid w:val="001A3A31"/>
    <w:rsid w:val="001A73B9"/>
    <w:rsid w:val="001B1EF6"/>
    <w:rsid w:val="001B2A35"/>
    <w:rsid w:val="001B339A"/>
    <w:rsid w:val="001B60A6"/>
    <w:rsid w:val="001C2971"/>
    <w:rsid w:val="001C39B7"/>
    <w:rsid w:val="001C650B"/>
    <w:rsid w:val="001C72B5"/>
    <w:rsid w:val="001C77FB"/>
    <w:rsid w:val="001D11AC"/>
    <w:rsid w:val="001D1845"/>
    <w:rsid w:val="001D2E7A"/>
    <w:rsid w:val="001D3992"/>
    <w:rsid w:val="001D4A3E"/>
    <w:rsid w:val="001E22F5"/>
    <w:rsid w:val="001E32E5"/>
    <w:rsid w:val="001E3AEE"/>
    <w:rsid w:val="001E416D"/>
    <w:rsid w:val="001E5B01"/>
    <w:rsid w:val="001E7DE6"/>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624F"/>
    <w:rsid w:val="002176C4"/>
    <w:rsid w:val="00217880"/>
    <w:rsid w:val="00217C38"/>
    <w:rsid w:val="002204DA"/>
    <w:rsid w:val="00221073"/>
    <w:rsid w:val="0022371A"/>
    <w:rsid w:val="0022437A"/>
    <w:rsid w:val="00224DAB"/>
    <w:rsid w:val="0022582A"/>
    <w:rsid w:val="00232C98"/>
    <w:rsid w:val="00237785"/>
    <w:rsid w:val="00237A2B"/>
    <w:rsid w:val="002406D3"/>
    <w:rsid w:val="002411B7"/>
    <w:rsid w:val="00246546"/>
    <w:rsid w:val="002505E9"/>
    <w:rsid w:val="00251FB9"/>
    <w:rsid w:val="002520AD"/>
    <w:rsid w:val="00255FD9"/>
    <w:rsid w:val="002563E9"/>
    <w:rsid w:val="0025660A"/>
    <w:rsid w:val="00257DF8"/>
    <w:rsid w:val="00257E4A"/>
    <w:rsid w:val="0026038D"/>
    <w:rsid w:val="002617BA"/>
    <w:rsid w:val="00262E69"/>
    <w:rsid w:val="00263D78"/>
    <w:rsid w:val="0027175D"/>
    <w:rsid w:val="002735DD"/>
    <w:rsid w:val="00274B97"/>
    <w:rsid w:val="00276635"/>
    <w:rsid w:val="002776FA"/>
    <w:rsid w:val="002804A5"/>
    <w:rsid w:val="00286250"/>
    <w:rsid w:val="00290909"/>
    <w:rsid w:val="00296AE1"/>
    <w:rsid w:val="0029793F"/>
    <w:rsid w:val="002A1C42"/>
    <w:rsid w:val="002A5EF1"/>
    <w:rsid w:val="002A617C"/>
    <w:rsid w:val="002A71CF"/>
    <w:rsid w:val="002A7E5A"/>
    <w:rsid w:val="002B3E9D"/>
    <w:rsid w:val="002B574E"/>
    <w:rsid w:val="002C1E38"/>
    <w:rsid w:val="002C388C"/>
    <w:rsid w:val="002C605E"/>
    <w:rsid w:val="002C66B8"/>
    <w:rsid w:val="002C77F4"/>
    <w:rsid w:val="002D0869"/>
    <w:rsid w:val="002D1408"/>
    <w:rsid w:val="002D2FED"/>
    <w:rsid w:val="002D78FE"/>
    <w:rsid w:val="002E2C7D"/>
    <w:rsid w:val="002E4467"/>
    <w:rsid w:val="002E4993"/>
    <w:rsid w:val="002E54B5"/>
    <w:rsid w:val="002E560E"/>
    <w:rsid w:val="002E5BAC"/>
    <w:rsid w:val="002E6010"/>
    <w:rsid w:val="002E6470"/>
    <w:rsid w:val="002E6BD8"/>
    <w:rsid w:val="002E7635"/>
    <w:rsid w:val="002E7B14"/>
    <w:rsid w:val="002F2576"/>
    <w:rsid w:val="002F265A"/>
    <w:rsid w:val="002F3B40"/>
    <w:rsid w:val="003032C4"/>
    <w:rsid w:val="003037D1"/>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141"/>
    <w:rsid w:val="003352DF"/>
    <w:rsid w:val="00335E40"/>
    <w:rsid w:val="00344408"/>
    <w:rsid w:val="00345E37"/>
    <w:rsid w:val="00346A15"/>
    <w:rsid w:val="00346A49"/>
    <w:rsid w:val="00346AEC"/>
    <w:rsid w:val="00347F3E"/>
    <w:rsid w:val="00350A92"/>
    <w:rsid w:val="00350EB0"/>
    <w:rsid w:val="00353DC9"/>
    <w:rsid w:val="00356472"/>
    <w:rsid w:val="00361804"/>
    <w:rsid w:val="003621C3"/>
    <w:rsid w:val="00362816"/>
    <w:rsid w:val="0036382D"/>
    <w:rsid w:val="003753D5"/>
    <w:rsid w:val="00380350"/>
    <w:rsid w:val="00380B4E"/>
    <w:rsid w:val="00380F88"/>
    <w:rsid w:val="003816E4"/>
    <w:rsid w:val="00381F7A"/>
    <w:rsid w:val="00382C28"/>
    <w:rsid w:val="0038387A"/>
    <w:rsid w:val="0038597C"/>
    <w:rsid w:val="0039131E"/>
    <w:rsid w:val="003A04A6"/>
    <w:rsid w:val="003A3570"/>
    <w:rsid w:val="003A6A32"/>
    <w:rsid w:val="003A7759"/>
    <w:rsid w:val="003A7F6E"/>
    <w:rsid w:val="003B0017"/>
    <w:rsid w:val="003B03EA"/>
    <w:rsid w:val="003B76F0"/>
    <w:rsid w:val="003C138B"/>
    <w:rsid w:val="003C1EC9"/>
    <w:rsid w:val="003C28CE"/>
    <w:rsid w:val="003C7C34"/>
    <w:rsid w:val="003D0F37"/>
    <w:rsid w:val="003D2A7A"/>
    <w:rsid w:val="003D33E1"/>
    <w:rsid w:val="003D3B40"/>
    <w:rsid w:val="003D5150"/>
    <w:rsid w:val="003D6614"/>
    <w:rsid w:val="003D69B4"/>
    <w:rsid w:val="003D6C77"/>
    <w:rsid w:val="003E1065"/>
    <w:rsid w:val="003E2470"/>
    <w:rsid w:val="003F02DC"/>
    <w:rsid w:val="003F1C3A"/>
    <w:rsid w:val="003F4DE4"/>
    <w:rsid w:val="003F613D"/>
    <w:rsid w:val="003F70D2"/>
    <w:rsid w:val="00411A1D"/>
    <w:rsid w:val="00414698"/>
    <w:rsid w:val="00415649"/>
    <w:rsid w:val="00421D6C"/>
    <w:rsid w:val="00425189"/>
    <w:rsid w:val="0042565E"/>
    <w:rsid w:val="00432C05"/>
    <w:rsid w:val="00440379"/>
    <w:rsid w:val="00441393"/>
    <w:rsid w:val="004441F8"/>
    <w:rsid w:val="004458C2"/>
    <w:rsid w:val="00447CF0"/>
    <w:rsid w:val="0045382A"/>
    <w:rsid w:val="00453CBB"/>
    <w:rsid w:val="00456DE1"/>
    <w:rsid w:val="00456F10"/>
    <w:rsid w:val="00460D62"/>
    <w:rsid w:val="00461DDC"/>
    <w:rsid w:val="00462095"/>
    <w:rsid w:val="00463B48"/>
    <w:rsid w:val="0046464D"/>
    <w:rsid w:val="00466E71"/>
    <w:rsid w:val="00467240"/>
    <w:rsid w:val="00470DE0"/>
    <w:rsid w:val="00474746"/>
    <w:rsid w:val="00476942"/>
    <w:rsid w:val="00477D62"/>
    <w:rsid w:val="0048126C"/>
    <w:rsid w:val="00481C27"/>
    <w:rsid w:val="00486A52"/>
    <w:rsid w:val="004871A2"/>
    <w:rsid w:val="004908B8"/>
    <w:rsid w:val="004912FD"/>
    <w:rsid w:val="00492A8D"/>
    <w:rsid w:val="00493B3C"/>
    <w:rsid w:val="004944C8"/>
    <w:rsid w:val="004945CE"/>
    <w:rsid w:val="004946AC"/>
    <w:rsid w:val="00495DDA"/>
    <w:rsid w:val="004A0EBF"/>
    <w:rsid w:val="004A3751"/>
    <w:rsid w:val="004A4EC4"/>
    <w:rsid w:val="004B0172"/>
    <w:rsid w:val="004B31ED"/>
    <w:rsid w:val="004B65D9"/>
    <w:rsid w:val="004B744B"/>
    <w:rsid w:val="004B7810"/>
    <w:rsid w:val="004C0C7E"/>
    <w:rsid w:val="004C0E4B"/>
    <w:rsid w:val="004C2714"/>
    <w:rsid w:val="004C2C81"/>
    <w:rsid w:val="004D1E5C"/>
    <w:rsid w:val="004D4109"/>
    <w:rsid w:val="004D4922"/>
    <w:rsid w:val="004D6C87"/>
    <w:rsid w:val="004E0BBB"/>
    <w:rsid w:val="004E1D57"/>
    <w:rsid w:val="004E2F16"/>
    <w:rsid w:val="004F0DB5"/>
    <w:rsid w:val="004F26FF"/>
    <w:rsid w:val="004F2AA4"/>
    <w:rsid w:val="004F3BC5"/>
    <w:rsid w:val="004F4AAE"/>
    <w:rsid w:val="004F5930"/>
    <w:rsid w:val="004F6196"/>
    <w:rsid w:val="004F74CD"/>
    <w:rsid w:val="00503044"/>
    <w:rsid w:val="005051B1"/>
    <w:rsid w:val="00517791"/>
    <w:rsid w:val="0052042B"/>
    <w:rsid w:val="005222AF"/>
    <w:rsid w:val="00523666"/>
    <w:rsid w:val="00525922"/>
    <w:rsid w:val="00526234"/>
    <w:rsid w:val="00526E18"/>
    <w:rsid w:val="00533097"/>
    <w:rsid w:val="00534F34"/>
    <w:rsid w:val="0053692E"/>
    <w:rsid w:val="00536C1B"/>
    <w:rsid w:val="005378A6"/>
    <w:rsid w:val="00540D36"/>
    <w:rsid w:val="00541ED1"/>
    <w:rsid w:val="00545920"/>
    <w:rsid w:val="00547837"/>
    <w:rsid w:val="00551C89"/>
    <w:rsid w:val="00553815"/>
    <w:rsid w:val="00553FE0"/>
    <w:rsid w:val="00557434"/>
    <w:rsid w:val="00561854"/>
    <w:rsid w:val="00561CA7"/>
    <w:rsid w:val="00563399"/>
    <w:rsid w:val="00563D55"/>
    <w:rsid w:val="00564CCD"/>
    <w:rsid w:val="00566C26"/>
    <w:rsid w:val="005727E2"/>
    <w:rsid w:val="00574ADC"/>
    <w:rsid w:val="00576566"/>
    <w:rsid w:val="005805D2"/>
    <w:rsid w:val="00581239"/>
    <w:rsid w:val="00585CE5"/>
    <w:rsid w:val="00586C48"/>
    <w:rsid w:val="00586C66"/>
    <w:rsid w:val="00593EFC"/>
    <w:rsid w:val="00595415"/>
    <w:rsid w:val="00597652"/>
    <w:rsid w:val="005A0703"/>
    <w:rsid w:val="005A080B"/>
    <w:rsid w:val="005A55BF"/>
    <w:rsid w:val="005A5F74"/>
    <w:rsid w:val="005A6F84"/>
    <w:rsid w:val="005A7CEB"/>
    <w:rsid w:val="005B12A5"/>
    <w:rsid w:val="005C1209"/>
    <w:rsid w:val="005C161A"/>
    <w:rsid w:val="005C1BCB"/>
    <w:rsid w:val="005C2312"/>
    <w:rsid w:val="005C4735"/>
    <w:rsid w:val="005C5C63"/>
    <w:rsid w:val="005D03E9"/>
    <w:rsid w:val="005D1EB9"/>
    <w:rsid w:val="005D304B"/>
    <w:rsid w:val="005D329D"/>
    <w:rsid w:val="005D3920"/>
    <w:rsid w:val="005D6E5D"/>
    <w:rsid w:val="005E01E7"/>
    <w:rsid w:val="005E091A"/>
    <w:rsid w:val="005E3989"/>
    <w:rsid w:val="005E4659"/>
    <w:rsid w:val="005E5AB7"/>
    <w:rsid w:val="005E657A"/>
    <w:rsid w:val="005E7063"/>
    <w:rsid w:val="005F1314"/>
    <w:rsid w:val="005F1386"/>
    <w:rsid w:val="005F17C2"/>
    <w:rsid w:val="005F3EBE"/>
    <w:rsid w:val="005F4BA4"/>
    <w:rsid w:val="005F7025"/>
    <w:rsid w:val="005F7183"/>
    <w:rsid w:val="00600C2B"/>
    <w:rsid w:val="00603C95"/>
    <w:rsid w:val="006061E7"/>
    <w:rsid w:val="00606892"/>
    <w:rsid w:val="00606A1F"/>
    <w:rsid w:val="00611BF0"/>
    <w:rsid w:val="006127AC"/>
    <w:rsid w:val="00615A1C"/>
    <w:rsid w:val="00617ADC"/>
    <w:rsid w:val="00622C26"/>
    <w:rsid w:val="006257C1"/>
    <w:rsid w:val="0062642C"/>
    <w:rsid w:val="006310F5"/>
    <w:rsid w:val="00634A78"/>
    <w:rsid w:val="00641794"/>
    <w:rsid w:val="00642025"/>
    <w:rsid w:val="00642ECC"/>
    <w:rsid w:val="00645274"/>
    <w:rsid w:val="00646AFD"/>
    <w:rsid w:val="00646E87"/>
    <w:rsid w:val="0065107F"/>
    <w:rsid w:val="00654167"/>
    <w:rsid w:val="0065531C"/>
    <w:rsid w:val="00660EE6"/>
    <w:rsid w:val="00661946"/>
    <w:rsid w:val="00664D43"/>
    <w:rsid w:val="00666061"/>
    <w:rsid w:val="00666380"/>
    <w:rsid w:val="00667424"/>
    <w:rsid w:val="00667792"/>
    <w:rsid w:val="00670AE4"/>
    <w:rsid w:val="00671677"/>
    <w:rsid w:val="006744D8"/>
    <w:rsid w:val="006750F2"/>
    <w:rsid w:val="006752D6"/>
    <w:rsid w:val="00675928"/>
    <w:rsid w:val="00675E02"/>
    <w:rsid w:val="006854A8"/>
    <w:rsid w:val="0068553C"/>
    <w:rsid w:val="00685F34"/>
    <w:rsid w:val="006911B1"/>
    <w:rsid w:val="00693B1F"/>
    <w:rsid w:val="00695656"/>
    <w:rsid w:val="006975A8"/>
    <w:rsid w:val="006A1012"/>
    <w:rsid w:val="006A354B"/>
    <w:rsid w:val="006A7DF5"/>
    <w:rsid w:val="006B54CC"/>
    <w:rsid w:val="006C1376"/>
    <w:rsid w:val="006C3EA1"/>
    <w:rsid w:val="006C46C9"/>
    <w:rsid w:val="006C48F9"/>
    <w:rsid w:val="006C675B"/>
    <w:rsid w:val="006D1684"/>
    <w:rsid w:val="006E0E7D"/>
    <w:rsid w:val="006E10BF"/>
    <w:rsid w:val="006F1C14"/>
    <w:rsid w:val="006F1EBE"/>
    <w:rsid w:val="006F4B80"/>
    <w:rsid w:val="00703A6A"/>
    <w:rsid w:val="00707762"/>
    <w:rsid w:val="00715728"/>
    <w:rsid w:val="00722236"/>
    <w:rsid w:val="00723824"/>
    <w:rsid w:val="00725CCA"/>
    <w:rsid w:val="00726A6C"/>
    <w:rsid w:val="0072737A"/>
    <w:rsid w:val="007311E7"/>
    <w:rsid w:val="00731DEE"/>
    <w:rsid w:val="007323C0"/>
    <w:rsid w:val="0073353D"/>
    <w:rsid w:val="00734BC6"/>
    <w:rsid w:val="007365D7"/>
    <w:rsid w:val="0074084C"/>
    <w:rsid w:val="007426C4"/>
    <w:rsid w:val="00745D62"/>
    <w:rsid w:val="00753B2B"/>
    <w:rsid w:val="00753B9C"/>
    <w:rsid w:val="007541D3"/>
    <w:rsid w:val="00755915"/>
    <w:rsid w:val="007577D7"/>
    <w:rsid w:val="00760004"/>
    <w:rsid w:val="00770F9C"/>
    <w:rsid w:val="007715E8"/>
    <w:rsid w:val="00772183"/>
    <w:rsid w:val="00773622"/>
    <w:rsid w:val="00773851"/>
    <w:rsid w:val="00773A35"/>
    <w:rsid w:val="00774418"/>
    <w:rsid w:val="00774DBE"/>
    <w:rsid w:val="00776004"/>
    <w:rsid w:val="00777956"/>
    <w:rsid w:val="007811C4"/>
    <w:rsid w:val="0078486B"/>
    <w:rsid w:val="00785A39"/>
    <w:rsid w:val="00786D46"/>
    <w:rsid w:val="00787D8A"/>
    <w:rsid w:val="00790277"/>
    <w:rsid w:val="00791EBC"/>
    <w:rsid w:val="00793577"/>
    <w:rsid w:val="007950BD"/>
    <w:rsid w:val="00795637"/>
    <w:rsid w:val="007A446A"/>
    <w:rsid w:val="007A4FEF"/>
    <w:rsid w:val="007A53A6"/>
    <w:rsid w:val="007A6159"/>
    <w:rsid w:val="007B27E9"/>
    <w:rsid w:val="007B2C5B"/>
    <w:rsid w:val="007B2D11"/>
    <w:rsid w:val="007B47C2"/>
    <w:rsid w:val="007B4994"/>
    <w:rsid w:val="007B6700"/>
    <w:rsid w:val="007B6A93"/>
    <w:rsid w:val="007B7377"/>
    <w:rsid w:val="007B7BEC"/>
    <w:rsid w:val="007C0863"/>
    <w:rsid w:val="007C0F10"/>
    <w:rsid w:val="007C25BB"/>
    <w:rsid w:val="007C2DC3"/>
    <w:rsid w:val="007C3CE1"/>
    <w:rsid w:val="007D1805"/>
    <w:rsid w:val="007D2107"/>
    <w:rsid w:val="007D3A42"/>
    <w:rsid w:val="007D47E7"/>
    <w:rsid w:val="007D5818"/>
    <w:rsid w:val="007D5895"/>
    <w:rsid w:val="007D77AB"/>
    <w:rsid w:val="007E28D0"/>
    <w:rsid w:val="007E30DF"/>
    <w:rsid w:val="007F2C43"/>
    <w:rsid w:val="007F2F10"/>
    <w:rsid w:val="007F329C"/>
    <w:rsid w:val="007F6529"/>
    <w:rsid w:val="007F7544"/>
    <w:rsid w:val="00800995"/>
    <w:rsid w:val="00804736"/>
    <w:rsid w:val="0080602A"/>
    <w:rsid w:val="008069C5"/>
    <w:rsid w:val="0081117E"/>
    <w:rsid w:val="00816606"/>
    <w:rsid w:val="00816F79"/>
    <w:rsid w:val="008172F8"/>
    <w:rsid w:val="00820C2C"/>
    <w:rsid w:val="00821E56"/>
    <w:rsid w:val="00826CB6"/>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5503"/>
    <w:rsid w:val="00846831"/>
    <w:rsid w:val="00846D0C"/>
    <w:rsid w:val="00847A10"/>
    <w:rsid w:val="00847B32"/>
    <w:rsid w:val="00854BCE"/>
    <w:rsid w:val="00855860"/>
    <w:rsid w:val="00857346"/>
    <w:rsid w:val="008603E0"/>
    <w:rsid w:val="00865532"/>
    <w:rsid w:val="00867686"/>
    <w:rsid w:val="008737D3"/>
    <w:rsid w:val="00874179"/>
    <w:rsid w:val="008747E0"/>
    <w:rsid w:val="00876841"/>
    <w:rsid w:val="008826E4"/>
    <w:rsid w:val="00882B3C"/>
    <w:rsid w:val="00885176"/>
    <w:rsid w:val="00886C21"/>
    <w:rsid w:val="0088783D"/>
    <w:rsid w:val="008972C3"/>
    <w:rsid w:val="00897629"/>
    <w:rsid w:val="008A28D9"/>
    <w:rsid w:val="008A2C63"/>
    <w:rsid w:val="008A30BA"/>
    <w:rsid w:val="008A52DC"/>
    <w:rsid w:val="008A5435"/>
    <w:rsid w:val="008B62E0"/>
    <w:rsid w:val="008C2A0C"/>
    <w:rsid w:val="008C33B5"/>
    <w:rsid w:val="008C3A72"/>
    <w:rsid w:val="008C46F4"/>
    <w:rsid w:val="008C4A94"/>
    <w:rsid w:val="008C5DFB"/>
    <w:rsid w:val="008C6969"/>
    <w:rsid w:val="008D13F4"/>
    <w:rsid w:val="008D1A5C"/>
    <w:rsid w:val="008D45D2"/>
    <w:rsid w:val="008D5CCD"/>
    <w:rsid w:val="008E05E5"/>
    <w:rsid w:val="008E103F"/>
    <w:rsid w:val="008E1D70"/>
    <w:rsid w:val="008E1F69"/>
    <w:rsid w:val="008E76B1"/>
    <w:rsid w:val="008F2366"/>
    <w:rsid w:val="008F34F4"/>
    <w:rsid w:val="008F38BB"/>
    <w:rsid w:val="008F57D8"/>
    <w:rsid w:val="00902834"/>
    <w:rsid w:val="009106EA"/>
    <w:rsid w:val="009110DD"/>
    <w:rsid w:val="00913056"/>
    <w:rsid w:val="00914E26"/>
    <w:rsid w:val="0091590F"/>
    <w:rsid w:val="009217F2"/>
    <w:rsid w:val="00923B4D"/>
    <w:rsid w:val="0092407B"/>
    <w:rsid w:val="0092540C"/>
    <w:rsid w:val="00925B39"/>
    <w:rsid w:val="00925E0F"/>
    <w:rsid w:val="00931A57"/>
    <w:rsid w:val="00932EB2"/>
    <w:rsid w:val="00933EE0"/>
    <w:rsid w:val="0093492E"/>
    <w:rsid w:val="009414E6"/>
    <w:rsid w:val="00947A3F"/>
    <w:rsid w:val="00947DB2"/>
    <w:rsid w:val="00950B15"/>
    <w:rsid w:val="0095450F"/>
    <w:rsid w:val="00956901"/>
    <w:rsid w:val="009572FF"/>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39D8"/>
    <w:rsid w:val="00994D97"/>
    <w:rsid w:val="0099752C"/>
    <w:rsid w:val="009A07B7"/>
    <w:rsid w:val="009A706B"/>
    <w:rsid w:val="009A7C16"/>
    <w:rsid w:val="009B0C65"/>
    <w:rsid w:val="009B1545"/>
    <w:rsid w:val="009B21B7"/>
    <w:rsid w:val="009B372E"/>
    <w:rsid w:val="009B5023"/>
    <w:rsid w:val="009B612F"/>
    <w:rsid w:val="009B6582"/>
    <w:rsid w:val="009B785E"/>
    <w:rsid w:val="009C26F8"/>
    <w:rsid w:val="009C387B"/>
    <w:rsid w:val="009C609E"/>
    <w:rsid w:val="009C6984"/>
    <w:rsid w:val="009D069E"/>
    <w:rsid w:val="009D0FDD"/>
    <w:rsid w:val="009D25B8"/>
    <w:rsid w:val="009D26AB"/>
    <w:rsid w:val="009D3B30"/>
    <w:rsid w:val="009D6B98"/>
    <w:rsid w:val="009E075B"/>
    <w:rsid w:val="009E16EC"/>
    <w:rsid w:val="009E1F25"/>
    <w:rsid w:val="009E2350"/>
    <w:rsid w:val="009E2DED"/>
    <w:rsid w:val="009E433C"/>
    <w:rsid w:val="009E4A4D"/>
    <w:rsid w:val="009E6578"/>
    <w:rsid w:val="009F081F"/>
    <w:rsid w:val="009F4A19"/>
    <w:rsid w:val="00A06A0E"/>
    <w:rsid w:val="00A06A3D"/>
    <w:rsid w:val="00A07CE4"/>
    <w:rsid w:val="00A10EBA"/>
    <w:rsid w:val="00A11128"/>
    <w:rsid w:val="00A13E56"/>
    <w:rsid w:val="00A14695"/>
    <w:rsid w:val="00A15050"/>
    <w:rsid w:val="00A179F2"/>
    <w:rsid w:val="00A227BF"/>
    <w:rsid w:val="00A23CAC"/>
    <w:rsid w:val="00A241C1"/>
    <w:rsid w:val="00A24838"/>
    <w:rsid w:val="00A2520F"/>
    <w:rsid w:val="00A2743E"/>
    <w:rsid w:val="00A3074A"/>
    <w:rsid w:val="00A30C33"/>
    <w:rsid w:val="00A36F9C"/>
    <w:rsid w:val="00A37755"/>
    <w:rsid w:val="00A4308C"/>
    <w:rsid w:val="00A43432"/>
    <w:rsid w:val="00A43BDF"/>
    <w:rsid w:val="00A43D13"/>
    <w:rsid w:val="00A44836"/>
    <w:rsid w:val="00A5100F"/>
    <w:rsid w:val="00A524B5"/>
    <w:rsid w:val="00A53E1D"/>
    <w:rsid w:val="00A549B3"/>
    <w:rsid w:val="00A56184"/>
    <w:rsid w:val="00A56BB7"/>
    <w:rsid w:val="00A64D15"/>
    <w:rsid w:val="00A65641"/>
    <w:rsid w:val="00A66081"/>
    <w:rsid w:val="00A67954"/>
    <w:rsid w:val="00A72893"/>
    <w:rsid w:val="00A72ED7"/>
    <w:rsid w:val="00A800A9"/>
    <w:rsid w:val="00A80352"/>
    <w:rsid w:val="00A8083F"/>
    <w:rsid w:val="00A83FF2"/>
    <w:rsid w:val="00A86343"/>
    <w:rsid w:val="00A87080"/>
    <w:rsid w:val="00A90AAC"/>
    <w:rsid w:val="00A90D86"/>
    <w:rsid w:val="00A915D9"/>
    <w:rsid w:val="00A91DBA"/>
    <w:rsid w:val="00A9395F"/>
    <w:rsid w:val="00A97900"/>
    <w:rsid w:val="00AA1B91"/>
    <w:rsid w:val="00AA1D7A"/>
    <w:rsid w:val="00AA3E01"/>
    <w:rsid w:val="00AA68AE"/>
    <w:rsid w:val="00AB0BFA"/>
    <w:rsid w:val="00AB2C66"/>
    <w:rsid w:val="00AB6BAD"/>
    <w:rsid w:val="00AB76B7"/>
    <w:rsid w:val="00AC33A2"/>
    <w:rsid w:val="00AC4D1A"/>
    <w:rsid w:val="00AC583D"/>
    <w:rsid w:val="00AD12E6"/>
    <w:rsid w:val="00AD38F7"/>
    <w:rsid w:val="00AD4938"/>
    <w:rsid w:val="00AD5E46"/>
    <w:rsid w:val="00AE03C8"/>
    <w:rsid w:val="00AE65F1"/>
    <w:rsid w:val="00AE6BB4"/>
    <w:rsid w:val="00AE6C3C"/>
    <w:rsid w:val="00AE74AD"/>
    <w:rsid w:val="00AF159C"/>
    <w:rsid w:val="00B007F2"/>
    <w:rsid w:val="00B01873"/>
    <w:rsid w:val="00B03080"/>
    <w:rsid w:val="00B0572F"/>
    <w:rsid w:val="00B074AB"/>
    <w:rsid w:val="00B07717"/>
    <w:rsid w:val="00B1143D"/>
    <w:rsid w:val="00B13AC5"/>
    <w:rsid w:val="00B16334"/>
    <w:rsid w:val="00B17253"/>
    <w:rsid w:val="00B250D6"/>
    <w:rsid w:val="00B2583D"/>
    <w:rsid w:val="00B26A2D"/>
    <w:rsid w:val="00B2743C"/>
    <w:rsid w:val="00B27890"/>
    <w:rsid w:val="00B278D9"/>
    <w:rsid w:val="00B31A41"/>
    <w:rsid w:val="00B364F3"/>
    <w:rsid w:val="00B375D6"/>
    <w:rsid w:val="00B40199"/>
    <w:rsid w:val="00B4113B"/>
    <w:rsid w:val="00B453D3"/>
    <w:rsid w:val="00B45400"/>
    <w:rsid w:val="00B46FD9"/>
    <w:rsid w:val="00B502FF"/>
    <w:rsid w:val="00B50B90"/>
    <w:rsid w:val="00B50E28"/>
    <w:rsid w:val="00B55ACF"/>
    <w:rsid w:val="00B56A75"/>
    <w:rsid w:val="00B6066D"/>
    <w:rsid w:val="00B621CA"/>
    <w:rsid w:val="00B6246D"/>
    <w:rsid w:val="00B643DF"/>
    <w:rsid w:val="00B65300"/>
    <w:rsid w:val="00B658B7"/>
    <w:rsid w:val="00B6605A"/>
    <w:rsid w:val="00B67422"/>
    <w:rsid w:val="00B70796"/>
    <w:rsid w:val="00B70BD4"/>
    <w:rsid w:val="00B712CA"/>
    <w:rsid w:val="00B73463"/>
    <w:rsid w:val="00B75110"/>
    <w:rsid w:val="00B767FC"/>
    <w:rsid w:val="00B85EFE"/>
    <w:rsid w:val="00B90123"/>
    <w:rsid w:val="00B9016D"/>
    <w:rsid w:val="00B910D7"/>
    <w:rsid w:val="00B91187"/>
    <w:rsid w:val="00B92476"/>
    <w:rsid w:val="00B937D0"/>
    <w:rsid w:val="00B9652D"/>
    <w:rsid w:val="00B97664"/>
    <w:rsid w:val="00BA0F98"/>
    <w:rsid w:val="00BA1517"/>
    <w:rsid w:val="00BA1B03"/>
    <w:rsid w:val="00BA1C02"/>
    <w:rsid w:val="00BA3F63"/>
    <w:rsid w:val="00BA4E39"/>
    <w:rsid w:val="00BA67FD"/>
    <w:rsid w:val="00BA7C48"/>
    <w:rsid w:val="00BB188E"/>
    <w:rsid w:val="00BB66EE"/>
    <w:rsid w:val="00BC251F"/>
    <w:rsid w:val="00BC27F6"/>
    <w:rsid w:val="00BC39F4"/>
    <w:rsid w:val="00BC5062"/>
    <w:rsid w:val="00BC7FE0"/>
    <w:rsid w:val="00BD150C"/>
    <w:rsid w:val="00BD1587"/>
    <w:rsid w:val="00BD6A20"/>
    <w:rsid w:val="00BD7EE1"/>
    <w:rsid w:val="00BE2A06"/>
    <w:rsid w:val="00BE3247"/>
    <w:rsid w:val="00BE5568"/>
    <w:rsid w:val="00BE5764"/>
    <w:rsid w:val="00BF0328"/>
    <w:rsid w:val="00BF1358"/>
    <w:rsid w:val="00C0106D"/>
    <w:rsid w:val="00C01385"/>
    <w:rsid w:val="00C130C5"/>
    <w:rsid w:val="00C133BE"/>
    <w:rsid w:val="00C1400A"/>
    <w:rsid w:val="00C1455E"/>
    <w:rsid w:val="00C222B4"/>
    <w:rsid w:val="00C262E4"/>
    <w:rsid w:val="00C33E20"/>
    <w:rsid w:val="00C34433"/>
    <w:rsid w:val="00C34472"/>
    <w:rsid w:val="00C35CF6"/>
    <w:rsid w:val="00C3725B"/>
    <w:rsid w:val="00C401B7"/>
    <w:rsid w:val="00C4650C"/>
    <w:rsid w:val="00C473B5"/>
    <w:rsid w:val="00C47A25"/>
    <w:rsid w:val="00C512B1"/>
    <w:rsid w:val="00C52223"/>
    <w:rsid w:val="00C522BE"/>
    <w:rsid w:val="00C52413"/>
    <w:rsid w:val="00C533EC"/>
    <w:rsid w:val="00C5470E"/>
    <w:rsid w:val="00C554BC"/>
    <w:rsid w:val="00C55EFB"/>
    <w:rsid w:val="00C56585"/>
    <w:rsid w:val="00C56B3F"/>
    <w:rsid w:val="00C62DF5"/>
    <w:rsid w:val="00C65492"/>
    <w:rsid w:val="00C65C1D"/>
    <w:rsid w:val="00C65C4C"/>
    <w:rsid w:val="00C677AA"/>
    <w:rsid w:val="00C67C67"/>
    <w:rsid w:val="00C7022C"/>
    <w:rsid w:val="00C7024D"/>
    <w:rsid w:val="00C71032"/>
    <w:rsid w:val="00C716E5"/>
    <w:rsid w:val="00C773D9"/>
    <w:rsid w:val="00C80307"/>
    <w:rsid w:val="00C80ACE"/>
    <w:rsid w:val="00C80B0C"/>
    <w:rsid w:val="00C81162"/>
    <w:rsid w:val="00C82D77"/>
    <w:rsid w:val="00C82EC7"/>
    <w:rsid w:val="00C83258"/>
    <w:rsid w:val="00C83666"/>
    <w:rsid w:val="00C843AC"/>
    <w:rsid w:val="00C870B5"/>
    <w:rsid w:val="00C907DF"/>
    <w:rsid w:val="00C91630"/>
    <w:rsid w:val="00C9558A"/>
    <w:rsid w:val="00C966EB"/>
    <w:rsid w:val="00C9773B"/>
    <w:rsid w:val="00CA004F"/>
    <w:rsid w:val="00CA04B1"/>
    <w:rsid w:val="00CA2DFC"/>
    <w:rsid w:val="00CA4EC9"/>
    <w:rsid w:val="00CA5BD8"/>
    <w:rsid w:val="00CB03D4"/>
    <w:rsid w:val="00CB0617"/>
    <w:rsid w:val="00CB137B"/>
    <w:rsid w:val="00CB15C3"/>
    <w:rsid w:val="00CB1D11"/>
    <w:rsid w:val="00CB59F3"/>
    <w:rsid w:val="00CB7D0F"/>
    <w:rsid w:val="00CC35EF"/>
    <w:rsid w:val="00CC5048"/>
    <w:rsid w:val="00CC61A5"/>
    <w:rsid w:val="00CC6246"/>
    <w:rsid w:val="00CD0232"/>
    <w:rsid w:val="00CD1F60"/>
    <w:rsid w:val="00CD6859"/>
    <w:rsid w:val="00CE5E46"/>
    <w:rsid w:val="00CF10E3"/>
    <w:rsid w:val="00CF49CC"/>
    <w:rsid w:val="00CF6EC7"/>
    <w:rsid w:val="00D03A27"/>
    <w:rsid w:val="00D04F0B"/>
    <w:rsid w:val="00D05F04"/>
    <w:rsid w:val="00D07440"/>
    <w:rsid w:val="00D120AF"/>
    <w:rsid w:val="00D1463A"/>
    <w:rsid w:val="00D15F11"/>
    <w:rsid w:val="00D16362"/>
    <w:rsid w:val="00D22F63"/>
    <w:rsid w:val="00D252C9"/>
    <w:rsid w:val="00D270FA"/>
    <w:rsid w:val="00D32DDF"/>
    <w:rsid w:val="00D36206"/>
    <w:rsid w:val="00D365BE"/>
    <w:rsid w:val="00D36E93"/>
    <w:rsid w:val="00D3700C"/>
    <w:rsid w:val="00D400DA"/>
    <w:rsid w:val="00D41940"/>
    <w:rsid w:val="00D43B1B"/>
    <w:rsid w:val="00D43DE9"/>
    <w:rsid w:val="00D512ED"/>
    <w:rsid w:val="00D55A15"/>
    <w:rsid w:val="00D603BF"/>
    <w:rsid w:val="00D638E0"/>
    <w:rsid w:val="00D653B1"/>
    <w:rsid w:val="00D656A2"/>
    <w:rsid w:val="00D740A5"/>
    <w:rsid w:val="00D74AE1"/>
    <w:rsid w:val="00D75D42"/>
    <w:rsid w:val="00D77ECA"/>
    <w:rsid w:val="00D80A15"/>
    <w:rsid w:val="00D80B20"/>
    <w:rsid w:val="00D80CB5"/>
    <w:rsid w:val="00D845A3"/>
    <w:rsid w:val="00D865A8"/>
    <w:rsid w:val="00D87474"/>
    <w:rsid w:val="00D9012A"/>
    <w:rsid w:val="00D92C2D"/>
    <w:rsid w:val="00D9361E"/>
    <w:rsid w:val="00D94F38"/>
    <w:rsid w:val="00D96F91"/>
    <w:rsid w:val="00DA005A"/>
    <w:rsid w:val="00DA1027"/>
    <w:rsid w:val="00DA17CD"/>
    <w:rsid w:val="00DA276C"/>
    <w:rsid w:val="00DA658B"/>
    <w:rsid w:val="00DB25B3"/>
    <w:rsid w:val="00DB51ED"/>
    <w:rsid w:val="00DC0969"/>
    <w:rsid w:val="00DC0E5D"/>
    <w:rsid w:val="00DC1232"/>
    <w:rsid w:val="00DC1C10"/>
    <w:rsid w:val="00DC40EB"/>
    <w:rsid w:val="00DC6F92"/>
    <w:rsid w:val="00DC76E2"/>
    <w:rsid w:val="00DD0213"/>
    <w:rsid w:val="00DD60F2"/>
    <w:rsid w:val="00DD69FB"/>
    <w:rsid w:val="00DE0893"/>
    <w:rsid w:val="00DE2814"/>
    <w:rsid w:val="00DE6796"/>
    <w:rsid w:val="00DE74F0"/>
    <w:rsid w:val="00DF41B2"/>
    <w:rsid w:val="00DF47E2"/>
    <w:rsid w:val="00DF4C45"/>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314F5"/>
    <w:rsid w:val="00E332DD"/>
    <w:rsid w:val="00E33556"/>
    <w:rsid w:val="00E40F44"/>
    <w:rsid w:val="00E42A94"/>
    <w:rsid w:val="00E458BF"/>
    <w:rsid w:val="00E47285"/>
    <w:rsid w:val="00E5035D"/>
    <w:rsid w:val="00E51C33"/>
    <w:rsid w:val="00E53EB8"/>
    <w:rsid w:val="00E54676"/>
    <w:rsid w:val="00E54AD5"/>
    <w:rsid w:val="00E54BFB"/>
    <w:rsid w:val="00E54CD7"/>
    <w:rsid w:val="00E706E7"/>
    <w:rsid w:val="00E74F0F"/>
    <w:rsid w:val="00E76B2C"/>
    <w:rsid w:val="00E77587"/>
    <w:rsid w:val="00E818AD"/>
    <w:rsid w:val="00E84229"/>
    <w:rsid w:val="00E843F0"/>
    <w:rsid w:val="00E84965"/>
    <w:rsid w:val="00E86147"/>
    <w:rsid w:val="00E877DC"/>
    <w:rsid w:val="00E90E4E"/>
    <w:rsid w:val="00E92E1C"/>
    <w:rsid w:val="00E9391E"/>
    <w:rsid w:val="00EA1052"/>
    <w:rsid w:val="00EA218F"/>
    <w:rsid w:val="00EA4041"/>
    <w:rsid w:val="00EA4F29"/>
    <w:rsid w:val="00EA5B27"/>
    <w:rsid w:val="00EA5F83"/>
    <w:rsid w:val="00EA6F9D"/>
    <w:rsid w:val="00EB1BBB"/>
    <w:rsid w:val="00EB2273"/>
    <w:rsid w:val="00EB6C62"/>
    <w:rsid w:val="00EB6F3C"/>
    <w:rsid w:val="00EC0A6E"/>
    <w:rsid w:val="00EC0CF9"/>
    <w:rsid w:val="00EC1E2C"/>
    <w:rsid w:val="00EC254E"/>
    <w:rsid w:val="00EC2B9A"/>
    <w:rsid w:val="00EC3723"/>
    <w:rsid w:val="00EC568A"/>
    <w:rsid w:val="00EC7C87"/>
    <w:rsid w:val="00ED030E"/>
    <w:rsid w:val="00ED2672"/>
    <w:rsid w:val="00ED2A8D"/>
    <w:rsid w:val="00ED31AC"/>
    <w:rsid w:val="00ED3784"/>
    <w:rsid w:val="00ED4450"/>
    <w:rsid w:val="00ED7692"/>
    <w:rsid w:val="00EE2455"/>
    <w:rsid w:val="00EE2F17"/>
    <w:rsid w:val="00EE54CB"/>
    <w:rsid w:val="00EE6424"/>
    <w:rsid w:val="00EE706C"/>
    <w:rsid w:val="00EF1890"/>
    <w:rsid w:val="00EF1936"/>
    <w:rsid w:val="00EF1C54"/>
    <w:rsid w:val="00EF404B"/>
    <w:rsid w:val="00EF5A22"/>
    <w:rsid w:val="00F00376"/>
    <w:rsid w:val="00F01F0C"/>
    <w:rsid w:val="00F02A5A"/>
    <w:rsid w:val="00F02C10"/>
    <w:rsid w:val="00F02D10"/>
    <w:rsid w:val="00F06ECB"/>
    <w:rsid w:val="00F1078D"/>
    <w:rsid w:val="00F11368"/>
    <w:rsid w:val="00F11764"/>
    <w:rsid w:val="00F118B2"/>
    <w:rsid w:val="00F14185"/>
    <w:rsid w:val="00F157E2"/>
    <w:rsid w:val="00F16C7D"/>
    <w:rsid w:val="00F21960"/>
    <w:rsid w:val="00F21B7F"/>
    <w:rsid w:val="00F22682"/>
    <w:rsid w:val="00F23723"/>
    <w:rsid w:val="00F24970"/>
    <w:rsid w:val="00F259E2"/>
    <w:rsid w:val="00F30739"/>
    <w:rsid w:val="00F3158D"/>
    <w:rsid w:val="00F346A3"/>
    <w:rsid w:val="00F404B9"/>
    <w:rsid w:val="00F40DC3"/>
    <w:rsid w:val="00F41F0B"/>
    <w:rsid w:val="00F50222"/>
    <w:rsid w:val="00F518EF"/>
    <w:rsid w:val="00F52277"/>
    <w:rsid w:val="00F527AC"/>
    <w:rsid w:val="00F5503F"/>
    <w:rsid w:val="00F55AD7"/>
    <w:rsid w:val="00F56CA4"/>
    <w:rsid w:val="00F57610"/>
    <w:rsid w:val="00F61D83"/>
    <w:rsid w:val="00F628DA"/>
    <w:rsid w:val="00F636EF"/>
    <w:rsid w:val="00F64BE0"/>
    <w:rsid w:val="00F65DD1"/>
    <w:rsid w:val="00F67490"/>
    <w:rsid w:val="00F707B3"/>
    <w:rsid w:val="00F7088D"/>
    <w:rsid w:val="00F71135"/>
    <w:rsid w:val="00F730DC"/>
    <w:rsid w:val="00F732A1"/>
    <w:rsid w:val="00F741EE"/>
    <w:rsid w:val="00F74309"/>
    <w:rsid w:val="00F77CB7"/>
    <w:rsid w:val="00F81DFE"/>
    <w:rsid w:val="00F828E7"/>
    <w:rsid w:val="00F82C35"/>
    <w:rsid w:val="00F83068"/>
    <w:rsid w:val="00F85647"/>
    <w:rsid w:val="00F856EF"/>
    <w:rsid w:val="00F85D38"/>
    <w:rsid w:val="00F90461"/>
    <w:rsid w:val="00F908CC"/>
    <w:rsid w:val="00F91B03"/>
    <w:rsid w:val="00F95190"/>
    <w:rsid w:val="00FA06B2"/>
    <w:rsid w:val="00FA370D"/>
    <w:rsid w:val="00FA4EDF"/>
    <w:rsid w:val="00FA5F89"/>
    <w:rsid w:val="00FA66F1"/>
    <w:rsid w:val="00FB3B61"/>
    <w:rsid w:val="00FB5308"/>
    <w:rsid w:val="00FB5647"/>
    <w:rsid w:val="00FB7BDB"/>
    <w:rsid w:val="00FC378B"/>
    <w:rsid w:val="00FC3977"/>
    <w:rsid w:val="00FC5F8B"/>
    <w:rsid w:val="00FD2566"/>
    <w:rsid w:val="00FD25C7"/>
    <w:rsid w:val="00FD2F16"/>
    <w:rsid w:val="00FD2F54"/>
    <w:rsid w:val="00FD6065"/>
    <w:rsid w:val="00FD6722"/>
    <w:rsid w:val="00FE1D34"/>
    <w:rsid w:val="00FE244F"/>
    <w:rsid w:val="00FE2A6F"/>
    <w:rsid w:val="00FF232E"/>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pPr>
    <w:rPr>
      <w:color w:val="000000" w:themeColor="text1"/>
      <w:sz w:val="22"/>
    </w:rPr>
  </w:style>
  <w:style w:type="paragraph" w:customStyle="1" w:styleId="Bullet2">
    <w:name w:val="Bullet 2"/>
    <w:basedOn w:val="Normal"/>
    <w:link w:val="Bullet2Char"/>
    <w:qFormat/>
    <w:rsid w:val="000B1A90"/>
    <w:pPr>
      <w:numPr>
        <w:numId w:val="29"/>
      </w:numPr>
      <w:spacing w:after="120"/>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45"/>
      </w:numPr>
    </w:pPr>
    <w:rPr>
      <w:b/>
      <w:caps/>
      <w:color w:val="407EC9"/>
      <w:sz w:val="24"/>
    </w:rPr>
  </w:style>
  <w:style w:type="paragraph" w:customStyle="1" w:styleId="AnnexBHead3">
    <w:name w:val="Annex B Head 3"/>
    <w:basedOn w:val="Normal"/>
    <w:next w:val="BodyText"/>
    <w:rsid w:val="00EB1BBB"/>
    <w:pPr>
      <w:numPr>
        <w:ilvl w:val="2"/>
        <w:numId w:val="45"/>
      </w:numPr>
    </w:pPr>
    <w:rPr>
      <w:b/>
      <w:smallCaps/>
      <w:color w:val="407EC9"/>
      <w:sz w:val="22"/>
    </w:rPr>
  </w:style>
  <w:style w:type="paragraph" w:customStyle="1" w:styleId="AnnexBHead4">
    <w:name w:val="Annex B Head 4"/>
    <w:basedOn w:val="Normal"/>
    <w:next w:val="BodyText"/>
    <w:rsid w:val="00EB1BBB"/>
    <w:pPr>
      <w:numPr>
        <w:ilvl w:val="3"/>
        <w:numId w:val="45"/>
      </w:numPr>
    </w:pPr>
    <w:rPr>
      <w:b/>
      <w:color w:val="407EC9"/>
      <w:sz w:val="22"/>
    </w:rPr>
  </w:style>
  <w:style w:type="paragraph" w:styleId="ListBullet">
    <w:name w:val="List Bullet"/>
    <w:basedOn w:val="Normal"/>
    <w:unhideWhenUsed/>
    <w:rsid w:val="002E6470"/>
    <w:pPr>
      <w:numPr>
        <w:numId w:val="18"/>
      </w:numPr>
      <w:spacing w:after="120" w:line="240" w:lineRule="auto"/>
    </w:pPr>
    <w:rPr>
      <w:sz w:val="22"/>
    </w:rPr>
  </w:style>
  <w:style w:type="character" w:styleId="UnresolvedMention">
    <w:name w:val="Unresolved Mention"/>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3348">
      <w:bodyDiv w:val="1"/>
      <w:marLeft w:val="0"/>
      <w:marRight w:val="0"/>
      <w:marTop w:val="0"/>
      <w:marBottom w:val="0"/>
      <w:divBdr>
        <w:top w:val="none" w:sz="0" w:space="0" w:color="auto"/>
        <w:left w:val="none" w:sz="0" w:space="0" w:color="auto"/>
        <w:bottom w:val="none" w:sz="0" w:space="0" w:color="auto"/>
        <w:right w:val="none" w:sz="0" w:space="0" w:color="auto"/>
      </w:divBdr>
    </w:div>
    <w:div w:id="364185487">
      <w:bodyDiv w:val="1"/>
      <w:marLeft w:val="0"/>
      <w:marRight w:val="0"/>
      <w:marTop w:val="0"/>
      <w:marBottom w:val="0"/>
      <w:divBdr>
        <w:top w:val="none" w:sz="0" w:space="0" w:color="auto"/>
        <w:left w:val="none" w:sz="0" w:space="0" w:color="auto"/>
        <w:bottom w:val="none" w:sz="0" w:space="0" w:color="auto"/>
        <w:right w:val="none" w:sz="0" w:space="0" w:color="auto"/>
      </w:divBdr>
    </w:div>
    <w:div w:id="771320099">
      <w:bodyDiv w:val="1"/>
      <w:marLeft w:val="0"/>
      <w:marRight w:val="0"/>
      <w:marTop w:val="0"/>
      <w:marBottom w:val="0"/>
      <w:divBdr>
        <w:top w:val="none" w:sz="0" w:space="0" w:color="auto"/>
        <w:left w:val="none" w:sz="0" w:space="0" w:color="auto"/>
        <w:bottom w:val="none" w:sz="0" w:space="0" w:color="auto"/>
        <w:right w:val="none" w:sz="0" w:space="0" w:color="auto"/>
      </w:divBdr>
    </w:div>
    <w:div w:id="881208510">
      <w:bodyDiv w:val="1"/>
      <w:marLeft w:val="0"/>
      <w:marRight w:val="0"/>
      <w:marTop w:val="0"/>
      <w:marBottom w:val="0"/>
      <w:divBdr>
        <w:top w:val="none" w:sz="0" w:space="0" w:color="auto"/>
        <w:left w:val="none" w:sz="0" w:space="0" w:color="auto"/>
        <w:bottom w:val="none" w:sz="0" w:space="0" w:color="auto"/>
        <w:right w:val="none" w:sz="0" w:space="0" w:color="auto"/>
      </w:divBdr>
    </w:div>
    <w:div w:id="189242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1.xml"/><Relationship Id="rId35" Type="http://schemas.microsoft.com/office/2011/relationships/people" Target="people.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EF14F8-3BC6-45F6-9EF5-7B3A5FFD4412}">
  <ds:schemaRefs>
    <ds:schemaRef ds:uri="http://schemas.openxmlformats.org/officeDocument/2006/bibliography"/>
  </ds:schemaRefs>
</ds:datastoreItem>
</file>

<file path=customXml/itemProps2.xml><?xml version="1.0" encoding="utf-8"?>
<ds:datastoreItem xmlns:ds="http://schemas.openxmlformats.org/officeDocument/2006/customXml" ds:itemID="{EA80740F-0E30-44D4-81A1-964C5FB28DCD}"/>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0</TotalTime>
  <Pages>41</Pages>
  <Words>15428</Words>
  <Characters>87940</Characters>
  <Application>Microsoft Office Word</Application>
  <DocSecurity>0</DocSecurity>
  <Lines>732</Lines>
  <Paragraphs>206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103162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Minsu Jeon</cp:lastModifiedBy>
  <cp:revision>5</cp:revision>
  <cp:lastPrinted>2024-03-05T11:38:00Z</cp:lastPrinted>
  <dcterms:created xsi:type="dcterms:W3CDTF">2024-03-06T13:35:00Z</dcterms:created>
  <dcterms:modified xsi:type="dcterms:W3CDTF">2024-03-06T13:40:00Z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